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7ABB5" w14:textId="77777777" w:rsidR="00162A39" w:rsidRPr="00536CE1" w:rsidRDefault="00162A39" w:rsidP="00162A39">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6DB31631" w14:textId="77777777" w:rsidR="00162A39" w:rsidRPr="00536CE1" w:rsidRDefault="00162A39" w:rsidP="00162A39">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ԲԱՑ ՄՐՑՈՒՅԹԻ ՄԱՍԻՆ</w:t>
      </w:r>
    </w:p>
    <w:p w14:paraId="0A675508" w14:textId="77777777" w:rsidR="00162A39" w:rsidRPr="00536CE1" w:rsidRDefault="00162A39" w:rsidP="00162A39">
      <w:pPr>
        <w:pStyle w:val="BodyTextIndent"/>
        <w:spacing w:line="240" w:lineRule="auto"/>
        <w:jc w:val="center"/>
        <w:rPr>
          <w:rFonts w:ascii="GHEA Grapalat" w:hAnsi="GHEA Grapalat"/>
          <w:i w:val="0"/>
          <w:sz w:val="24"/>
          <w:lang w:val="af-ZA"/>
        </w:rPr>
      </w:pPr>
    </w:p>
    <w:p w14:paraId="3935D7DE" w14:textId="77777777" w:rsidR="00162A39" w:rsidRPr="00536CE1" w:rsidRDefault="00162A39" w:rsidP="00162A39">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Հայտարարության սույն տեքստը հաստատված է գնահատող հանձնաժողովի</w:t>
      </w:r>
    </w:p>
    <w:p w14:paraId="61A72FD2" w14:textId="3E657498" w:rsidR="00162A39" w:rsidRPr="003E4E74" w:rsidRDefault="00162A39" w:rsidP="00162A39">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Pr="00536CE1">
        <w:rPr>
          <w:rFonts w:ascii="GHEA Grapalat" w:hAnsi="GHEA Grapalat"/>
          <w:i w:val="0"/>
          <w:sz w:val="24"/>
          <w:lang w:val="hy-AM"/>
        </w:rPr>
        <w:t>2</w:t>
      </w:r>
      <w:r w:rsidRPr="00357A61">
        <w:rPr>
          <w:rFonts w:ascii="GHEA Grapalat" w:hAnsi="GHEA Grapalat"/>
          <w:i w:val="0"/>
          <w:sz w:val="24"/>
          <w:lang w:val="af-ZA"/>
        </w:rPr>
        <w:t>6</w:t>
      </w:r>
      <w:r w:rsidRPr="00536CE1">
        <w:rPr>
          <w:rFonts w:ascii="GHEA Grapalat" w:hAnsi="GHEA Grapalat"/>
          <w:i w:val="0"/>
          <w:sz w:val="24"/>
          <w:lang w:val="af-ZA"/>
        </w:rPr>
        <w:t xml:space="preserve"> թվականի </w:t>
      </w:r>
      <w:r>
        <w:rPr>
          <w:rFonts w:ascii="GHEA Grapalat" w:hAnsi="GHEA Grapalat"/>
          <w:i w:val="0"/>
          <w:sz w:val="24"/>
          <w:lang w:val="en-US"/>
        </w:rPr>
        <w:t>փետրվարի</w:t>
      </w:r>
      <w:r w:rsidRPr="00357A61">
        <w:rPr>
          <w:rFonts w:ascii="GHEA Grapalat" w:hAnsi="GHEA Grapalat"/>
          <w:i w:val="0"/>
          <w:sz w:val="24"/>
          <w:lang w:val="af-ZA"/>
        </w:rPr>
        <w:t xml:space="preserve"> 27</w:t>
      </w:r>
      <w:r w:rsidRPr="0000595D">
        <w:rPr>
          <w:rFonts w:ascii="GHEA Grapalat" w:hAnsi="GHEA Grapalat"/>
          <w:i w:val="0"/>
          <w:sz w:val="24"/>
          <w:lang w:val="af-ZA"/>
        </w:rPr>
        <w:t>-ի</w:t>
      </w:r>
      <w:r w:rsidRPr="00613940">
        <w:rPr>
          <w:rFonts w:ascii="GHEA Grapalat" w:hAnsi="GHEA Grapalat"/>
          <w:i w:val="0"/>
          <w:sz w:val="24"/>
          <w:lang w:val="af-ZA"/>
        </w:rPr>
        <w:t xml:space="preserve">  որոշմամբ</w:t>
      </w:r>
      <w:r w:rsidRPr="00613940">
        <w:rPr>
          <w:rFonts w:ascii="GHEA Grapalat" w:hAnsi="GHEA Grapalat"/>
          <w:i w:val="0"/>
          <w:sz w:val="22"/>
          <w:szCs w:val="22"/>
          <w:lang w:val="af-ZA"/>
        </w:rPr>
        <w:t xml:space="preserve"> </w:t>
      </w:r>
      <w:r w:rsidRPr="0071046A">
        <w:rPr>
          <w:rFonts w:ascii="GHEA Grapalat" w:hAnsi="GHEA Grapalat"/>
          <w:i w:val="0"/>
          <w:sz w:val="24"/>
          <w:lang w:val="af-ZA"/>
        </w:rPr>
        <w:t>Արձանագրություն թիվ 3, կետ  2</w:t>
      </w:r>
    </w:p>
    <w:p w14:paraId="65E272C3" w14:textId="77777777" w:rsidR="00162A39" w:rsidRPr="00536CE1" w:rsidRDefault="00162A39" w:rsidP="00162A39">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3B599D20" w14:textId="77777777" w:rsidR="00162A39" w:rsidRPr="00536CE1" w:rsidRDefault="00162A39" w:rsidP="00162A39">
      <w:pPr>
        <w:pStyle w:val="BodyTextIndent"/>
        <w:spacing w:line="240" w:lineRule="auto"/>
        <w:jc w:val="center"/>
        <w:rPr>
          <w:rFonts w:ascii="GHEA Grapalat" w:hAnsi="GHEA Grapalat"/>
          <w:i w:val="0"/>
          <w:sz w:val="24"/>
          <w:lang w:val="af-ZA"/>
        </w:rPr>
      </w:pPr>
    </w:p>
    <w:p w14:paraId="77ED98E2" w14:textId="149B1832" w:rsidR="00162A39" w:rsidRPr="00536CE1" w:rsidRDefault="00162A39" w:rsidP="00162A39">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ծածկագիրը`  </w:t>
      </w:r>
      <w:r w:rsidRPr="00536CE1">
        <w:rPr>
          <w:rFonts w:ascii="GHEA Grapalat" w:hAnsi="GHEA Grapalat"/>
          <w:b/>
          <w:i w:val="0"/>
          <w:sz w:val="24"/>
          <w:lang w:val="hy-AM"/>
        </w:rPr>
        <w:t>ԵՔԼ-</w:t>
      </w:r>
      <w:r w:rsidRPr="00536CE1">
        <w:rPr>
          <w:rFonts w:ascii="GHEA Grapalat" w:hAnsi="GHEA Grapalat"/>
          <w:b/>
          <w:i w:val="0"/>
          <w:sz w:val="24"/>
          <w:lang w:val="af-ZA"/>
        </w:rPr>
        <w:t>ԲՄԱՊՁԲ</w:t>
      </w:r>
      <w:r w:rsidRPr="00536CE1">
        <w:rPr>
          <w:rFonts w:ascii="GHEA Grapalat" w:hAnsi="GHEA Grapalat"/>
          <w:b/>
          <w:i w:val="0"/>
          <w:sz w:val="24"/>
          <w:lang w:val="hy-AM"/>
        </w:rPr>
        <w:t>-</w:t>
      </w:r>
      <w:r w:rsidRPr="00536CE1">
        <w:rPr>
          <w:rFonts w:ascii="GHEA Grapalat" w:hAnsi="GHEA Grapalat"/>
          <w:b/>
          <w:i w:val="0"/>
          <w:sz w:val="24"/>
          <w:lang w:val="af-ZA"/>
        </w:rPr>
        <w:t>2</w:t>
      </w:r>
      <w:r>
        <w:rPr>
          <w:rFonts w:ascii="GHEA Grapalat" w:hAnsi="GHEA Grapalat"/>
          <w:b/>
          <w:i w:val="0"/>
          <w:sz w:val="24"/>
          <w:lang w:val="af-ZA"/>
        </w:rPr>
        <w:t>6</w:t>
      </w:r>
      <w:r w:rsidRPr="00536CE1">
        <w:rPr>
          <w:rFonts w:ascii="GHEA Grapalat" w:hAnsi="GHEA Grapalat"/>
          <w:b/>
          <w:i w:val="0"/>
          <w:sz w:val="24"/>
          <w:lang w:val="af-ZA"/>
        </w:rPr>
        <w:t>/</w:t>
      </w:r>
      <w:r>
        <w:rPr>
          <w:rFonts w:ascii="GHEA Grapalat" w:hAnsi="GHEA Grapalat"/>
          <w:b/>
          <w:i w:val="0"/>
          <w:sz w:val="24"/>
          <w:lang w:val="af-ZA"/>
        </w:rPr>
        <w:t>1</w:t>
      </w:r>
      <w:r w:rsidRPr="00536CE1">
        <w:rPr>
          <w:rFonts w:ascii="GHEA Grapalat" w:hAnsi="GHEA Grapalat"/>
          <w:i w:val="0"/>
          <w:sz w:val="24"/>
          <w:u w:val="single"/>
          <w:lang w:val="af-ZA"/>
        </w:rPr>
        <w:t xml:space="preserve">     </w:t>
      </w:r>
    </w:p>
    <w:p w14:paraId="710F0225" w14:textId="77777777" w:rsidR="00162A39" w:rsidRPr="005B02BB" w:rsidRDefault="00162A39" w:rsidP="00162A39">
      <w:pPr>
        <w:pStyle w:val="BodyTextIndent"/>
        <w:spacing w:line="240" w:lineRule="auto"/>
        <w:rPr>
          <w:rFonts w:ascii="GHEA Grapalat" w:hAnsi="GHEA Grapalat"/>
          <w:i w:val="0"/>
          <w:lang w:val="af-ZA"/>
        </w:rPr>
      </w:pPr>
    </w:p>
    <w:p w14:paraId="67D242F2" w14:textId="77777777" w:rsidR="00162A39" w:rsidRPr="006A73AB" w:rsidRDefault="00162A39" w:rsidP="00162A39">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Պատվիրատուն` </w:t>
      </w:r>
      <w:r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Pr="006A73AB">
        <w:rPr>
          <w:rFonts w:ascii="GHEA Grapalat" w:hAnsi="GHEA Grapalat"/>
          <w:i w:val="0"/>
          <w:sz w:val="22"/>
          <w:szCs w:val="22"/>
          <w:lang w:val="hy-AM"/>
        </w:rPr>
        <w:t xml:space="preserve"> ք․ Երևան, Բուզանդի 1/4</w:t>
      </w:r>
      <w:r>
        <w:rPr>
          <w:rFonts w:ascii="GHEA Grapalat" w:hAnsi="GHEA Grapalat"/>
          <w:i w:val="0"/>
          <w:sz w:val="22"/>
          <w:szCs w:val="22"/>
          <w:lang w:val="hy-AM"/>
        </w:rPr>
        <w:t xml:space="preserve"> </w:t>
      </w:r>
      <w:r w:rsidRPr="006A73AB">
        <w:rPr>
          <w:rFonts w:ascii="GHEA Grapalat" w:hAnsi="GHEA Grapalat"/>
          <w:i w:val="0"/>
          <w:sz w:val="22"/>
          <w:szCs w:val="22"/>
          <w:lang w:val="af-ZA"/>
        </w:rPr>
        <w:t>հասցեում,հայտարարում է բաց մրցույթ, որն իրականացվում է մեկ փուլով:</w:t>
      </w:r>
    </w:p>
    <w:p w14:paraId="085F2159" w14:textId="77777777" w:rsidR="00162A39" w:rsidRPr="006A73AB" w:rsidRDefault="00162A39" w:rsidP="00162A39">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Pr="006A73AB">
        <w:rPr>
          <w:rFonts w:ascii="GHEA Grapalat" w:hAnsi="GHEA Grapalat"/>
          <w:i w:val="0"/>
          <w:sz w:val="22"/>
          <w:szCs w:val="22"/>
          <w:lang w:val="af-ZA"/>
        </w:rPr>
        <w:t>Սույն ընթացակարգի</w:t>
      </w:r>
      <w:bookmarkEnd w:id="0"/>
      <w:r w:rsidRPr="006A73AB">
        <w:rPr>
          <w:rFonts w:ascii="GHEA Grapalat" w:hAnsi="GHEA Grapalat"/>
          <w:i w:val="0"/>
          <w:sz w:val="22"/>
          <w:szCs w:val="22"/>
          <w:lang w:val="af-ZA"/>
        </w:rPr>
        <w:t xml:space="preserve"> արդյունքում </w:t>
      </w:r>
      <w:r w:rsidRPr="006A73AB">
        <w:rPr>
          <w:rFonts w:ascii="GHEA Grapalat" w:hAnsi="GHEA Grapalat"/>
          <w:i w:val="0"/>
          <w:sz w:val="22"/>
          <w:szCs w:val="22"/>
          <w:lang w:val="hy-AM"/>
        </w:rPr>
        <w:t>ընտրված</w:t>
      </w:r>
      <w:r w:rsidRPr="006A73AB">
        <w:rPr>
          <w:rFonts w:ascii="GHEA Grapalat" w:hAnsi="GHEA Grapalat"/>
          <w:i w:val="0"/>
          <w:sz w:val="22"/>
          <w:szCs w:val="22"/>
          <w:lang w:val="af-ZA"/>
        </w:rPr>
        <w:t xml:space="preserve"> մասնակցին սահմանված կարգով կառաջարկվի կնքել </w:t>
      </w:r>
      <w:r>
        <w:rPr>
          <w:rFonts w:ascii="GHEA Grapalat" w:hAnsi="GHEA Grapalat"/>
          <w:i w:val="0"/>
          <w:sz w:val="22"/>
          <w:szCs w:val="22"/>
          <w:lang w:val="en-US"/>
        </w:rPr>
        <w:t>լուսատեխնիկական</w:t>
      </w:r>
      <w:r w:rsidRPr="00D56FD5">
        <w:rPr>
          <w:rFonts w:ascii="GHEA Grapalat" w:hAnsi="GHEA Grapalat"/>
          <w:i w:val="0"/>
          <w:sz w:val="22"/>
          <w:szCs w:val="22"/>
          <w:lang w:val="af-ZA"/>
        </w:rPr>
        <w:t xml:space="preserve"> </w:t>
      </w:r>
      <w:r>
        <w:rPr>
          <w:rFonts w:ascii="GHEA Grapalat" w:hAnsi="GHEA Grapalat"/>
          <w:i w:val="0"/>
          <w:sz w:val="22"/>
          <w:szCs w:val="22"/>
          <w:lang w:val="en-US"/>
        </w:rPr>
        <w:t>ապրանքների</w:t>
      </w:r>
      <w:r w:rsidRPr="006A73AB">
        <w:rPr>
          <w:rFonts w:ascii="GHEA Grapalat" w:hAnsi="GHEA Grapalat"/>
          <w:i w:val="0"/>
          <w:sz w:val="22"/>
          <w:szCs w:val="22"/>
          <w:lang w:val="hy-AM"/>
        </w:rPr>
        <w:t xml:space="preserve"> </w:t>
      </w:r>
      <w:r w:rsidRPr="006A73AB">
        <w:rPr>
          <w:rFonts w:ascii="GHEA Grapalat" w:hAnsi="GHEA Grapalat"/>
          <w:i w:val="0"/>
          <w:sz w:val="22"/>
          <w:szCs w:val="22"/>
          <w:lang w:val="af-ZA"/>
        </w:rPr>
        <w:t xml:space="preserve">մատակարարման պայմանագիր (այսուհետ` պայմանագիր)։ </w:t>
      </w:r>
    </w:p>
    <w:p w14:paraId="448F083B" w14:textId="77777777" w:rsidR="00162A39" w:rsidRPr="006A73AB" w:rsidRDefault="00162A39" w:rsidP="00162A39">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E3BA26A" w14:textId="77777777" w:rsidR="00162A39" w:rsidRPr="006A73AB" w:rsidRDefault="00162A39" w:rsidP="00162A39">
      <w:pPr>
        <w:ind w:firstLine="720"/>
        <w:jc w:val="both"/>
        <w:rPr>
          <w:rFonts w:ascii="GHEA Grapalat" w:hAnsi="GHEA Grapalat"/>
          <w:sz w:val="22"/>
          <w:szCs w:val="22"/>
          <w:lang w:val="af-ZA"/>
        </w:rPr>
      </w:pPr>
      <w:r w:rsidRPr="006A73AB">
        <w:rPr>
          <w:rFonts w:ascii="GHEA Grapalat" w:hAnsi="GHEA Grapalat"/>
          <w:sz w:val="22"/>
          <w:szCs w:val="22"/>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0D29454" w14:textId="77777777" w:rsidR="00162A39" w:rsidRPr="006A73AB" w:rsidRDefault="00162A39" w:rsidP="00162A39">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մասնակիցը որոշվում է </w:t>
      </w:r>
      <w:bookmarkStart w:id="1" w:name="_Hlk23167512"/>
      <w:r w:rsidRPr="006A73AB">
        <w:rPr>
          <w:rFonts w:ascii="GHEA Grapalat" w:hAnsi="GHEA Grapalat"/>
          <w:i w:val="0"/>
          <w:sz w:val="22"/>
          <w:szCs w:val="22"/>
          <w:lang w:val="af-ZA"/>
        </w:rPr>
        <w:t xml:space="preserve">ոչ գնային պայմաններով բավարար գնահատված </w:t>
      </w:r>
      <w:bookmarkEnd w:id="1"/>
      <w:r w:rsidRPr="006A73AB">
        <w:rPr>
          <w:rFonts w:ascii="GHEA Grapalat" w:hAnsi="GHEA Grapalat"/>
          <w:i w:val="0"/>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991097E" w14:textId="77777777" w:rsidR="00162A39" w:rsidRPr="006A73AB" w:rsidRDefault="00162A39" w:rsidP="00162A39">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C2622B4" w14:textId="1AA8B58F" w:rsidR="00162A39" w:rsidRPr="008A1225" w:rsidRDefault="00162A39" w:rsidP="00162A39">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փաստաթղթային ձևով</w:t>
      </w:r>
      <w:r w:rsidRPr="006A73AB">
        <w:rPr>
          <w:rFonts w:ascii="GHEA Grapalat" w:hAnsi="GHEA Grapalat"/>
          <w:i w:val="0"/>
          <w:sz w:val="22"/>
          <w:szCs w:val="22"/>
          <w:lang w:val="af-ZA" w:eastAsia="ru-RU"/>
        </w:rPr>
        <w:t xml:space="preserve"> </w:t>
      </w:r>
      <w:r w:rsidRPr="006A73AB">
        <w:rPr>
          <w:rFonts w:ascii="GHEA Grapalat" w:hAnsi="GHEA Grapalat"/>
          <w:i w:val="0"/>
          <w:sz w:val="22"/>
          <w:szCs w:val="22"/>
          <w:lang w:val="af-ZA"/>
        </w:rPr>
        <w:t xml:space="preserve">մինչև սույն հայտարարության հրապարակման օրվանից </w:t>
      </w:r>
      <w:r w:rsidRPr="00FD6D91">
        <w:rPr>
          <w:rFonts w:ascii="GHEA Grapalat" w:hAnsi="GHEA Grapalat"/>
          <w:i w:val="0"/>
          <w:sz w:val="22"/>
          <w:szCs w:val="22"/>
          <w:lang w:val="af-ZA"/>
        </w:rPr>
        <w:t xml:space="preserve">հաշված </w:t>
      </w:r>
      <w:r w:rsidRPr="00162A39">
        <w:rPr>
          <w:rFonts w:ascii="GHEA Grapalat" w:hAnsi="GHEA Grapalat"/>
          <w:b/>
          <w:i w:val="0"/>
          <w:sz w:val="22"/>
          <w:szCs w:val="22"/>
          <w:lang w:val="af-ZA"/>
        </w:rPr>
        <w:t xml:space="preserve">18-րդ օրվա ժամը </w:t>
      </w:r>
      <w:r w:rsidRPr="00162A39">
        <w:rPr>
          <w:rFonts w:ascii="GHEA Grapalat" w:hAnsi="GHEA Grapalat"/>
          <w:b/>
          <w:i w:val="0"/>
          <w:sz w:val="22"/>
          <w:szCs w:val="22"/>
          <w:u w:val="single"/>
          <w:lang w:val="hy-AM"/>
        </w:rPr>
        <w:t>11։00</w:t>
      </w:r>
      <w:r w:rsidRPr="00162A39">
        <w:rPr>
          <w:rFonts w:ascii="GHEA Grapalat" w:hAnsi="GHEA Grapalat"/>
          <w:b/>
          <w:i w:val="0"/>
          <w:sz w:val="22"/>
          <w:szCs w:val="22"/>
          <w:lang w:val="af-ZA"/>
        </w:rPr>
        <w:t>:</w:t>
      </w:r>
      <w:r w:rsidRPr="008A1225">
        <w:rPr>
          <w:rFonts w:ascii="GHEA Grapalat" w:hAnsi="GHEA Grapalat"/>
          <w:b/>
          <w:i w:val="0"/>
          <w:sz w:val="22"/>
          <w:szCs w:val="22"/>
          <w:lang w:val="af-ZA"/>
        </w:rPr>
        <w:t xml:space="preserve"> </w:t>
      </w:r>
    </w:p>
    <w:p w14:paraId="6E0E3E03" w14:textId="77777777" w:rsidR="00162A39" w:rsidRPr="006A73AB" w:rsidRDefault="00162A39" w:rsidP="00162A39">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Հայտերը, հայերենից բացի, կարող են ներկայացվել նաև անգլերեն կամ ռուսերեն: </w:t>
      </w:r>
    </w:p>
    <w:p w14:paraId="336DE523" w14:textId="57FB26F7" w:rsidR="00162A39" w:rsidRPr="00156C4A" w:rsidRDefault="00162A39" w:rsidP="00162A39">
      <w:pPr>
        <w:pStyle w:val="BodyTextIndent"/>
        <w:spacing w:line="240" w:lineRule="auto"/>
        <w:ind w:firstLine="708"/>
        <w:rPr>
          <w:rFonts w:ascii="GHEA Grapalat" w:hAnsi="GHEA Grapalat"/>
          <w:b/>
          <w:i w:val="0"/>
          <w:sz w:val="22"/>
          <w:szCs w:val="22"/>
          <w:lang w:val="af-ZA"/>
        </w:rPr>
      </w:pPr>
      <w:r w:rsidRPr="006A73AB">
        <w:rPr>
          <w:rFonts w:ascii="GHEA Grapalat" w:hAnsi="GHEA Grapalat"/>
          <w:i w:val="0"/>
          <w:sz w:val="22"/>
          <w:szCs w:val="22"/>
          <w:lang w:val="af-ZA"/>
        </w:rPr>
        <w:t xml:space="preserve">Հայտերի բացումը տեղի կունենա </w:t>
      </w:r>
      <w:r w:rsidRPr="006A73AB">
        <w:rPr>
          <w:rFonts w:ascii="GHEA Grapalat" w:hAnsi="GHEA Grapalat"/>
          <w:i w:val="0"/>
          <w:sz w:val="22"/>
          <w:szCs w:val="22"/>
          <w:lang w:val="hy-AM"/>
        </w:rPr>
        <w:t xml:space="preserve">ք․ Երևան, Բուզանդի 1/4 </w:t>
      </w:r>
      <w:r w:rsidRPr="006A73AB">
        <w:rPr>
          <w:rFonts w:ascii="GHEA Grapalat" w:hAnsi="GHEA Grapalat"/>
          <w:i w:val="0"/>
          <w:sz w:val="22"/>
          <w:szCs w:val="22"/>
          <w:lang w:val="af-ZA"/>
        </w:rPr>
        <w:t>հասցեում</w:t>
      </w:r>
      <w:r w:rsidRPr="00162A39">
        <w:rPr>
          <w:rFonts w:ascii="GHEA Grapalat" w:hAnsi="GHEA Grapalat"/>
          <w:b/>
          <w:i w:val="0"/>
          <w:sz w:val="22"/>
          <w:szCs w:val="22"/>
          <w:lang w:val="af-ZA"/>
        </w:rPr>
        <w:t>,  2026թ</w:t>
      </w:r>
      <w:r w:rsidRPr="00162A39">
        <w:rPr>
          <w:rFonts w:ascii="Cambria Math" w:hAnsi="Cambria Math" w:cs="Cambria Math"/>
          <w:b/>
          <w:i w:val="0"/>
          <w:sz w:val="22"/>
          <w:szCs w:val="22"/>
          <w:lang w:val="af-ZA"/>
        </w:rPr>
        <w:t>․</w:t>
      </w:r>
      <w:r w:rsidRPr="00162A39">
        <w:rPr>
          <w:rFonts w:ascii="GHEA Grapalat" w:hAnsi="GHEA Grapalat"/>
          <w:b/>
          <w:i w:val="0"/>
          <w:sz w:val="22"/>
          <w:szCs w:val="22"/>
          <w:lang w:val="af-ZA"/>
        </w:rPr>
        <w:t xml:space="preserve">  </w:t>
      </w:r>
      <w:r w:rsidRPr="00162A39">
        <w:rPr>
          <w:rFonts w:ascii="GHEA Grapalat" w:hAnsi="GHEA Grapalat"/>
          <w:b/>
          <w:i w:val="0"/>
          <w:sz w:val="22"/>
          <w:szCs w:val="22"/>
          <w:lang w:val="en-US"/>
        </w:rPr>
        <w:t>մարտի</w:t>
      </w:r>
      <w:r w:rsidRPr="00357A61">
        <w:rPr>
          <w:rFonts w:ascii="GHEA Grapalat" w:hAnsi="GHEA Grapalat"/>
          <w:b/>
          <w:i w:val="0"/>
          <w:sz w:val="22"/>
          <w:szCs w:val="22"/>
          <w:lang w:val="af-ZA"/>
        </w:rPr>
        <w:t xml:space="preserve"> 17</w:t>
      </w:r>
      <w:r w:rsidRPr="00162A39">
        <w:rPr>
          <w:rFonts w:ascii="GHEA Grapalat" w:hAnsi="GHEA Grapalat"/>
          <w:b/>
          <w:i w:val="0"/>
          <w:sz w:val="22"/>
          <w:szCs w:val="22"/>
          <w:lang w:val="af-ZA"/>
        </w:rPr>
        <w:t>-</w:t>
      </w:r>
      <w:r w:rsidRPr="00FD6D91">
        <w:rPr>
          <w:rFonts w:ascii="GHEA Grapalat" w:hAnsi="GHEA Grapalat"/>
          <w:b/>
          <w:i w:val="0"/>
          <w:sz w:val="22"/>
          <w:szCs w:val="22"/>
          <w:lang w:val="af-ZA"/>
        </w:rPr>
        <w:t>ին</w:t>
      </w:r>
      <w:r w:rsidRPr="00156C4A">
        <w:rPr>
          <w:rFonts w:ascii="GHEA Grapalat" w:hAnsi="GHEA Grapalat"/>
          <w:b/>
          <w:i w:val="0"/>
          <w:sz w:val="22"/>
          <w:szCs w:val="22"/>
          <w:lang w:val="af-ZA"/>
        </w:rPr>
        <w:t xml:space="preserve"> ժամը  11։00-ին։   </w:t>
      </w:r>
    </w:p>
    <w:p w14:paraId="19FC46DC" w14:textId="77777777" w:rsidR="00162A39" w:rsidRPr="006A73AB" w:rsidRDefault="00162A39" w:rsidP="00162A39">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7E3722E9" w14:textId="77777777" w:rsidR="00162A39" w:rsidRPr="006A73AB" w:rsidRDefault="00162A39" w:rsidP="00162A39">
      <w:pPr>
        <w:pStyle w:val="BodyTextIndent"/>
        <w:spacing w:line="240" w:lineRule="auto"/>
        <w:rPr>
          <w:rFonts w:ascii="GHEA Grapalat" w:hAnsi="GHEA Grapalat"/>
          <w:i w:val="0"/>
          <w:sz w:val="22"/>
          <w:szCs w:val="22"/>
          <w:lang w:val="hy-AM"/>
        </w:rPr>
      </w:pPr>
    </w:p>
    <w:p w14:paraId="24433F4E" w14:textId="77777777" w:rsidR="00162A39" w:rsidRPr="002A18E2" w:rsidRDefault="00162A39" w:rsidP="00162A39">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գնահատող </w:t>
      </w:r>
      <w:r>
        <w:rPr>
          <w:rFonts w:ascii="GHEA Grapalat" w:hAnsi="GHEA Grapalat"/>
          <w:i w:val="0"/>
          <w:sz w:val="22"/>
          <w:szCs w:val="22"/>
          <w:lang w:val="af-ZA"/>
        </w:rPr>
        <w:t xml:space="preserve">հանձնաժողովի քարտուղար </w:t>
      </w:r>
      <w:r w:rsidRPr="006A73AB">
        <w:rPr>
          <w:rFonts w:ascii="GHEA Grapalat" w:hAnsi="GHEA Grapalat"/>
          <w:i w:val="0"/>
          <w:sz w:val="22"/>
          <w:szCs w:val="22"/>
          <w:lang w:val="af-ZA"/>
        </w:rPr>
        <w:t>Նարինե Աբրահամյանին</w:t>
      </w:r>
    </w:p>
    <w:p w14:paraId="42E05426" w14:textId="77777777" w:rsidR="00162A39" w:rsidRPr="006A73AB" w:rsidRDefault="00162A39" w:rsidP="00162A39">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33091437" w14:textId="77777777" w:rsidR="00162A39" w:rsidRPr="006A73AB" w:rsidRDefault="00162A39" w:rsidP="00162A39">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Pr="006A73AB">
        <w:rPr>
          <w:rFonts w:ascii="GHEA Grapalat" w:hAnsi="GHEA Grapalat"/>
          <w:i w:val="0"/>
          <w:sz w:val="22"/>
          <w:szCs w:val="22"/>
          <w:lang w:val="af-ZA"/>
        </w:rPr>
        <w:t xml:space="preserve"> 010 54 39 80, </w:t>
      </w:r>
    </w:p>
    <w:p w14:paraId="7E5956B9" w14:textId="77777777" w:rsidR="00162A39" w:rsidRPr="006A73AB" w:rsidRDefault="00162A39" w:rsidP="00162A39">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Pr="006A73AB">
        <w:rPr>
          <w:rFonts w:ascii="GHEA Grapalat" w:hAnsi="GHEA Grapalat"/>
          <w:i w:val="0"/>
          <w:sz w:val="22"/>
          <w:szCs w:val="22"/>
          <w:lang w:val="af-ZA"/>
        </w:rPr>
        <w:t>ոստ</w:t>
      </w:r>
      <w:r>
        <w:rPr>
          <w:rFonts w:ascii="GHEA Grapalat" w:hAnsi="GHEA Grapalat"/>
          <w:i w:val="0"/>
          <w:sz w:val="22"/>
          <w:szCs w:val="22"/>
          <w:lang w:val="hy-AM"/>
        </w:rPr>
        <w:t>՝</w:t>
      </w:r>
      <w:r w:rsidRPr="006A73AB">
        <w:rPr>
          <w:rFonts w:ascii="GHEA Grapalat" w:hAnsi="GHEA Grapalat"/>
          <w:i w:val="0"/>
          <w:sz w:val="22"/>
          <w:szCs w:val="22"/>
          <w:lang w:val="af-ZA"/>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4460E1C1" w14:textId="77777777" w:rsidR="00162A39" w:rsidRPr="006A73AB" w:rsidRDefault="00162A39" w:rsidP="00162A39">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53C18E57" w14:textId="77777777" w:rsidR="00162A39" w:rsidRPr="005B02BB" w:rsidRDefault="00162A39" w:rsidP="00162A39">
      <w:pPr>
        <w:pStyle w:val="BodyTextIndent3"/>
        <w:spacing w:after="240" w:line="240" w:lineRule="auto"/>
        <w:ind w:firstLine="709"/>
        <w:rPr>
          <w:rFonts w:ascii="GHEA Grapalat" w:hAnsi="GHEA Grapalat" w:cs="Sylfaen"/>
          <w:b/>
          <w:lang w:val="es-ES"/>
        </w:rPr>
      </w:pPr>
    </w:p>
    <w:p w14:paraId="437E88A8" w14:textId="77777777" w:rsidR="00162A39" w:rsidRPr="005B02BB" w:rsidRDefault="00162A39" w:rsidP="00162A39">
      <w:pPr>
        <w:pStyle w:val="BodyTextIndent"/>
        <w:spacing w:line="240" w:lineRule="auto"/>
        <w:ind w:left="1404"/>
        <w:rPr>
          <w:rFonts w:ascii="GHEA Grapalat" w:hAnsi="GHEA Grapalat"/>
          <w:i w:val="0"/>
          <w:lang w:val="af-ZA"/>
        </w:rPr>
      </w:pPr>
    </w:p>
    <w:p w14:paraId="684D61D5" w14:textId="77777777" w:rsidR="00162A39" w:rsidRPr="005B02BB" w:rsidRDefault="00162A39" w:rsidP="00162A39">
      <w:pPr>
        <w:pStyle w:val="BodyTextIndent"/>
        <w:spacing w:line="240" w:lineRule="auto"/>
        <w:ind w:left="1404"/>
        <w:rPr>
          <w:rFonts w:ascii="GHEA Grapalat" w:hAnsi="GHEA Grapalat"/>
          <w:i w:val="0"/>
          <w:lang w:val="af-ZA"/>
        </w:rPr>
      </w:pPr>
    </w:p>
    <w:p w14:paraId="7BAF092F" w14:textId="77777777" w:rsidR="00162A39" w:rsidRPr="005B02BB" w:rsidRDefault="00162A39" w:rsidP="00162A39">
      <w:pPr>
        <w:pStyle w:val="BodyText"/>
        <w:ind w:right="-7" w:firstLine="567"/>
        <w:jc w:val="right"/>
        <w:rPr>
          <w:rFonts w:ascii="GHEA Grapalat" w:hAnsi="GHEA Grapalat" w:cs="Sylfaen"/>
          <w:i/>
          <w:sz w:val="22"/>
          <w:lang w:val="af-ZA"/>
        </w:rPr>
      </w:pPr>
    </w:p>
    <w:p w14:paraId="050043FE" w14:textId="77777777" w:rsidR="00162A39" w:rsidRPr="005B02BB" w:rsidRDefault="00162A39" w:rsidP="00162A39">
      <w:pPr>
        <w:pStyle w:val="BodyText"/>
        <w:ind w:right="-7" w:firstLine="567"/>
        <w:jc w:val="right"/>
        <w:rPr>
          <w:rFonts w:ascii="GHEA Grapalat" w:hAnsi="GHEA Grapalat" w:cs="Sylfaen"/>
          <w:i/>
          <w:sz w:val="22"/>
          <w:lang w:val="af-ZA"/>
        </w:rPr>
      </w:pPr>
    </w:p>
    <w:p w14:paraId="763D1ABF" w14:textId="77777777" w:rsidR="00162A39" w:rsidRDefault="00162A39" w:rsidP="00162A39">
      <w:pPr>
        <w:pStyle w:val="BodyText"/>
        <w:spacing w:after="0"/>
        <w:ind w:firstLine="567"/>
        <w:jc w:val="center"/>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2138096D" w14:textId="77777777" w:rsidR="00162A39" w:rsidRPr="001D5FBA" w:rsidRDefault="00162A39" w:rsidP="00162A39">
      <w:pPr>
        <w:pStyle w:val="BodyText"/>
        <w:spacing w:after="0"/>
        <w:ind w:firstLine="567"/>
        <w:jc w:val="right"/>
        <w:rPr>
          <w:rFonts w:ascii="GHEA Grapalat" w:hAnsi="GHEA Grapalat" w:cs="Sylfaen"/>
          <w:i/>
          <w:lang w:val="af-ZA"/>
        </w:rPr>
      </w:pPr>
      <w:r w:rsidRPr="00536CE1">
        <w:rPr>
          <w:rFonts w:ascii="GHEA Grapalat" w:hAnsi="GHEA Grapalat" w:cs="Sylfaen"/>
          <w:i/>
        </w:rPr>
        <w:lastRenderedPageBreak/>
        <w:t>Հաստատված</w:t>
      </w:r>
      <w:r w:rsidRPr="001D5FBA">
        <w:rPr>
          <w:rFonts w:ascii="GHEA Grapalat" w:hAnsi="GHEA Grapalat" w:cs="Sylfaen"/>
          <w:i/>
          <w:lang w:val="af-ZA"/>
        </w:rPr>
        <w:t xml:space="preserve"> </w:t>
      </w:r>
      <w:r w:rsidRPr="00536CE1">
        <w:rPr>
          <w:rFonts w:ascii="GHEA Grapalat" w:hAnsi="GHEA Grapalat" w:cs="Sylfaen"/>
          <w:i/>
        </w:rPr>
        <w:t>է</w:t>
      </w:r>
    </w:p>
    <w:p w14:paraId="7DCE4DC5" w14:textId="2220AB16" w:rsidR="00162A39" w:rsidRPr="001D5FBA" w:rsidRDefault="00162A39" w:rsidP="00162A39">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Pr>
          <w:rFonts w:ascii="GHEA Grapalat" w:hAnsi="GHEA Grapalat" w:cs="Sylfaen"/>
          <w:i/>
          <w:lang w:val="af-ZA"/>
        </w:rPr>
        <w:t>-2</w:t>
      </w:r>
      <w:r w:rsidR="00451099">
        <w:rPr>
          <w:rFonts w:ascii="GHEA Grapalat" w:hAnsi="GHEA Grapalat" w:cs="Sylfaen"/>
          <w:i/>
          <w:lang w:val="af-ZA"/>
        </w:rPr>
        <w:t>6</w:t>
      </w:r>
      <w:r>
        <w:rPr>
          <w:rFonts w:ascii="GHEA Grapalat" w:hAnsi="GHEA Grapalat" w:cs="Sylfaen"/>
          <w:i/>
          <w:lang w:val="af-ZA"/>
        </w:rPr>
        <w:t>/</w:t>
      </w:r>
      <w:r w:rsidR="00451099">
        <w:rPr>
          <w:rFonts w:ascii="GHEA Grapalat" w:hAnsi="GHEA Grapalat" w:cs="Sylfaen"/>
          <w:i/>
          <w:lang w:val="af-ZA"/>
        </w:rPr>
        <w:t>1</w:t>
      </w:r>
      <w:r>
        <w:rPr>
          <w:rFonts w:ascii="GHEA Grapalat" w:hAnsi="GHEA Grapalat" w:cs="Sylfaen"/>
          <w:i/>
          <w:lang w:val="af-ZA"/>
        </w:rPr>
        <w:t xml:space="preserve"> </w:t>
      </w:r>
      <w:r w:rsidRPr="009B5EFD">
        <w:rPr>
          <w:rFonts w:ascii="GHEA Grapalat" w:hAnsi="GHEA Grapalat" w:cs="Sylfaen"/>
          <w:i/>
        </w:rPr>
        <w:t>ծածկագրով</w:t>
      </w:r>
      <w:r w:rsidRPr="001D5FBA">
        <w:rPr>
          <w:rFonts w:ascii="GHEA Grapalat" w:hAnsi="GHEA Grapalat" w:cs="Sylfaen"/>
          <w:i/>
          <w:lang w:val="af-ZA"/>
        </w:rPr>
        <w:t xml:space="preserve"> </w:t>
      </w:r>
    </w:p>
    <w:p w14:paraId="6E8A8117" w14:textId="77777777" w:rsidR="00162A39" w:rsidRPr="001D5FBA" w:rsidRDefault="00162A39" w:rsidP="00162A39">
      <w:pPr>
        <w:pStyle w:val="BodyText"/>
        <w:spacing w:after="0"/>
        <w:ind w:right="-7" w:firstLine="567"/>
        <w:jc w:val="right"/>
        <w:rPr>
          <w:rFonts w:ascii="GHEA Grapalat" w:hAnsi="GHEA Grapalat" w:cs="Sylfaen"/>
          <w:i/>
          <w:lang w:val="af-ZA"/>
        </w:rPr>
      </w:pPr>
      <w:proofErr w:type="gramStart"/>
      <w:r w:rsidRPr="009B5EFD">
        <w:rPr>
          <w:rFonts w:ascii="GHEA Grapalat" w:hAnsi="GHEA Grapalat" w:cs="Sylfaen"/>
          <w:i/>
        </w:rPr>
        <w:t>բաց</w:t>
      </w:r>
      <w:proofErr w:type="gramEnd"/>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52873961" w14:textId="174F8601" w:rsidR="00162A39" w:rsidRPr="00031660" w:rsidRDefault="00162A39" w:rsidP="00162A39">
      <w:pPr>
        <w:pStyle w:val="BodyText"/>
        <w:spacing w:after="0"/>
        <w:ind w:firstLine="567"/>
        <w:jc w:val="right"/>
        <w:rPr>
          <w:rFonts w:ascii="GHEA Grapalat" w:hAnsi="GHEA Grapalat" w:cs="Sylfaen"/>
          <w:i/>
          <w:lang w:val="af-ZA"/>
        </w:rPr>
      </w:pPr>
      <w:r w:rsidRPr="00FD6D91">
        <w:rPr>
          <w:rFonts w:ascii="GHEA Grapalat" w:hAnsi="GHEA Grapalat" w:cs="Sylfaen"/>
          <w:i/>
          <w:lang w:val="af-ZA"/>
        </w:rPr>
        <w:t>202</w:t>
      </w:r>
      <w:r w:rsidR="00451099">
        <w:rPr>
          <w:rFonts w:ascii="GHEA Grapalat" w:hAnsi="GHEA Grapalat" w:cs="Sylfaen"/>
          <w:i/>
          <w:lang w:val="af-ZA"/>
        </w:rPr>
        <w:t>6</w:t>
      </w:r>
      <w:r w:rsidRPr="00FD6D91">
        <w:rPr>
          <w:rFonts w:ascii="GHEA Grapalat" w:hAnsi="GHEA Grapalat" w:cs="Sylfaen"/>
          <w:i/>
        </w:rPr>
        <w:t>թ</w:t>
      </w:r>
      <w:r w:rsidRPr="00FD6D91">
        <w:rPr>
          <w:rFonts w:ascii="GHEA Grapalat" w:hAnsi="GHEA Grapalat" w:cs="Sylfaen"/>
          <w:i/>
          <w:lang w:val="af-ZA"/>
        </w:rPr>
        <w:t xml:space="preserve">. </w:t>
      </w:r>
      <w:r w:rsidR="00357A61">
        <w:rPr>
          <w:rFonts w:ascii="GHEA Grapalat" w:hAnsi="GHEA Grapalat" w:cs="Sylfaen"/>
          <w:i/>
          <w:lang w:val="hy-AM"/>
        </w:rPr>
        <w:t>փ</w:t>
      </w:r>
      <w:r w:rsidR="00451099">
        <w:rPr>
          <w:rFonts w:ascii="GHEA Grapalat" w:hAnsi="GHEA Grapalat" w:cs="Sylfaen"/>
          <w:i/>
        </w:rPr>
        <w:t>ետրվարի</w:t>
      </w:r>
      <w:r w:rsidR="00451099" w:rsidRPr="00B96926">
        <w:rPr>
          <w:rFonts w:ascii="GHEA Grapalat" w:hAnsi="GHEA Grapalat" w:cs="Sylfaen"/>
          <w:i/>
          <w:lang w:val="af-ZA"/>
        </w:rPr>
        <w:t xml:space="preserve"> 27</w:t>
      </w:r>
      <w:r w:rsidRPr="00031660">
        <w:rPr>
          <w:rFonts w:ascii="GHEA Grapalat" w:hAnsi="GHEA Grapalat" w:cs="Sylfaen"/>
          <w:i/>
          <w:lang w:val="af-ZA"/>
        </w:rPr>
        <w:t>-</w:t>
      </w:r>
      <w:r w:rsidRPr="00031660">
        <w:rPr>
          <w:rFonts w:ascii="GHEA Grapalat" w:hAnsi="GHEA Grapalat" w:cs="Sylfaen"/>
          <w:i/>
        </w:rPr>
        <w:t>ի</w:t>
      </w:r>
      <w:r w:rsidRPr="00031660">
        <w:rPr>
          <w:rFonts w:ascii="GHEA Grapalat" w:hAnsi="GHEA Grapalat" w:cs="Sylfaen"/>
          <w:i/>
          <w:lang w:val="af-ZA"/>
        </w:rPr>
        <w:t xml:space="preserve">  </w:t>
      </w:r>
      <w:r w:rsidRPr="00031660">
        <w:rPr>
          <w:rFonts w:ascii="GHEA Grapalat" w:hAnsi="GHEA Grapalat" w:cs="Sylfaen"/>
          <w:i/>
        </w:rPr>
        <w:t>որոշմամբ</w:t>
      </w:r>
    </w:p>
    <w:p w14:paraId="28B118FA" w14:textId="77777777" w:rsidR="00162A39" w:rsidRPr="00247B38" w:rsidRDefault="00162A39" w:rsidP="00162A39">
      <w:pPr>
        <w:pStyle w:val="BodyText"/>
        <w:spacing w:after="0"/>
        <w:ind w:right="-7" w:firstLine="567"/>
        <w:jc w:val="right"/>
        <w:rPr>
          <w:rFonts w:ascii="GHEA Grapalat" w:hAnsi="GHEA Grapalat" w:cs="Sylfaen"/>
          <w:i/>
          <w:lang w:val="af-ZA"/>
        </w:rPr>
      </w:pPr>
      <w:r w:rsidRPr="00031660">
        <w:rPr>
          <w:rFonts w:ascii="GHEA Grapalat" w:hAnsi="GHEA Grapalat" w:cs="Sylfaen"/>
          <w:i/>
        </w:rPr>
        <w:t>Արձանագրություն</w:t>
      </w:r>
      <w:r w:rsidRPr="00031660">
        <w:rPr>
          <w:rFonts w:ascii="GHEA Grapalat" w:hAnsi="GHEA Grapalat" w:cs="Sylfaen"/>
          <w:i/>
          <w:lang w:val="af-ZA"/>
        </w:rPr>
        <w:t xml:space="preserve"> </w:t>
      </w:r>
      <w:r w:rsidRPr="00031660">
        <w:rPr>
          <w:rFonts w:ascii="GHEA Grapalat" w:hAnsi="GHEA Grapalat" w:cs="Sylfaen"/>
          <w:i/>
        </w:rPr>
        <w:t>թիվ</w:t>
      </w:r>
      <w:r w:rsidRPr="00031660">
        <w:rPr>
          <w:rFonts w:ascii="GHEA Grapalat" w:hAnsi="GHEA Grapalat" w:cs="Sylfaen"/>
          <w:i/>
          <w:lang w:val="af-ZA"/>
        </w:rPr>
        <w:t xml:space="preserve"> </w:t>
      </w:r>
      <w:r w:rsidRPr="00031660">
        <w:rPr>
          <w:rFonts w:ascii="GHEA Grapalat" w:hAnsi="GHEA Grapalat" w:cs="Sylfaen"/>
          <w:i/>
          <w:lang w:val="hy-AM"/>
        </w:rPr>
        <w:t>3</w:t>
      </w:r>
      <w:r w:rsidRPr="00031660">
        <w:rPr>
          <w:rFonts w:ascii="GHEA Grapalat" w:hAnsi="GHEA Grapalat" w:cs="Sylfaen"/>
          <w:i/>
          <w:lang w:val="af-ZA"/>
        </w:rPr>
        <w:t xml:space="preserve">, </w:t>
      </w:r>
      <w:r w:rsidRPr="00031660">
        <w:rPr>
          <w:rFonts w:ascii="GHEA Grapalat" w:hAnsi="GHEA Grapalat" w:cs="Sylfaen"/>
          <w:i/>
        </w:rPr>
        <w:t>կետ</w:t>
      </w:r>
      <w:r w:rsidRPr="00247B38">
        <w:rPr>
          <w:rFonts w:ascii="GHEA Grapalat" w:hAnsi="GHEA Grapalat" w:cs="Sylfaen"/>
          <w:i/>
          <w:lang w:val="af-ZA"/>
        </w:rPr>
        <w:t xml:space="preserve"> 3 </w:t>
      </w:r>
    </w:p>
    <w:p w14:paraId="2D180763" w14:textId="77777777" w:rsidR="00162A39" w:rsidRPr="005B02BB" w:rsidRDefault="00162A39" w:rsidP="00162A39">
      <w:pPr>
        <w:pStyle w:val="BodyText"/>
        <w:spacing w:after="0"/>
        <w:ind w:right="-7" w:firstLine="567"/>
        <w:jc w:val="center"/>
        <w:rPr>
          <w:rFonts w:ascii="GHEA Grapalat" w:hAnsi="GHEA Grapalat"/>
          <w:lang w:val="af-ZA"/>
        </w:rPr>
      </w:pPr>
    </w:p>
    <w:p w14:paraId="0DE02F45" w14:textId="77777777" w:rsidR="00162A39" w:rsidRPr="005B02BB" w:rsidRDefault="00162A39" w:rsidP="00162A39">
      <w:pPr>
        <w:pStyle w:val="BodyText"/>
        <w:ind w:right="-7" w:firstLine="567"/>
        <w:jc w:val="center"/>
        <w:rPr>
          <w:rFonts w:ascii="GHEA Grapalat" w:hAnsi="GHEA Grapalat"/>
          <w:lang w:val="af-ZA"/>
        </w:rPr>
      </w:pPr>
    </w:p>
    <w:p w14:paraId="6C82166C" w14:textId="77777777" w:rsidR="00162A39" w:rsidRPr="005B02BB" w:rsidRDefault="00162A39" w:rsidP="00162A39">
      <w:pPr>
        <w:pStyle w:val="BodyText"/>
        <w:ind w:right="-7" w:firstLine="567"/>
        <w:jc w:val="center"/>
        <w:rPr>
          <w:rFonts w:ascii="GHEA Grapalat" w:hAnsi="GHEA Grapalat"/>
          <w:lang w:val="af-ZA"/>
        </w:rPr>
      </w:pPr>
    </w:p>
    <w:p w14:paraId="55A31B74" w14:textId="77777777" w:rsidR="00162A39" w:rsidRPr="005B02BB" w:rsidRDefault="00162A39" w:rsidP="00162A39">
      <w:pPr>
        <w:pStyle w:val="BodyText"/>
        <w:ind w:right="-7" w:firstLine="567"/>
        <w:jc w:val="center"/>
        <w:rPr>
          <w:rFonts w:ascii="GHEA Grapalat" w:hAnsi="GHEA Grapalat"/>
          <w:lang w:val="af-ZA"/>
        </w:rPr>
      </w:pPr>
    </w:p>
    <w:p w14:paraId="6D611278" w14:textId="77777777" w:rsidR="00162A39" w:rsidRPr="005B02BB" w:rsidRDefault="00162A39" w:rsidP="00162A39">
      <w:pPr>
        <w:pStyle w:val="BodyText"/>
        <w:ind w:right="-7" w:firstLine="567"/>
        <w:jc w:val="center"/>
        <w:rPr>
          <w:rFonts w:ascii="GHEA Grapalat" w:hAnsi="GHEA Grapalat"/>
          <w:lang w:val="af-ZA"/>
        </w:rPr>
      </w:pPr>
    </w:p>
    <w:p w14:paraId="400E83EC" w14:textId="77777777" w:rsidR="00162A39" w:rsidRPr="005B02BB" w:rsidRDefault="00162A39" w:rsidP="00162A39">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Pr="005B02BB">
        <w:rPr>
          <w:rFonts w:ascii="GHEA Grapalat" w:hAnsi="GHEA Grapalat" w:cs="Sylfaen"/>
          <w:i/>
          <w:sz w:val="28"/>
          <w:szCs w:val="28"/>
          <w:lang w:val="hy-AM"/>
        </w:rPr>
        <w:t xml:space="preserve"> ՓԲԸ</w:t>
      </w:r>
    </w:p>
    <w:p w14:paraId="07E7D82B" w14:textId="77777777" w:rsidR="00162A39" w:rsidRPr="005B02BB" w:rsidRDefault="00162A39" w:rsidP="00162A39">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645C9E85" w14:textId="77777777" w:rsidR="00162A39" w:rsidRPr="005B02BB" w:rsidRDefault="00162A39" w:rsidP="00162A39">
      <w:pPr>
        <w:pStyle w:val="BodyText"/>
        <w:ind w:right="-7" w:firstLine="567"/>
        <w:jc w:val="center"/>
        <w:rPr>
          <w:rFonts w:ascii="GHEA Grapalat" w:hAnsi="GHEA Grapalat"/>
          <w:lang w:val="af-ZA"/>
        </w:rPr>
      </w:pPr>
    </w:p>
    <w:p w14:paraId="503A374C" w14:textId="77777777" w:rsidR="00162A39" w:rsidRPr="005B02BB" w:rsidRDefault="00162A39" w:rsidP="00162A39">
      <w:pPr>
        <w:pStyle w:val="BodyText"/>
        <w:ind w:right="-7" w:firstLine="567"/>
        <w:jc w:val="center"/>
        <w:rPr>
          <w:rFonts w:ascii="GHEA Grapalat" w:hAnsi="GHEA Grapalat"/>
          <w:lang w:val="af-ZA"/>
        </w:rPr>
      </w:pPr>
    </w:p>
    <w:p w14:paraId="6468366C" w14:textId="77777777" w:rsidR="00162A39" w:rsidRPr="005B02BB" w:rsidRDefault="00162A39" w:rsidP="00162A39">
      <w:pPr>
        <w:pStyle w:val="BodyText"/>
        <w:ind w:right="-7" w:firstLine="567"/>
        <w:jc w:val="center"/>
        <w:rPr>
          <w:rFonts w:ascii="GHEA Grapalat" w:hAnsi="GHEA Grapalat"/>
          <w:lang w:val="af-ZA"/>
        </w:rPr>
      </w:pPr>
    </w:p>
    <w:p w14:paraId="0CFCC8F2" w14:textId="77777777" w:rsidR="00162A39" w:rsidRPr="005B02BB" w:rsidRDefault="00162A39" w:rsidP="00162A39">
      <w:pPr>
        <w:pStyle w:val="BodyText"/>
        <w:ind w:right="-7" w:firstLine="567"/>
        <w:jc w:val="center"/>
        <w:rPr>
          <w:rFonts w:ascii="GHEA Grapalat" w:hAnsi="GHEA Grapalat"/>
          <w:lang w:val="af-ZA"/>
        </w:rPr>
      </w:pPr>
    </w:p>
    <w:p w14:paraId="58B59B1E" w14:textId="77777777" w:rsidR="00162A39" w:rsidRPr="005B02BB" w:rsidRDefault="00162A39" w:rsidP="00162A39">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4A0CB85F" w14:textId="77777777" w:rsidR="00162A39" w:rsidRPr="005B02BB" w:rsidRDefault="00162A39" w:rsidP="00162A39">
      <w:pPr>
        <w:pStyle w:val="BodyText"/>
        <w:ind w:right="-7" w:firstLine="567"/>
        <w:jc w:val="center"/>
        <w:rPr>
          <w:rFonts w:ascii="GHEA Grapalat" w:hAnsi="GHEA Grapalat" w:cs="Sylfaen"/>
          <w:lang w:val="af-ZA"/>
        </w:rPr>
      </w:pPr>
    </w:p>
    <w:p w14:paraId="6509F29F" w14:textId="77777777" w:rsidR="00162A39" w:rsidRPr="005B02BB" w:rsidRDefault="00162A39" w:rsidP="00162A39">
      <w:pPr>
        <w:pStyle w:val="BodyText"/>
        <w:ind w:right="-7" w:firstLine="567"/>
        <w:jc w:val="center"/>
        <w:rPr>
          <w:rFonts w:ascii="GHEA Grapalat" w:hAnsi="GHEA Grapalat" w:cs="Sylfaen"/>
          <w:lang w:val="af-ZA"/>
        </w:rPr>
      </w:pPr>
    </w:p>
    <w:p w14:paraId="49AD9CFF" w14:textId="77777777" w:rsidR="00162A39" w:rsidRPr="005B02BB" w:rsidRDefault="00162A39" w:rsidP="00162A39">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Pr="005B02BB">
        <w:rPr>
          <w:rFonts w:ascii="GHEA Grapalat" w:hAnsi="GHEA Grapalat" w:cs="Sylfaen"/>
          <w:lang w:val="af-ZA"/>
        </w:rPr>
        <w:t>-</w:t>
      </w:r>
      <w:r w:rsidRPr="005B02BB">
        <w:rPr>
          <w:rFonts w:ascii="GHEA Grapalat" w:hAnsi="GHEA Grapalat" w:cs="Sylfaen"/>
          <w:lang w:val="hy-AM"/>
        </w:rPr>
        <w:t>Ի</w:t>
      </w:r>
      <w:r w:rsidRPr="005B02BB">
        <w:rPr>
          <w:rFonts w:ascii="GHEA Grapalat" w:hAnsi="GHEA Grapalat" w:cs="Sylfaen"/>
          <w:lang w:val="af-ZA"/>
        </w:rPr>
        <w:t xml:space="preserve"> </w:t>
      </w:r>
      <w:r w:rsidRPr="005B02BB">
        <w:rPr>
          <w:rFonts w:ascii="GHEA Grapalat" w:hAnsi="GHEA Grapalat" w:cs="Sylfaen"/>
          <w:lang w:val="hy-AM"/>
        </w:rPr>
        <w:t>ԿԱՐԻՔՆԵՐԻ</w:t>
      </w:r>
      <w:r w:rsidRPr="005B02BB">
        <w:rPr>
          <w:rFonts w:ascii="GHEA Grapalat" w:hAnsi="GHEA Grapalat" w:cs="Times Armenian"/>
          <w:lang w:val="af-ZA"/>
        </w:rPr>
        <w:t xml:space="preserve"> </w:t>
      </w:r>
      <w:r w:rsidRPr="005B02BB">
        <w:rPr>
          <w:rFonts w:ascii="GHEA Grapalat" w:hAnsi="GHEA Grapalat" w:cs="Sylfaen"/>
          <w:lang w:val="hy-AM"/>
        </w:rPr>
        <w:t>ՀԱՄԱՐ</w:t>
      </w:r>
      <w:r w:rsidRPr="005B02BB">
        <w:rPr>
          <w:rFonts w:ascii="GHEA Grapalat" w:hAnsi="GHEA Grapalat" w:cs="Times Armenian"/>
          <w:lang w:val="af-ZA"/>
        </w:rPr>
        <w:t xml:space="preserve"> </w:t>
      </w:r>
      <w:r>
        <w:rPr>
          <w:rFonts w:ascii="GHEA Grapalat" w:hAnsi="GHEA Grapalat" w:cs="Sylfaen"/>
        </w:rPr>
        <w:t>ԼՈՒՍԱՏԵԽՆԻԿԱԿԱՆ</w:t>
      </w:r>
      <w:r w:rsidRPr="00D56FD5">
        <w:rPr>
          <w:rFonts w:ascii="GHEA Grapalat" w:hAnsi="GHEA Grapalat" w:cs="Sylfaen"/>
          <w:lang w:val="af-ZA"/>
        </w:rPr>
        <w:t xml:space="preserve"> </w:t>
      </w:r>
      <w:r>
        <w:rPr>
          <w:rFonts w:ascii="GHEA Grapalat" w:hAnsi="GHEA Grapalat" w:cs="Sylfaen"/>
        </w:rPr>
        <w:t>ԱՊՐԱՆՔՆԵՐԻ</w:t>
      </w:r>
      <w:r w:rsidRPr="00D56FD5">
        <w:rPr>
          <w:rFonts w:ascii="GHEA Grapalat" w:hAnsi="GHEA Grapalat" w:cs="Sylfaen"/>
          <w:lang w:val="af-ZA"/>
        </w:rPr>
        <w:t xml:space="preserve"> </w:t>
      </w:r>
      <w:r w:rsidRPr="005B02BB">
        <w:rPr>
          <w:rFonts w:ascii="GHEA Grapalat" w:hAnsi="GHEA Grapalat" w:cs="Sylfaen"/>
          <w:lang w:val="hy-AM"/>
        </w:rPr>
        <w:t>ՁԵՌՔԲԵՐՄԱՆ</w:t>
      </w:r>
      <w:r w:rsidRPr="005B02BB">
        <w:rPr>
          <w:rFonts w:ascii="GHEA Grapalat" w:hAnsi="GHEA Grapalat" w:cs="Times Armenian"/>
          <w:lang w:val="af-ZA"/>
        </w:rPr>
        <w:t xml:space="preserve"> </w:t>
      </w:r>
      <w:r w:rsidRPr="005B02BB">
        <w:rPr>
          <w:rFonts w:ascii="GHEA Grapalat" w:hAnsi="GHEA Grapalat" w:cs="Sylfaen"/>
          <w:lang w:val="hy-AM"/>
        </w:rPr>
        <w:t>ՆՊԱՏԱԿՈՎ</w:t>
      </w:r>
      <w:r w:rsidRPr="005B02BB">
        <w:rPr>
          <w:rFonts w:ascii="GHEA Grapalat" w:hAnsi="GHEA Grapalat" w:cs="Sylfaen"/>
          <w:lang w:val="af-ZA"/>
        </w:rPr>
        <w:t xml:space="preserve"> </w:t>
      </w:r>
      <w:r w:rsidRPr="005B02BB">
        <w:rPr>
          <w:rFonts w:ascii="GHEA Grapalat" w:hAnsi="GHEA Grapalat" w:cs="Times Armenian"/>
          <w:lang w:val="af-ZA"/>
        </w:rPr>
        <w:t xml:space="preserve"> </w:t>
      </w:r>
      <w:r w:rsidRPr="005B02BB">
        <w:rPr>
          <w:rFonts w:ascii="GHEA Grapalat" w:hAnsi="GHEA Grapalat" w:cs="Sylfaen"/>
          <w:lang w:val="hy-AM"/>
        </w:rPr>
        <w:t>ՀԱՅՏԱՐԱՐՎԱԾ</w:t>
      </w:r>
      <w:r w:rsidRPr="005B02BB">
        <w:rPr>
          <w:rFonts w:ascii="GHEA Grapalat" w:hAnsi="GHEA Grapalat" w:cs="Times Armenian"/>
          <w:lang w:val="af-ZA"/>
        </w:rPr>
        <w:t xml:space="preserve"> </w:t>
      </w:r>
      <w:r w:rsidRPr="005B02BB">
        <w:rPr>
          <w:rFonts w:ascii="GHEA Grapalat" w:hAnsi="GHEA Grapalat" w:cs="Sylfaen"/>
          <w:lang w:val="hy-AM"/>
        </w:rPr>
        <w:t>ԲԱՑ</w:t>
      </w:r>
      <w:r w:rsidRPr="005B02BB">
        <w:rPr>
          <w:rFonts w:ascii="GHEA Grapalat" w:hAnsi="GHEA Grapalat" w:cs="Times Armenian"/>
          <w:lang w:val="af-ZA"/>
        </w:rPr>
        <w:t xml:space="preserve"> </w:t>
      </w:r>
      <w:r w:rsidRPr="005B02BB">
        <w:rPr>
          <w:rFonts w:ascii="GHEA Grapalat" w:hAnsi="GHEA Grapalat" w:cs="Sylfaen"/>
          <w:lang w:val="hy-AM"/>
        </w:rPr>
        <w:t>ՄՐՑՈՒՅԹԻ</w:t>
      </w:r>
    </w:p>
    <w:p w14:paraId="246CB74F" w14:textId="77777777" w:rsidR="00162A39" w:rsidRPr="005B02BB" w:rsidRDefault="00162A39" w:rsidP="00162A39">
      <w:pPr>
        <w:pStyle w:val="BodyText"/>
        <w:ind w:right="-7"/>
        <w:jc w:val="center"/>
        <w:rPr>
          <w:rFonts w:ascii="GHEA Grapalat" w:hAnsi="GHEA Grapalat"/>
          <w:szCs w:val="22"/>
          <w:lang w:val="af-ZA"/>
        </w:rPr>
      </w:pPr>
    </w:p>
    <w:p w14:paraId="79C10EEA" w14:textId="77777777" w:rsidR="00162A39" w:rsidRPr="005B02BB" w:rsidRDefault="00162A39" w:rsidP="00162A39">
      <w:pPr>
        <w:pStyle w:val="BodyText"/>
        <w:ind w:right="-7" w:firstLine="567"/>
        <w:jc w:val="center"/>
        <w:rPr>
          <w:rFonts w:ascii="GHEA Grapalat" w:hAnsi="GHEA Grapalat"/>
          <w:lang w:val="af-ZA"/>
        </w:rPr>
      </w:pPr>
    </w:p>
    <w:p w14:paraId="7E661034" w14:textId="77777777" w:rsidR="00162A39" w:rsidRPr="005B02BB" w:rsidRDefault="00162A39" w:rsidP="00162A39">
      <w:pPr>
        <w:pStyle w:val="BodyText"/>
        <w:ind w:right="-7" w:firstLine="567"/>
        <w:jc w:val="center"/>
        <w:rPr>
          <w:rFonts w:ascii="GHEA Grapalat" w:hAnsi="GHEA Grapalat"/>
          <w:lang w:val="af-ZA"/>
        </w:rPr>
      </w:pPr>
    </w:p>
    <w:p w14:paraId="2C889BFE" w14:textId="77777777" w:rsidR="00162A39" w:rsidRPr="005B02BB" w:rsidRDefault="00162A39" w:rsidP="00162A39">
      <w:pPr>
        <w:pStyle w:val="BodyText"/>
        <w:ind w:right="-7" w:firstLine="567"/>
        <w:jc w:val="center"/>
        <w:rPr>
          <w:rFonts w:ascii="GHEA Grapalat" w:hAnsi="GHEA Grapalat"/>
          <w:lang w:val="af-ZA"/>
        </w:rPr>
      </w:pPr>
    </w:p>
    <w:p w14:paraId="0FD537EB" w14:textId="77777777" w:rsidR="00162A39" w:rsidRPr="005B02BB" w:rsidRDefault="00162A39" w:rsidP="00162A39">
      <w:pPr>
        <w:pStyle w:val="BodyText"/>
        <w:ind w:right="-7" w:firstLine="567"/>
        <w:jc w:val="center"/>
        <w:rPr>
          <w:rFonts w:ascii="GHEA Grapalat" w:hAnsi="GHEA Grapalat"/>
          <w:lang w:val="af-ZA"/>
        </w:rPr>
      </w:pPr>
    </w:p>
    <w:p w14:paraId="01CEE148" w14:textId="77777777" w:rsidR="00162A39" w:rsidRPr="005B02BB" w:rsidRDefault="00162A39" w:rsidP="00162A39">
      <w:pPr>
        <w:pStyle w:val="BodyText"/>
        <w:ind w:right="-7" w:firstLine="567"/>
        <w:jc w:val="center"/>
        <w:rPr>
          <w:rFonts w:ascii="GHEA Grapalat" w:hAnsi="GHEA Grapalat"/>
          <w:lang w:val="af-ZA"/>
        </w:rPr>
      </w:pPr>
    </w:p>
    <w:p w14:paraId="78A52F64" w14:textId="77777777" w:rsidR="00162A39" w:rsidRPr="005B02BB" w:rsidRDefault="00162A39" w:rsidP="00162A39">
      <w:pPr>
        <w:pStyle w:val="BodyText"/>
        <w:ind w:right="-7" w:firstLine="567"/>
        <w:jc w:val="center"/>
        <w:rPr>
          <w:rFonts w:ascii="GHEA Grapalat" w:hAnsi="GHEA Grapalat"/>
          <w:lang w:val="af-ZA"/>
        </w:rPr>
      </w:pPr>
    </w:p>
    <w:p w14:paraId="7417FDEC" w14:textId="77777777" w:rsidR="00162A39" w:rsidRPr="005B02BB" w:rsidRDefault="00162A39" w:rsidP="00162A39">
      <w:pPr>
        <w:pStyle w:val="BodyText"/>
        <w:ind w:right="-7" w:firstLine="567"/>
        <w:jc w:val="center"/>
        <w:rPr>
          <w:rFonts w:ascii="GHEA Grapalat" w:hAnsi="GHEA Grapalat"/>
          <w:lang w:val="af-ZA"/>
        </w:rPr>
      </w:pPr>
    </w:p>
    <w:p w14:paraId="57753B8C" w14:textId="77777777" w:rsidR="00162A39" w:rsidRPr="005B02BB" w:rsidRDefault="00162A39" w:rsidP="00162A39">
      <w:pPr>
        <w:pStyle w:val="BodyText"/>
        <w:ind w:right="-7" w:firstLine="567"/>
        <w:jc w:val="center"/>
        <w:rPr>
          <w:rFonts w:ascii="GHEA Grapalat" w:hAnsi="GHEA Grapalat"/>
          <w:lang w:val="af-ZA"/>
        </w:rPr>
      </w:pPr>
    </w:p>
    <w:p w14:paraId="477A4A97" w14:textId="77777777" w:rsidR="00162A39" w:rsidRPr="005B02BB" w:rsidRDefault="00162A39" w:rsidP="00162A39">
      <w:pPr>
        <w:pStyle w:val="BodyText"/>
        <w:ind w:right="-7" w:firstLine="567"/>
        <w:jc w:val="center"/>
        <w:rPr>
          <w:rFonts w:ascii="GHEA Grapalat" w:hAnsi="GHEA Grapalat"/>
          <w:lang w:val="af-ZA"/>
        </w:rPr>
      </w:pPr>
    </w:p>
    <w:p w14:paraId="398C6FCD" w14:textId="77777777" w:rsidR="00162A39" w:rsidRPr="005B02BB" w:rsidRDefault="00162A39" w:rsidP="00162A39">
      <w:pPr>
        <w:pStyle w:val="BodyText"/>
        <w:ind w:right="-7" w:firstLine="567"/>
        <w:jc w:val="center"/>
        <w:rPr>
          <w:rFonts w:ascii="GHEA Grapalat" w:hAnsi="GHEA Grapalat"/>
          <w:lang w:val="af-ZA"/>
        </w:rPr>
      </w:pPr>
    </w:p>
    <w:p w14:paraId="5BA9E95B" w14:textId="77777777" w:rsidR="00162A39" w:rsidRPr="005B02BB" w:rsidRDefault="00162A39" w:rsidP="00162A39">
      <w:pPr>
        <w:pStyle w:val="BodyText"/>
        <w:ind w:right="-7" w:firstLine="567"/>
        <w:jc w:val="center"/>
        <w:rPr>
          <w:rFonts w:ascii="GHEA Grapalat" w:hAnsi="GHEA Grapalat"/>
          <w:lang w:val="af-ZA"/>
        </w:rPr>
      </w:pPr>
    </w:p>
    <w:p w14:paraId="206A38C1" w14:textId="77777777" w:rsidR="00162A39" w:rsidRPr="005B02BB" w:rsidRDefault="00162A39" w:rsidP="00162A39">
      <w:pPr>
        <w:pStyle w:val="BodyText"/>
        <w:ind w:right="-7" w:firstLine="567"/>
        <w:jc w:val="center"/>
        <w:rPr>
          <w:rFonts w:ascii="GHEA Grapalat" w:hAnsi="GHEA Grapalat"/>
          <w:lang w:val="af-ZA"/>
        </w:rPr>
      </w:pPr>
    </w:p>
    <w:p w14:paraId="260FFEC9" w14:textId="77777777" w:rsidR="00162A39" w:rsidRPr="005B02BB" w:rsidRDefault="00162A39" w:rsidP="00162A39">
      <w:pPr>
        <w:pStyle w:val="BodyText"/>
        <w:ind w:right="-7" w:firstLine="567"/>
        <w:jc w:val="center"/>
        <w:rPr>
          <w:rFonts w:ascii="GHEA Grapalat" w:hAnsi="GHEA Grapalat"/>
          <w:lang w:val="af-ZA"/>
        </w:rPr>
      </w:pPr>
    </w:p>
    <w:p w14:paraId="4EAE211D" w14:textId="77777777" w:rsidR="00162A39" w:rsidRPr="005B02BB" w:rsidRDefault="00162A39" w:rsidP="00162A39">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Pr="005B02BB">
        <w:rPr>
          <w:rFonts w:ascii="GHEA Grapalat" w:hAnsi="GHEA Grapalat" w:cs="Sylfaen"/>
          <w:i/>
          <w:sz w:val="22"/>
          <w:szCs w:val="22"/>
        </w:rPr>
        <w:lastRenderedPageBreak/>
        <w:t>Հարգելի</w:t>
      </w:r>
      <w:r w:rsidRPr="005B02BB">
        <w:rPr>
          <w:rFonts w:ascii="GHEA Grapalat" w:hAnsi="GHEA Grapalat" w:cs="Sylfaen"/>
          <w:i/>
          <w:sz w:val="22"/>
          <w:szCs w:val="22"/>
          <w:lang w:val="hy-AM"/>
        </w:rPr>
        <w:t>՛</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մասնակից</w:t>
      </w:r>
      <w:r w:rsidRPr="005B02BB">
        <w:rPr>
          <w:rFonts w:ascii="GHEA Grapalat" w:hAnsi="GHEA Grapalat" w:cs="Sylfaen"/>
          <w:i/>
          <w:sz w:val="22"/>
          <w:szCs w:val="22"/>
          <w:lang w:val="hy-AM"/>
        </w:rPr>
        <w:t>,</w:t>
      </w:r>
      <w:r w:rsidRPr="005B02BB">
        <w:rPr>
          <w:rFonts w:ascii="GHEA Grapalat" w:hAnsi="GHEA Grapalat" w:cs="Sylfaen"/>
          <w:i/>
          <w:sz w:val="22"/>
          <w:szCs w:val="22"/>
          <w:lang w:val="af-ZA"/>
        </w:rPr>
        <w:t xml:space="preserve"> </w:t>
      </w:r>
      <w:r w:rsidRPr="005B02BB">
        <w:rPr>
          <w:rFonts w:ascii="GHEA Grapalat" w:hAnsi="GHEA Grapalat" w:cs="Sylfaen"/>
          <w:i/>
          <w:sz w:val="22"/>
          <w:szCs w:val="22"/>
        </w:rPr>
        <w:t>նախքան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կազմելը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և</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ներկայացնելը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խնդրում</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ենք</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մանրամասնորեն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ուսումնասիրել</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սույն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քանի</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որ</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հրավերին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չհամապատասխանող</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հայտերը</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ենթակա</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են</w:t>
      </w:r>
      <w:r w:rsidRPr="005B02BB">
        <w:rPr>
          <w:rFonts w:ascii="GHEA Grapalat" w:hAnsi="GHEA Grapalat" w:cs="Times Armenian"/>
          <w:i/>
          <w:sz w:val="22"/>
          <w:szCs w:val="22"/>
          <w:lang w:val="af-ZA"/>
        </w:rPr>
        <w:t xml:space="preserve"> </w:t>
      </w:r>
      <w:r w:rsidRPr="005B02BB">
        <w:rPr>
          <w:rFonts w:ascii="GHEA Grapalat" w:hAnsi="GHEA Grapalat" w:cs="Sylfaen"/>
          <w:i/>
          <w:sz w:val="22"/>
          <w:szCs w:val="22"/>
        </w:rPr>
        <w:t>մերժման</w:t>
      </w:r>
      <w:r w:rsidRPr="005B02BB">
        <w:rPr>
          <w:rFonts w:ascii="GHEA Grapalat" w:hAnsi="GHEA Grapalat" w:cs="Sylfaen"/>
          <w:i/>
          <w:sz w:val="22"/>
          <w:szCs w:val="22"/>
          <w:lang w:val="af-ZA"/>
        </w:rPr>
        <w:t xml:space="preserve">: </w:t>
      </w:r>
    </w:p>
    <w:p w14:paraId="093922F1" w14:textId="77777777" w:rsidR="00162A39" w:rsidRPr="005B02BB" w:rsidRDefault="00162A39" w:rsidP="00162A39">
      <w:pPr>
        <w:ind w:firstLine="567"/>
        <w:jc w:val="center"/>
        <w:rPr>
          <w:rFonts w:ascii="GHEA Grapalat" w:hAnsi="GHEA Grapalat"/>
          <w:b/>
          <w:sz w:val="20"/>
          <w:szCs w:val="22"/>
          <w:lang w:val="af-ZA"/>
        </w:rPr>
      </w:pPr>
    </w:p>
    <w:p w14:paraId="6FFE1D03" w14:textId="77777777" w:rsidR="00162A39" w:rsidRPr="005B02BB" w:rsidRDefault="00162A39" w:rsidP="00162A39">
      <w:pPr>
        <w:ind w:firstLine="567"/>
        <w:jc w:val="center"/>
        <w:rPr>
          <w:rFonts w:ascii="GHEA Grapalat" w:hAnsi="GHEA Grapalat" w:cs="Sylfaen"/>
          <w:b/>
          <w:sz w:val="22"/>
          <w:szCs w:val="22"/>
          <w:lang w:val="af-ZA"/>
        </w:rPr>
      </w:pPr>
    </w:p>
    <w:p w14:paraId="02ABF567" w14:textId="77777777" w:rsidR="00162A39" w:rsidRPr="005B02BB" w:rsidRDefault="00162A39" w:rsidP="00162A39">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19F226E5" w14:textId="77777777" w:rsidR="00162A39" w:rsidRPr="005B02BB" w:rsidRDefault="00162A39" w:rsidP="00162A39">
      <w:pPr>
        <w:ind w:firstLine="567"/>
        <w:jc w:val="center"/>
        <w:rPr>
          <w:rFonts w:ascii="GHEA Grapalat" w:hAnsi="GHEA Grapalat"/>
          <w:i/>
          <w:sz w:val="20"/>
          <w:lang w:val="af-ZA"/>
        </w:rPr>
      </w:pPr>
    </w:p>
    <w:p w14:paraId="79CAD4B0" w14:textId="77777777" w:rsidR="00162A39" w:rsidRPr="005B02BB" w:rsidRDefault="00162A39" w:rsidP="00162A39">
      <w:pPr>
        <w:ind w:firstLine="567"/>
        <w:jc w:val="center"/>
        <w:rPr>
          <w:rFonts w:ascii="GHEA Grapalat" w:hAnsi="GHEA Grapalat"/>
          <w:b/>
          <w:sz w:val="20"/>
          <w:lang w:val="af-ZA"/>
        </w:rPr>
      </w:pPr>
      <w:r w:rsidRPr="005B02BB">
        <w:rPr>
          <w:rFonts w:ascii="GHEA Grapalat" w:hAnsi="GHEA Grapalat"/>
          <w:b/>
          <w:sz w:val="20"/>
          <w:lang w:val="af-ZA"/>
        </w:rPr>
        <w:t xml:space="preserve">«ԵՐՔԱՂԼՈՒՅՍ» ՓԲԸ ԿԱՐԻՔՆԵՐԻ ՀԱՄԱՐ </w:t>
      </w:r>
      <w:r w:rsidRPr="00881D59">
        <w:rPr>
          <w:rFonts w:ascii="GHEA Grapalat" w:hAnsi="GHEA Grapalat"/>
          <w:b/>
          <w:sz w:val="20"/>
          <w:lang w:val="af-ZA"/>
        </w:rPr>
        <w:t xml:space="preserve">ԼՈՒՍԱՏԵԽՆԻԿԱԿԱՆ ԱՊՐԱՆՔՆԵՐԻ </w:t>
      </w:r>
      <w:r w:rsidRPr="005B02BB">
        <w:rPr>
          <w:rFonts w:ascii="GHEA Grapalat" w:hAnsi="GHEA Grapalat"/>
          <w:b/>
          <w:sz w:val="20"/>
          <w:lang w:val="af-ZA"/>
        </w:rPr>
        <w:t>ՁԵՌՔԲԵՐՄԱՆ ՆՊԱՏԱԿՈՎ ՀԱՅՏԱՐԱՐՎԱԾ ԲԱՑ ՄՐՑՈՒՅԹԻ ՀՐԱՎԵՐԻ</w:t>
      </w:r>
    </w:p>
    <w:p w14:paraId="754E6F4D" w14:textId="77777777" w:rsidR="00162A39" w:rsidRPr="005B02BB" w:rsidRDefault="00162A39" w:rsidP="00162A39">
      <w:pPr>
        <w:ind w:firstLine="567"/>
        <w:jc w:val="center"/>
        <w:rPr>
          <w:rFonts w:ascii="GHEA Grapalat" w:hAnsi="GHEA Grapalat" w:cs="Sylfaen"/>
          <w:b/>
          <w:sz w:val="20"/>
          <w:szCs w:val="22"/>
          <w:lang w:val="af-ZA"/>
        </w:rPr>
      </w:pP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6A902FBA" w:rsidR="00096865" w:rsidRPr="00451099" w:rsidRDefault="00087A30" w:rsidP="00EF3662">
      <w:pPr>
        <w:ind w:firstLine="1134"/>
        <w:jc w:val="both"/>
        <w:rPr>
          <w:rFonts w:ascii="GHEA Grapalat" w:hAnsi="GHEA Grapalat"/>
          <w:b/>
          <w:sz w:val="20"/>
          <w:lang w:val="af-ZA"/>
        </w:rPr>
      </w:pPr>
      <w:r w:rsidRPr="00451099">
        <w:rPr>
          <w:rFonts w:ascii="GHEA Grapalat" w:hAnsi="GHEA Grapalat"/>
          <w:b/>
          <w:sz w:val="20"/>
          <w:lang w:val="af-ZA"/>
        </w:rPr>
        <w:t>7</w:t>
      </w:r>
      <w:r w:rsidR="00096865" w:rsidRPr="00451099">
        <w:rPr>
          <w:rFonts w:ascii="GHEA Grapalat" w:hAnsi="GHEA Grapalat"/>
          <w:b/>
          <w:sz w:val="20"/>
          <w:lang w:val="af-ZA"/>
        </w:rPr>
        <w:t xml:space="preserve">. </w:t>
      </w:r>
      <w:r w:rsidR="00096865" w:rsidRPr="00451099">
        <w:rPr>
          <w:rFonts w:ascii="GHEA Grapalat" w:hAnsi="GHEA Grapalat" w:cs="Sylfaen"/>
          <w:b/>
          <w:sz w:val="20"/>
        </w:rPr>
        <w:t>Հայտի</w:t>
      </w:r>
      <w:r w:rsidR="00096865" w:rsidRPr="00451099">
        <w:rPr>
          <w:rFonts w:ascii="GHEA Grapalat" w:hAnsi="GHEA Grapalat" w:cs="Times Armenian"/>
          <w:b/>
          <w:sz w:val="20"/>
          <w:lang w:val="af-ZA"/>
        </w:rPr>
        <w:t xml:space="preserve"> </w:t>
      </w:r>
      <w:r w:rsidR="00096865" w:rsidRPr="00451099">
        <w:rPr>
          <w:rFonts w:ascii="GHEA Grapalat" w:hAnsi="GHEA Grapalat" w:cs="Sylfaen"/>
          <w:b/>
          <w:sz w:val="20"/>
        </w:rPr>
        <w:t>ապահովումը</w:t>
      </w:r>
      <w:r w:rsidR="00822D13" w:rsidRPr="00357A61">
        <w:rPr>
          <w:rFonts w:ascii="GHEA Grapalat" w:hAnsi="GHEA Grapalat" w:cs="Sylfaen"/>
          <w:b/>
          <w:sz w:val="20"/>
          <w:lang w:val="af-ZA"/>
        </w:rPr>
        <w:t xml:space="preserve"> 1-</w:t>
      </w:r>
      <w:r w:rsidR="00822D13">
        <w:rPr>
          <w:rFonts w:ascii="GHEA Grapalat" w:hAnsi="GHEA Grapalat" w:cs="Sylfaen"/>
          <w:b/>
          <w:sz w:val="20"/>
        </w:rPr>
        <w:t>ին</w:t>
      </w:r>
      <w:r w:rsidR="00822D13" w:rsidRPr="00357A61">
        <w:rPr>
          <w:rFonts w:ascii="GHEA Grapalat" w:hAnsi="GHEA Grapalat" w:cs="Sylfaen"/>
          <w:b/>
          <w:sz w:val="20"/>
          <w:lang w:val="af-ZA"/>
        </w:rPr>
        <w:t>, 2-</w:t>
      </w:r>
      <w:r w:rsidR="00822D13">
        <w:rPr>
          <w:rFonts w:ascii="GHEA Grapalat" w:hAnsi="GHEA Grapalat" w:cs="Sylfaen"/>
          <w:b/>
          <w:sz w:val="20"/>
        </w:rPr>
        <w:t>րդ</w:t>
      </w:r>
      <w:r w:rsidR="00822D13" w:rsidRPr="00357A61">
        <w:rPr>
          <w:rFonts w:ascii="GHEA Grapalat" w:hAnsi="GHEA Grapalat" w:cs="Sylfaen"/>
          <w:b/>
          <w:sz w:val="20"/>
          <w:lang w:val="af-ZA"/>
        </w:rPr>
        <w:t>, 3-</w:t>
      </w:r>
      <w:r w:rsidR="00822D13">
        <w:rPr>
          <w:rFonts w:ascii="GHEA Grapalat" w:hAnsi="GHEA Grapalat" w:cs="Sylfaen"/>
          <w:b/>
          <w:sz w:val="20"/>
        </w:rPr>
        <w:t>րդ</w:t>
      </w:r>
      <w:r w:rsidR="002B4A11" w:rsidRPr="00357A61">
        <w:rPr>
          <w:rFonts w:ascii="GHEA Grapalat" w:hAnsi="GHEA Grapalat" w:cs="Sylfaen"/>
          <w:b/>
          <w:sz w:val="20"/>
          <w:lang w:val="af-ZA"/>
        </w:rPr>
        <w:t xml:space="preserve"> </w:t>
      </w:r>
      <w:r w:rsidR="002B4A11">
        <w:rPr>
          <w:rFonts w:ascii="GHEA Grapalat" w:hAnsi="GHEA Grapalat" w:cs="Sylfaen"/>
          <w:b/>
          <w:sz w:val="20"/>
        </w:rPr>
        <w:t>և</w:t>
      </w:r>
      <w:r w:rsidR="00822D13" w:rsidRPr="00357A61">
        <w:rPr>
          <w:rFonts w:ascii="GHEA Grapalat" w:hAnsi="GHEA Grapalat" w:cs="Sylfaen"/>
          <w:b/>
          <w:sz w:val="20"/>
          <w:lang w:val="af-ZA"/>
        </w:rPr>
        <w:t xml:space="preserve"> 4-</w:t>
      </w:r>
      <w:r w:rsidR="00822D13">
        <w:rPr>
          <w:rFonts w:ascii="GHEA Grapalat" w:hAnsi="GHEA Grapalat" w:cs="Sylfaen"/>
          <w:b/>
          <w:sz w:val="20"/>
        </w:rPr>
        <w:t>րդ</w:t>
      </w:r>
      <w:r w:rsidR="00822D13" w:rsidRPr="00357A61">
        <w:rPr>
          <w:rFonts w:ascii="GHEA Grapalat" w:hAnsi="GHEA Grapalat" w:cs="Sylfaen"/>
          <w:b/>
          <w:sz w:val="20"/>
          <w:lang w:val="af-ZA"/>
        </w:rPr>
        <w:t xml:space="preserve"> </w:t>
      </w:r>
      <w:r w:rsidR="00822D13">
        <w:rPr>
          <w:rFonts w:ascii="GHEA Grapalat" w:hAnsi="GHEA Grapalat" w:cs="Sylfaen"/>
          <w:b/>
          <w:sz w:val="20"/>
        </w:rPr>
        <w:t>չափաբաժնի</w:t>
      </w:r>
      <w:r w:rsidR="00822D13" w:rsidRPr="00357A61">
        <w:rPr>
          <w:rFonts w:ascii="GHEA Grapalat" w:hAnsi="GHEA Grapalat" w:cs="Sylfaen"/>
          <w:b/>
          <w:sz w:val="20"/>
          <w:lang w:val="af-ZA"/>
        </w:rPr>
        <w:t xml:space="preserve"> </w:t>
      </w:r>
      <w:r w:rsidR="00822D13">
        <w:rPr>
          <w:rFonts w:ascii="GHEA Grapalat" w:hAnsi="GHEA Grapalat" w:cs="Sylfaen"/>
          <w:b/>
          <w:sz w:val="20"/>
        </w:rPr>
        <w:t>մասով</w:t>
      </w:r>
      <w:r w:rsidR="00340083" w:rsidRPr="00451099">
        <w:rPr>
          <w:rStyle w:val="FootnoteReference"/>
          <w:rFonts w:ascii="GHEA Grapalat" w:hAnsi="GHEA Grapalat" w:cs="Sylfaen"/>
          <w:b/>
          <w:sz w:val="20"/>
        </w:rPr>
        <w:footnoteReference w:id="1"/>
      </w:r>
      <w:r w:rsidR="00096865" w:rsidRPr="00451099">
        <w:rPr>
          <w:rFonts w:ascii="GHEA Grapalat" w:hAnsi="GHEA Grapalat" w:cs="Times Armenian"/>
          <w:b/>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ԲԱՑ</w:t>
      </w:r>
      <w:r w:rsidRPr="00A71D81">
        <w:rPr>
          <w:rFonts w:ascii="GHEA Grapalat" w:hAnsi="GHEA Grapalat" w:cs="Times Armenian"/>
          <w:b/>
          <w:sz w:val="20"/>
          <w:lang w:val="af-ZA"/>
        </w:rPr>
        <w:t xml:space="preserve"> </w:t>
      </w:r>
      <w:proofErr w:type="gramStart"/>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3587D860" w14:textId="4900C77D" w:rsidR="00451099" w:rsidRPr="005B02BB" w:rsidRDefault="00451099" w:rsidP="00451099">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Pr="005B02BB">
        <w:rPr>
          <w:rFonts w:ascii="GHEA Grapalat" w:hAnsi="GHEA Grapalat" w:cs="Times Armenian"/>
          <w:sz w:val="20"/>
          <w:lang w:val="hy-AM"/>
        </w:rPr>
        <w:t>ԵՔԼ-</w:t>
      </w:r>
      <w:r w:rsidRPr="005B02BB">
        <w:rPr>
          <w:rFonts w:ascii="GHEA Grapalat" w:hAnsi="GHEA Grapalat" w:cs="Sylfaen"/>
          <w:sz w:val="20"/>
        </w:rPr>
        <w:t>ԲՄԱՊՁԲ</w:t>
      </w:r>
      <w:r w:rsidRPr="005B02BB">
        <w:rPr>
          <w:rFonts w:ascii="GHEA Grapalat" w:hAnsi="GHEA Grapalat" w:cs="Sylfaen"/>
          <w:sz w:val="20"/>
          <w:lang w:val="af-ZA"/>
        </w:rPr>
        <w:t>-</w:t>
      </w:r>
      <w:r w:rsidRPr="005B02BB">
        <w:rPr>
          <w:rFonts w:ascii="GHEA Grapalat" w:hAnsi="GHEA Grapalat" w:cs="Sylfaen"/>
          <w:sz w:val="20"/>
          <w:lang w:val="hy-AM"/>
        </w:rPr>
        <w:t>2</w:t>
      </w:r>
      <w:r w:rsidRPr="00357A61">
        <w:rPr>
          <w:rFonts w:ascii="GHEA Grapalat" w:hAnsi="GHEA Grapalat" w:cs="Sylfaen"/>
          <w:sz w:val="20"/>
          <w:lang w:val="af-ZA"/>
        </w:rPr>
        <w:t>6</w:t>
      </w:r>
      <w:r>
        <w:rPr>
          <w:rFonts w:ascii="GHEA Grapalat" w:hAnsi="GHEA Grapalat" w:cs="Times Armenian"/>
          <w:sz w:val="20"/>
          <w:lang w:val="af-ZA"/>
        </w:rPr>
        <w:t>/1</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Pr="005B02BB">
        <w:rPr>
          <w:rFonts w:ascii="GHEA Grapalat" w:hAnsi="GHEA Grapalat" w:cs="Times Armenian"/>
          <w:sz w:val="20"/>
          <w:lang w:val="af-ZA"/>
        </w:rPr>
        <w:t>։</w:t>
      </w:r>
    </w:p>
    <w:p w14:paraId="3784AB6C" w14:textId="77777777" w:rsidR="00451099" w:rsidRPr="005B02BB" w:rsidRDefault="00451099" w:rsidP="00451099">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2017</w:t>
      </w:r>
      <w:r w:rsidRPr="005B02BB">
        <w:rPr>
          <w:rFonts w:ascii="GHEA Grapalat" w:hAnsi="GHEA Grapalat" w:cs="Sylfaen"/>
          <w:sz w:val="20"/>
        </w:rPr>
        <w:t>թ</w:t>
      </w:r>
      <w:r w:rsidRPr="005B02BB">
        <w:rPr>
          <w:rFonts w:ascii="GHEA Grapalat" w:hAnsi="GHEA Grapalat" w:cs="Times Armenian"/>
          <w:sz w:val="20"/>
          <w:lang w:val="af-ZA"/>
        </w:rPr>
        <w:t>. մայիսի 4-ի N 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Pr="005B02BB">
        <w:rPr>
          <w:rFonts w:ascii="GHEA Grapalat" w:hAnsi="GHEA Grapalat"/>
          <w:sz w:val="20"/>
          <w:lang w:val="af-ZA"/>
        </w:rPr>
        <w:t>«</w:t>
      </w:r>
      <w:r w:rsidRPr="005B02BB">
        <w:rPr>
          <w:rFonts w:ascii="GHEA Grapalat" w:hAnsi="GHEA Grapalat" w:cs="Sylfaen"/>
          <w:sz w:val="20"/>
          <w:lang w:val="hy-AM"/>
        </w:rPr>
        <w:t>Երքաղլույս</w:t>
      </w:r>
      <w:r w:rsidRPr="005B02BB">
        <w:rPr>
          <w:rFonts w:ascii="GHEA Grapalat" w:hAnsi="GHEA Grapalat"/>
          <w:sz w:val="20"/>
          <w:lang w:val="af-ZA"/>
        </w:rPr>
        <w:t>»</w:t>
      </w:r>
      <w:r w:rsidRPr="005B02BB">
        <w:rPr>
          <w:rFonts w:ascii="GHEA Grapalat" w:hAnsi="GHEA Grapalat"/>
          <w:sz w:val="20"/>
          <w:lang w:val="hy-AM"/>
        </w:rPr>
        <w:t xml:space="preserve"> ՓԲԸ</w:t>
      </w:r>
      <w:r w:rsidRPr="005B02BB">
        <w:rPr>
          <w:rFonts w:ascii="GHEA Grapalat" w:hAnsi="GHEA Grapalat"/>
          <w:sz w:val="20"/>
          <w:lang w:val="af-ZA"/>
        </w:rPr>
        <w:t>-</w:t>
      </w:r>
      <w:r w:rsidRPr="005B02BB">
        <w:rPr>
          <w:rFonts w:ascii="GHEA Grapalat" w:hAnsi="GHEA Grapalat"/>
          <w:sz w:val="20"/>
        </w:rPr>
        <w:t>ի</w:t>
      </w:r>
      <w:r w:rsidRPr="005B02BB">
        <w:rPr>
          <w:rFonts w:ascii="GHEA Grapalat" w:hAnsi="GHEA Grapalat"/>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պատվիրատու</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մասնակից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Pr="005B02BB">
        <w:rPr>
          <w:rFonts w:ascii="GHEA Grapalat" w:hAnsi="GHEA Grapalat" w:cs="Times Armenian"/>
          <w:sz w:val="20"/>
          <w:lang w:val="af-ZA"/>
        </w:rPr>
        <w:t>։</w:t>
      </w:r>
    </w:p>
    <w:p w14:paraId="77B13230" w14:textId="77777777" w:rsidR="00451099" w:rsidRPr="005B02BB" w:rsidRDefault="00451099" w:rsidP="00451099">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Pr="005B02BB">
        <w:rPr>
          <w:rFonts w:ascii="GHEA Grapalat" w:hAnsi="GHEA Grapalat" w:cs="Times Armenian"/>
          <w:sz w:val="20"/>
          <w:lang w:val="af-ZA"/>
        </w:rPr>
        <w:t>։</w:t>
      </w:r>
    </w:p>
    <w:p w14:paraId="63DF411D" w14:textId="77777777" w:rsidR="00451099" w:rsidRPr="005B02BB" w:rsidRDefault="00451099" w:rsidP="00451099">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Pr="005B02BB">
        <w:rPr>
          <w:rFonts w:ascii="GHEA Grapalat" w:hAnsi="GHEA Grapalat" w:cs="Times Armenian"/>
          <w:sz w:val="20"/>
          <w:lang w:val="af-ZA"/>
        </w:rPr>
        <w:t xml:space="preserve">։ </w:t>
      </w:r>
    </w:p>
    <w:p w14:paraId="06D1E21C" w14:textId="77777777" w:rsidR="00451099" w:rsidRPr="005B02BB" w:rsidRDefault="00451099" w:rsidP="00451099">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Pr="00991318">
        <w:rPr>
          <w:rFonts w:ascii="GHEA Grapalat" w:hAnsi="GHEA Grapalat"/>
        </w:rPr>
        <w:t>էլեկտրոնային</w:t>
      </w:r>
      <w:r w:rsidRPr="00991318">
        <w:rPr>
          <w:rFonts w:ascii="GHEA Grapalat" w:hAnsi="GHEA Grapalat"/>
          <w:lang w:val="af-ZA"/>
        </w:rPr>
        <w:t xml:space="preserve"> </w:t>
      </w:r>
      <w:r w:rsidRPr="00991318">
        <w:rPr>
          <w:rFonts w:ascii="GHEA Grapalat" w:hAnsi="GHEA Grapalat"/>
        </w:rPr>
        <w:t>փոստի</w:t>
      </w:r>
      <w:r w:rsidRPr="00991318">
        <w:rPr>
          <w:rFonts w:ascii="GHEA Grapalat" w:hAnsi="GHEA Grapalat"/>
          <w:lang w:val="af-ZA"/>
        </w:rPr>
        <w:t xml:space="preserve"> </w:t>
      </w:r>
      <w:r w:rsidRPr="00991318">
        <w:rPr>
          <w:rFonts w:ascii="GHEA Grapalat" w:hAnsi="GHEA Grapalat"/>
        </w:rPr>
        <w:t>հասցեն</w:t>
      </w:r>
      <w:r w:rsidRPr="00991318">
        <w:rPr>
          <w:rFonts w:ascii="GHEA Grapalat" w:hAnsi="GHEA Grapalat"/>
          <w:lang w:val="af-ZA"/>
        </w:rPr>
        <w:t xml:space="preserve"> </w:t>
      </w:r>
      <w:r w:rsidRPr="00991318">
        <w:rPr>
          <w:rFonts w:ascii="GHEA Grapalat" w:hAnsi="GHEA Grapalat"/>
        </w:rPr>
        <w:t>է</w:t>
      </w:r>
      <w:r w:rsidRPr="00991318">
        <w:rPr>
          <w:rFonts w:ascii="GHEA Grapalat" w:hAnsi="GHEA Grapalat"/>
          <w:lang w:val="af-ZA"/>
        </w:rPr>
        <w:t>`</w:t>
      </w:r>
      <w:r>
        <w:rPr>
          <w:lang w:val="af-ZA"/>
        </w:rPr>
        <w:t xml:space="preserve"> </w:t>
      </w:r>
      <w:hyperlink r:id="rId9"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3CDC0737" w14:textId="77777777" w:rsidR="00451099" w:rsidRPr="005B02BB" w:rsidRDefault="00451099" w:rsidP="00451099">
      <w:pPr>
        <w:pStyle w:val="BodyTextIndent"/>
        <w:spacing w:line="240" w:lineRule="auto"/>
        <w:ind w:left="4678" w:hanging="3958"/>
        <w:jc w:val="left"/>
        <w:rPr>
          <w:rFonts w:ascii="GHEA Grapalat" w:hAnsi="GHEA Grapalat"/>
          <w:i w:val="0"/>
          <w:sz w:val="22"/>
          <w:szCs w:val="22"/>
          <w:lang w:val="af-ZA"/>
        </w:rPr>
      </w:pPr>
    </w:p>
    <w:p w14:paraId="3DF1EF3C" w14:textId="77777777" w:rsidR="00451099" w:rsidRPr="00357A61" w:rsidRDefault="00451099" w:rsidP="00EF3662">
      <w:pPr>
        <w:jc w:val="center"/>
        <w:rPr>
          <w:rFonts w:ascii="GHEA Grapalat" w:hAnsi="GHEA Grapalat" w:cs="Sylfaen"/>
          <w:szCs w:val="22"/>
          <w:lang w:val="af-ZA"/>
        </w:rPr>
      </w:pPr>
    </w:p>
    <w:p w14:paraId="0573AF10" w14:textId="77777777" w:rsidR="00451099" w:rsidRPr="00357A61" w:rsidRDefault="00451099" w:rsidP="00EF3662">
      <w:pPr>
        <w:jc w:val="center"/>
        <w:rPr>
          <w:rFonts w:ascii="GHEA Grapalat" w:hAnsi="GHEA Grapalat" w:cs="Sylfaen"/>
          <w:szCs w:val="22"/>
          <w:lang w:val="af-ZA"/>
        </w:rPr>
      </w:pPr>
    </w:p>
    <w:p w14:paraId="420F9942" w14:textId="77777777" w:rsidR="00451099" w:rsidRPr="00357A61" w:rsidRDefault="00451099" w:rsidP="00EF3662">
      <w:pPr>
        <w:jc w:val="center"/>
        <w:rPr>
          <w:rFonts w:ascii="GHEA Grapalat" w:hAnsi="GHEA Grapalat" w:cs="Sylfaen"/>
          <w:szCs w:val="22"/>
          <w:lang w:val="af-ZA"/>
        </w:rPr>
      </w:pPr>
    </w:p>
    <w:p w14:paraId="6B774567" w14:textId="77777777" w:rsidR="00451099" w:rsidRPr="00357A61" w:rsidRDefault="00451099" w:rsidP="00EF3662">
      <w:pPr>
        <w:jc w:val="center"/>
        <w:rPr>
          <w:rFonts w:ascii="GHEA Grapalat" w:hAnsi="GHEA Grapalat" w:cs="Sylfaen"/>
          <w:szCs w:val="22"/>
          <w:lang w:val="af-ZA"/>
        </w:rPr>
      </w:pPr>
    </w:p>
    <w:p w14:paraId="59AE64BF" w14:textId="77777777" w:rsidR="00451099" w:rsidRPr="00357A61" w:rsidRDefault="00451099" w:rsidP="00EF3662">
      <w:pPr>
        <w:jc w:val="center"/>
        <w:rPr>
          <w:rFonts w:ascii="GHEA Grapalat" w:hAnsi="GHEA Grapalat" w:cs="Sylfaen"/>
          <w:szCs w:val="22"/>
          <w:lang w:val="af-ZA"/>
        </w:rPr>
      </w:pPr>
    </w:p>
    <w:p w14:paraId="125BD59F" w14:textId="77777777" w:rsidR="00451099" w:rsidRPr="00357A61" w:rsidRDefault="00451099" w:rsidP="00EF3662">
      <w:pPr>
        <w:jc w:val="center"/>
        <w:rPr>
          <w:rFonts w:ascii="GHEA Grapalat" w:hAnsi="GHEA Grapalat" w:cs="Sylfaen"/>
          <w:szCs w:val="22"/>
          <w:lang w:val="af-ZA"/>
        </w:rPr>
      </w:pPr>
    </w:p>
    <w:p w14:paraId="681EED41" w14:textId="77777777" w:rsidR="00451099" w:rsidRPr="00357A61" w:rsidRDefault="00451099" w:rsidP="00EF3662">
      <w:pPr>
        <w:jc w:val="center"/>
        <w:rPr>
          <w:rFonts w:ascii="GHEA Grapalat" w:hAnsi="GHEA Grapalat" w:cs="Sylfaen"/>
          <w:szCs w:val="22"/>
          <w:lang w:val="af-ZA"/>
        </w:rPr>
      </w:pPr>
    </w:p>
    <w:p w14:paraId="0580D52C" w14:textId="77777777" w:rsidR="00451099" w:rsidRPr="00357A61" w:rsidRDefault="00451099" w:rsidP="00EF3662">
      <w:pPr>
        <w:jc w:val="center"/>
        <w:rPr>
          <w:rFonts w:ascii="GHEA Grapalat" w:hAnsi="GHEA Grapalat" w:cs="Sylfaen"/>
          <w:szCs w:val="22"/>
          <w:lang w:val="af-ZA"/>
        </w:rPr>
      </w:pPr>
    </w:p>
    <w:p w14:paraId="3A7EA472" w14:textId="77777777" w:rsidR="00451099" w:rsidRPr="00357A61" w:rsidRDefault="00451099" w:rsidP="00EF3662">
      <w:pPr>
        <w:jc w:val="center"/>
        <w:rPr>
          <w:rFonts w:ascii="GHEA Grapalat" w:hAnsi="GHEA Grapalat" w:cs="Sylfaen"/>
          <w:szCs w:val="22"/>
          <w:lang w:val="af-ZA"/>
        </w:rPr>
      </w:pPr>
    </w:p>
    <w:p w14:paraId="27776A61" w14:textId="77777777" w:rsidR="00451099" w:rsidRPr="00357A61" w:rsidRDefault="00451099" w:rsidP="00EF3662">
      <w:pPr>
        <w:jc w:val="center"/>
        <w:rPr>
          <w:rFonts w:ascii="GHEA Grapalat" w:hAnsi="GHEA Grapalat" w:cs="Sylfaen"/>
          <w:szCs w:val="22"/>
          <w:lang w:val="af-ZA"/>
        </w:rPr>
      </w:pPr>
    </w:p>
    <w:p w14:paraId="2B38D139" w14:textId="77777777" w:rsidR="00451099" w:rsidRPr="00357A61" w:rsidRDefault="00451099" w:rsidP="00EF3662">
      <w:pPr>
        <w:jc w:val="center"/>
        <w:rPr>
          <w:rFonts w:ascii="GHEA Grapalat" w:hAnsi="GHEA Grapalat" w:cs="Sylfaen"/>
          <w:szCs w:val="22"/>
          <w:lang w:val="af-ZA"/>
        </w:rPr>
      </w:pPr>
    </w:p>
    <w:p w14:paraId="3DBF4436" w14:textId="77777777" w:rsidR="00451099" w:rsidRPr="00357A61" w:rsidRDefault="00451099" w:rsidP="00EF3662">
      <w:pPr>
        <w:jc w:val="center"/>
        <w:rPr>
          <w:rFonts w:ascii="GHEA Grapalat" w:hAnsi="GHEA Grapalat" w:cs="Sylfaen"/>
          <w:szCs w:val="22"/>
          <w:lang w:val="af-ZA"/>
        </w:rPr>
      </w:pPr>
    </w:p>
    <w:p w14:paraId="6DA8908C" w14:textId="77777777" w:rsidR="00451099" w:rsidRPr="00357A61" w:rsidRDefault="00451099" w:rsidP="00EF3662">
      <w:pPr>
        <w:jc w:val="center"/>
        <w:rPr>
          <w:rFonts w:ascii="GHEA Grapalat" w:hAnsi="GHEA Grapalat" w:cs="Sylfaen"/>
          <w:szCs w:val="22"/>
          <w:lang w:val="af-ZA"/>
        </w:rPr>
      </w:pPr>
    </w:p>
    <w:p w14:paraId="76BE4F41" w14:textId="77777777" w:rsidR="00451099" w:rsidRPr="00357A61" w:rsidRDefault="00451099" w:rsidP="00EF3662">
      <w:pPr>
        <w:jc w:val="center"/>
        <w:rPr>
          <w:rFonts w:ascii="GHEA Grapalat" w:hAnsi="GHEA Grapalat" w:cs="Sylfaen"/>
          <w:szCs w:val="22"/>
          <w:lang w:val="af-ZA"/>
        </w:rPr>
      </w:pPr>
    </w:p>
    <w:p w14:paraId="7DF36F50" w14:textId="77777777" w:rsidR="00451099" w:rsidRPr="00357A61" w:rsidRDefault="00451099" w:rsidP="00EF3662">
      <w:pPr>
        <w:jc w:val="center"/>
        <w:rPr>
          <w:rFonts w:ascii="GHEA Grapalat" w:hAnsi="GHEA Grapalat" w:cs="Sylfaen"/>
          <w:szCs w:val="22"/>
          <w:lang w:val="af-ZA"/>
        </w:rPr>
      </w:pPr>
    </w:p>
    <w:p w14:paraId="7F025641" w14:textId="77777777" w:rsidR="00451099" w:rsidRPr="00357A61" w:rsidRDefault="00451099" w:rsidP="00EF3662">
      <w:pPr>
        <w:jc w:val="center"/>
        <w:rPr>
          <w:rFonts w:ascii="GHEA Grapalat" w:hAnsi="GHEA Grapalat" w:cs="Sylfaen"/>
          <w:szCs w:val="22"/>
          <w:lang w:val="af-ZA"/>
        </w:rPr>
      </w:pPr>
    </w:p>
    <w:p w14:paraId="17B4081B" w14:textId="77777777" w:rsidR="00451099" w:rsidRPr="00357A61" w:rsidRDefault="00451099" w:rsidP="00EF3662">
      <w:pPr>
        <w:jc w:val="center"/>
        <w:rPr>
          <w:rFonts w:ascii="GHEA Grapalat" w:hAnsi="GHEA Grapalat" w:cs="Sylfaen"/>
          <w:szCs w:val="22"/>
          <w:lang w:val="af-ZA"/>
        </w:rPr>
      </w:pPr>
    </w:p>
    <w:p w14:paraId="70A7BD76" w14:textId="77777777" w:rsidR="00451099" w:rsidRPr="00357A61" w:rsidRDefault="00451099" w:rsidP="00EF3662">
      <w:pPr>
        <w:jc w:val="center"/>
        <w:rPr>
          <w:rFonts w:ascii="GHEA Grapalat" w:hAnsi="GHEA Grapalat" w:cs="Sylfaen"/>
          <w:szCs w:val="22"/>
          <w:lang w:val="af-ZA"/>
        </w:rPr>
      </w:pPr>
    </w:p>
    <w:p w14:paraId="6E1C46E9" w14:textId="77777777" w:rsidR="00451099" w:rsidRPr="00357A61" w:rsidRDefault="00451099" w:rsidP="00EF3662">
      <w:pPr>
        <w:jc w:val="center"/>
        <w:rPr>
          <w:rFonts w:ascii="GHEA Grapalat" w:hAnsi="GHEA Grapalat" w:cs="Sylfaen"/>
          <w:szCs w:val="22"/>
          <w:lang w:val="af-ZA"/>
        </w:rPr>
      </w:pPr>
    </w:p>
    <w:p w14:paraId="4DD939FA" w14:textId="77777777" w:rsidR="00451099" w:rsidRPr="00357A61" w:rsidRDefault="00451099" w:rsidP="00EF3662">
      <w:pPr>
        <w:jc w:val="center"/>
        <w:rPr>
          <w:rFonts w:ascii="GHEA Grapalat" w:hAnsi="GHEA Grapalat" w:cs="Sylfaen"/>
          <w:szCs w:val="22"/>
          <w:lang w:val="af-ZA"/>
        </w:rPr>
      </w:pPr>
    </w:p>
    <w:p w14:paraId="219203DD" w14:textId="77777777" w:rsidR="00451099" w:rsidRPr="00357A61" w:rsidRDefault="00451099" w:rsidP="00EF3662">
      <w:pPr>
        <w:jc w:val="center"/>
        <w:rPr>
          <w:rFonts w:ascii="GHEA Grapalat" w:hAnsi="GHEA Grapalat" w:cs="Sylfaen"/>
          <w:szCs w:val="22"/>
          <w:lang w:val="af-ZA"/>
        </w:rPr>
      </w:pPr>
    </w:p>
    <w:p w14:paraId="79AAF92B" w14:textId="77777777" w:rsidR="00451099" w:rsidRPr="00357A61" w:rsidRDefault="00451099" w:rsidP="00EF3662">
      <w:pPr>
        <w:jc w:val="center"/>
        <w:rPr>
          <w:rFonts w:ascii="GHEA Grapalat" w:hAnsi="GHEA Grapalat" w:cs="Sylfaen"/>
          <w:szCs w:val="22"/>
          <w:lang w:val="af-ZA"/>
        </w:rPr>
      </w:pPr>
    </w:p>
    <w:p w14:paraId="2F25D631" w14:textId="77777777" w:rsidR="00451099" w:rsidRPr="00357A61" w:rsidRDefault="00451099" w:rsidP="00EF3662">
      <w:pPr>
        <w:jc w:val="center"/>
        <w:rPr>
          <w:rFonts w:ascii="GHEA Grapalat" w:hAnsi="GHEA Grapalat" w:cs="Sylfaen"/>
          <w:szCs w:val="22"/>
          <w:lang w:val="af-ZA"/>
        </w:rPr>
      </w:pPr>
    </w:p>
    <w:p w14:paraId="5996DB1C" w14:textId="77777777" w:rsidR="00451099" w:rsidRPr="00357A61" w:rsidRDefault="00451099" w:rsidP="00EF3662">
      <w:pPr>
        <w:jc w:val="center"/>
        <w:rPr>
          <w:rFonts w:ascii="GHEA Grapalat" w:hAnsi="GHEA Grapalat" w:cs="Sylfaen"/>
          <w:szCs w:val="22"/>
          <w:lang w:val="af-ZA"/>
        </w:rPr>
      </w:pPr>
    </w:p>
    <w:p w14:paraId="0B609BB0" w14:textId="77777777" w:rsidR="00451099" w:rsidRPr="00357A61" w:rsidRDefault="00451099" w:rsidP="00EF3662">
      <w:pPr>
        <w:jc w:val="center"/>
        <w:rPr>
          <w:rFonts w:ascii="GHEA Grapalat" w:hAnsi="GHEA Grapalat" w:cs="Sylfaen"/>
          <w:szCs w:val="22"/>
          <w:lang w:val="af-ZA"/>
        </w:rPr>
      </w:pPr>
    </w:p>
    <w:p w14:paraId="1441729A" w14:textId="77777777" w:rsidR="00451099" w:rsidRPr="00357A61" w:rsidRDefault="00451099" w:rsidP="00EF3662">
      <w:pPr>
        <w:jc w:val="center"/>
        <w:rPr>
          <w:rFonts w:ascii="GHEA Grapalat" w:hAnsi="GHEA Grapalat" w:cs="Sylfaen"/>
          <w:szCs w:val="22"/>
          <w:lang w:val="af-ZA"/>
        </w:rPr>
      </w:pPr>
    </w:p>
    <w:p w14:paraId="2DD6323F" w14:textId="77777777" w:rsidR="00451099" w:rsidRPr="00357A61" w:rsidRDefault="00451099" w:rsidP="00EF3662">
      <w:pPr>
        <w:jc w:val="center"/>
        <w:rPr>
          <w:rFonts w:ascii="GHEA Grapalat" w:hAnsi="GHEA Grapalat" w:cs="Sylfaen"/>
          <w:szCs w:val="22"/>
          <w:lang w:val="af-ZA"/>
        </w:rPr>
      </w:pPr>
    </w:p>
    <w:p w14:paraId="0D526C7D" w14:textId="77777777" w:rsidR="00451099" w:rsidRPr="00357A61" w:rsidRDefault="00451099" w:rsidP="00EF3662">
      <w:pPr>
        <w:jc w:val="center"/>
        <w:rPr>
          <w:rFonts w:ascii="GHEA Grapalat" w:hAnsi="GHEA Grapalat" w:cs="Sylfaen"/>
          <w:szCs w:val="22"/>
          <w:lang w:val="af-ZA"/>
        </w:rPr>
      </w:pPr>
    </w:p>
    <w:p w14:paraId="2E18A378" w14:textId="77777777" w:rsidR="00451099" w:rsidRPr="00357A61" w:rsidRDefault="00451099" w:rsidP="00EF3662">
      <w:pPr>
        <w:jc w:val="center"/>
        <w:rPr>
          <w:rFonts w:ascii="GHEA Grapalat" w:hAnsi="GHEA Grapalat" w:cs="Sylfaen"/>
          <w:szCs w:val="22"/>
          <w:lang w:val="af-ZA"/>
        </w:rPr>
      </w:pPr>
    </w:p>
    <w:p w14:paraId="024404F2" w14:textId="77777777" w:rsidR="00451099" w:rsidRPr="00357A61" w:rsidRDefault="00451099" w:rsidP="00EF3662">
      <w:pPr>
        <w:jc w:val="center"/>
        <w:rPr>
          <w:rFonts w:ascii="GHEA Grapalat" w:hAnsi="GHEA Grapalat" w:cs="Sylfaen"/>
          <w:szCs w:val="22"/>
          <w:lang w:val="af-ZA"/>
        </w:rPr>
      </w:pPr>
    </w:p>
    <w:p w14:paraId="067E5CEF" w14:textId="77777777" w:rsidR="00451099" w:rsidRPr="00357A61" w:rsidRDefault="00451099" w:rsidP="00EF3662">
      <w:pPr>
        <w:jc w:val="center"/>
        <w:rPr>
          <w:rFonts w:ascii="GHEA Grapalat" w:hAnsi="GHEA Grapalat" w:cs="Sylfaen"/>
          <w:szCs w:val="22"/>
          <w:lang w:val="af-ZA"/>
        </w:rPr>
      </w:pPr>
    </w:p>
    <w:p w14:paraId="38BFE5F7" w14:textId="77777777" w:rsidR="00451099" w:rsidRPr="00357A61" w:rsidRDefault="00451099" w:rsidP="00EF3662">
      <w:pPr>
        <w:jc w:val="center"/>
        <w:rPr>
          <w:rFonts w:ascii="GHEA Grapalat" w:hAnsi="GHEA Grapalat" w:cs="Sylfaen"/>
          <w:szCs w:val="22"/>
          <w:lang w:val="af-ZA"/>
        </w:rPr>
      </w:pPr>
    </w:p>
    <w:p w14:paraId="34E5F47C" w14:textId="77777777" w:rsidR="00451099" w:rsidRPr="00357A61" w:rsidRDefault="00451099" w:rsidP="00EF3662">
      <w:pPr>
        <w:jc w:val="center"/>
        <w:rPr>
          <w:rFonts w:ascii="GHEA Grapalat" w:hAnsi="GHEA Grapalat" w:cs="Sylfaen"/>
          <w:szCs w:val="22"/>
          <w:lang w:val="af-ZA"/>
        </w:rPr>
      </w:pPr>
    </w:p>
    <w:p w14:paraId="74E119B4" w14:textId="77777777" w:rsidR="00451099" w:rsidRPr="00357A61" w:rsidRDefault="00451099" w:rsidP="00EF3662">
      <w:pPr>
        <w:jc w:val="center"/>
        <w:rPr>
          <w:rFonts w:ascii="GHEA Grapalat" w:hAnsi="GHEA Grapalat" w:cs="Sylfaen"/>
          <w:szCs w:val="22"/>
          <w:lang w:val="af-ZA"/>
        </w:rPr>
      </w:pPr>
    </w:p>
    <w:p w14:paraId="3635B9EF" w14:textId="77777777" w:rsidR="00451099" w:rsidRPr="005B02BB" w:rsidRDefault="00451099" w:rsidP="00451099">
      <w:pPr>
        <w:jc w:val="center"/>
        <w:rPr>
          <w:rFonts w:ascii="GHEA Grapalat" w:hAnsi="GHEA Grapalat"/>
          <w:szCs w:val="22"/>
          <w:lang w:val="af-ZA"/>
        </w:rPr>
      </w:pPr>
      <w:r w:rsidRPr="005B02BB">
        <w:rPr>
          <w:rFonts w:ascii="GHEA Grapalat" w:hAnsi="GHEA Grapalat" w:cs="Sylfaen"/>
          <w:szCs w:val="22"/>
        </w:rPr>
        <w:lastRenderedPageBreak/>
        <w:t>ՄԱՍ</w:t>
      </w:r>
      <w:r w:rsidRPr="005B02BB">
        <w:rPr>
          <w:rFonts w:ascii="GHEA Grapalat" w:hAnsi="GHEA Grapalat" w:cs="Times Armenian"/>
          <w:szCs w:val="22"/>
          <w:lang w:val="af-ZA"/>
        </w:rPr>
        <w:t xml:space="preserve"> I</w:t>
      </w:r>
    </w:p>
    <w:p w14:paraId="462AE7AE" w14:textId="77777777" w:rsidR="00451099" w:rsidRPr="005B02BB" w:rsidRDefault="00451099" w:rsidP="00451099">
      <w:pPr>
        <w:numPr>
          <w:ilvl w:val="0"/>
          <w:numId w:val="3"/>
        </w:numPr>
        <w:jc w:val="center"/>
        <w:rPr>
          <w:rFonts w:ascii="GHEA Grapalat" w:hAnsi="GHEA Grapalat" w:cs="Sylfaen"/>
          <w:b/>
          <w:sz w:val="20"/>
        </w:rPr>
      </w:pPr>
      <w:r>
        <w:rPr>
          <w:rFonts w:ascii="GHEA Grapalat" w:hAnsi="GHEA Grapalat" w:cs="Sylfaen"/>
          <w:b/>
          <w:sz w:val="20"/>
        </w:rPr>
        <w:t>ԳՆՄԱՆ ԱՌԱՐԿԱՅԻ</w:t>
      </w:r>
      <w:r w:rsidRPr="005B02BB">
        <w:rPr>
          <w:rFonts w:ascii="GHEA Grapalat" w:hAnsi="GHEA Grapalat" w:cs="Sylfaen"/>
          <w:b/>
          <w:sz w:val="20"/>
        </w:rPr>
        <w:t xml:space="preserve"> ԲՆՈՒԹԱԳԻՐԸ</w:t>
      </w:r>
    </w:p>
    <w:p w14:paraId="7706E097" w14:textId="77777777" w:rsidR="00451099" w:rsidRPr="005B02BB" w:rsidRDefault="00451099" w:rsidP="00451099">
      <w:pPr>
        <w:ind w:left="360"/>
        <w:jc w:val="center"/>
        <w:rPr>
          <w:rFonts w:ascii="GHEA Grapalat" w:hAnsi="GHEA Grapalat" w:cs="Sylfaen"/>
          <w:b/>
          <w:sz w:val="20"/>
        </w:rPr>
      </w:pPr>
    </w:p>
    <w:p w14:paraId="5DE2EDA6" w14:textId="1362E099" w:rsidR="00451099" w:rsidRPr="005B02BB" w:rsidRDefault="00451099" w:rsidP="00451099">
      <w:pPr>
        <w:pStyle w:val="Heading3"/>
        <w:numPr>
          <w:ilvl w:val="1"/>
          <w:numId w:val="32"/>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Pr="005B02BB">
        <w:rPr>
          <w:rFonts w:ascii="GHEA Grapalat" w:hAnsi="GHEA Grapalat" w:cs="Sylfaen"/>
          <w:i w:val="0"/>
          <w:lang w:val="hy-AM"/>
        </w:rPr>
        <w:t>Երքաղլույս</w:t>
      </w:r>
      <w:r w:rsidRPr="005B02BB">
        <w:rPr>
          <w:rFonts w:ascii="GHEA Grapalat" w:hAnsi="GHEA Grapalat"/>
          <w:i w:val="0"/>
          <w:lang w:val="af-ZA"/>
        </w:rPr>
        <w:t>»</w:t>
      </w:r>
      <w:r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Pr="00CF1974">
        <w:rPr>
          <w:rFonts w:ascii="GHEA Grapalat" w:hAnsi="GHEA Grapalat"/>
          <w:i w:val="0"/>
        </w:rPr>
        <w:t xml:space="preserve">լուսատեխնիկական ապրանքների </w:t>
      </w:r>
      <w:r w:rsidRPr="005B02BB">
        <w:rPr>
          <w:rFonts w:ascii="GHEA Grapalat" w:hAnsi="GHEA Grapalat"/>
          <w:i w:val="0"/>
        </w:rPr>
        <w:t>ձեռքբերումը (այսուհետ` նաև ապրանք)</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sidR="00B837DB">
        <w:rPr>
          <w:rFonts w:ascii="GHEA Grapalat" w:hAnsi="GHEA Grapalat"/>
          <w:i w:val="0"/>
          <w:lang w:val="af-ZA"/>
        </w:rPr>
        <w:t>4</w:t>
      </w:r>
      <w:r w:rsidRPr="005B02BB">
        <w:rPr>
          <w:rFonts w:ascii="GHEA Grapalat" w:hAnsi="GHEA Grapalat"/>
          <w:i w:val="0"/>
          <w:lang w:val="af-ZA"/>
        </w:rPr>
        <w:t xml:space="preserve"> </w:t>
      </w:r>
      <w:r w:rsidRPr="005B02BB">
        <w:rPr>
          <w:rFonts w:ascii="GHEA Grapalat" w:hAnsi="GHEA Grapalat" w:cs="Sylfaen"/>
          <w:i w:val="0"/>
        </w:rPr>
        <w:t>չափաբաժին</w:t>
      </w:r>
      <w:r>
        <w:rPr>
          <w:rFonts w:ascii="GHEA Grapalat" w:hAnsi="GHEA Grapalat" w:cs="Sylfaen"/>
          <w:i w:val="0"/>
          <w:lang w:val="hy-AM"/>
        </w:rPr>
        <w:t>ն</w:t>
      </w:r>
      <w:r w:rsidRPr="005B02BB">
        <w:rPr>
          <w:rFonts w:ascii="GHEA Grapalat" w:hAnsi="GHEA Grapalat" w:cs="Sylfaen"/>
          <w:i w:val="0"/>
        </w:rPr>
        <w:t>երում</w:t>
      </w:r>
      <w:r w:rsidRPr="005B02BB">
        <w:rPr>
          <w:rFonts w:ascii="GHEA Grapalat" w:hAnsi="GHEA Grapalat" w:cs="Times Armenian"/>
          <w:i w:val="0"/>
          <w:lang w:val="af-ZA"/>
        </w:rPr>
        <w:t>`</w:t>
      </w:r>
    </w:p>
    <w:p w14:paraId="65C3EF9D" w14:textId="77777777" w:rsidR="00451099" w:rsidRPr="005B02BB" w:rsidRDefault="00451099" w:rsidP="00451099">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2126"/>
        <w:gridCol w:w="5927"/>
      </w:tblGrid>
      <w:tr w:rsidR="00451099" w:rsidRPr="005B02BB" w14:paraId="78BB505F" w14:textId="77777777" w:rsidTr="00451099">
        <w:trPr>
          <w:trHeight w:val="480"/>
        </w:trPr>
        <w:tc>
          <w:tcPr>
            <w:tcW w:w="4423" w:type="dxa"/>
            <w:gridSpan w:val="2"/>
            <w:vAlign w:val="center"/>
          </w:tcPr>
          <w:p w14:paraId="28CC52F9" w14:textId="77777777" w:rsidR="00451099" w:rsidRPr="009D65DF" w:rsidRDefault="00451099" w:rsidP="00451099">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5927" w:type="dxa"/>
            <w:vMerge w:val="restart"/>
            <w:vAlign w:val="center"/>
          </w:tcPr>
          <w:p w14:paraId="4197D460" w14:textId="77777777" w:rsidR="00451099" w:rsidRPr="005B02BB" w:rsidRDefault="00451099" w:rsidP="00451099">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451099" w:rsidRPr="005B02BB" w14:paraId="38683213" w14:textId="77777777" w:rsidTr="00451099">
        <w:trPr>
          <w:trHeight w:val="1153"/>
        </w:trPr>
        <w:tc>
          <w:tcPr>
            <w:tcW w:w="2297" w:type="dxa"/>
            <w:vAlign w:val="center"/>
          </w:tcPr>
          <w:p w14:paraId="45074320" w14:textId="77777777" w:rsidR="00451099" w:rsidRPr="009D65DF" w:rsidRDefault="00451099" w:rsidP="00451099">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Pr="009D65DF">
              <w:rPr>
                <w:rFonts w:ascii="GHEA Grapalat" w:hAnsi="GHEA Grapalat"/>
                <w:b/>
                <w:bCs/>
                <w:i/>
                <w:iCs/>
                <w:sz w:val="22"/>
                <w:szCs w:val="24"/>
              </w:rPr>
              <w:t>ամարները</w:t>
            </w:r>
          </w:p>
        </w:tc>
        <w:tc>
          <w:tcPr>
            <w:tcW w:w="2126" w:type="dxa"/>
            <w:vAlign w:val="center"/>
          </w:tcPr>
          <w:p w14:paraId="42A6EAC8" w14:textId="77777777" w:rsidR="00451099" w:rsidRPr="009D65DF" w:rsidRDefault="00451099" w:rsidP="00451099">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Գնման</w:t>
            </w:r>
            <w:r w:rsidRPr="009D65DF">
              <w:rPr>
                <w:rFonts w:ascii="GHEA Grapalat" w:hAnsi="GHEA Grapalat"/>
                <w:b/>
                <w:bCs/>
                <w:i/>
                <w:iCs/>
                <w:sz w:val="22"/>
                <w:szCs w:val="24"/>
                <w:lang w:val="en-US"/>
              </w:rPr>
              <w:t xml:space="preserve"> </w:t>
            </w:r>
            <w:r w:rsidRPr="009D65DF">
              <w:rPr>
                <w:rFonts w:ascii="GHEA Grapalat" w:hAnsi="GHEA Grapalat"/>
                <w:b/>
                <w:bCs/>
                <w:i/>
                <w:iCs/>
                <w:sz w:val="22"/>
                <w:szCs w:val="24"/>
                <w:lang w:val="hy-AM"/>
              </w:rPr>
              <w:t xml:space="preserve"> գինը</w:t>
            </w:r>
          </w:p>
          <w:p w14:paraId="1889D16D" w14:textId="77777777" w:rsidR="00451099" w:rsidRPr="009D65DF" w:rsidRDefault="00451099" w:rsidP="00451099">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5927" w:type="dxa"/>
            <w:vMerge/>
            <w:vAlign w:val="center"/>
          </w:tcPr>
          <w:p w14:paraId="7A34031C" w14:textId="77777777" w:rsidR="00451099" w:rsidRPr="005B02BB" w:rsidRDefault="00451099" w:rsidP="00451099">
            <w:pPr>
              <w:pStyle w:val="BodyTextIndent2"/>
              <w:spacing w:line="240" w:lineRule="auto"/>
              <w:ind w:firstLine="0"/>
              <w:jc w:val="center"/>
              <w:rPr>
                <w:rFonts w:ascii="GHEA Grapalat" w:hAnsi="GHEA Grapalat"/>
                <w:b/>
                <w:bCs/>
                <w:i/>
                <w:iCs/>
              </w:rPr>
            </w:pPr>
          </w:p>
        </w:tc>
      </w:tr>
      <w:tr w:rsidR="00B837DB" w:rsidRPr="00881D59" w14:paraId="71983250" w14:textId="77777777" w:rsidTr="00451099">
        <w:trPr>
          <w:trHeight w:val="716"/>
        </w:trPr>
        <w:tc>
          <w:tcPr>
            <w:tcW w:w="2297" w:type="dxa"/>
            <w:vAlign w:val="center"/>
          </w:tcPr>
          <w:p w14:paraId="1055C1C5" w14:textId="77777777" w:rsidR="00B837DB" w:rsidRPr="009D65DF" w:rsidRDefault="00B837DB" w:rsidP="00B837D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26" w:type="dxa"/>
            <w:vAlign w:val="center"/>
          </w:tcPr>
          <w:p w14:paraId="44F76541" w14:textId="2D19C980" w:rsidR="00B837DB" w:rsidRPr="00B837DB" w:rsidRDefault="00B837DB" w:rsidP="00B837DB">
            <w:pPr>
              <w:pStyle w:val="BodyTextIndent2"/>
              <w:spacing w:line="240" w:lineRule="auto"/>
              <w:ind w:firstLine="0"/>
              <w:jc w:val="center"/>
              <w:rPr>
                <w:rFonts w:ascii="GHEA Grapalat" w:hAnsi="GHEA Grapalat"/>
                <w:sz w:val="24"/>
                <w:szCs w:val="24"/>
              </w:rPr>
            </w:pPr>
            <w:r w:rsidRPr="00B837DB">
              <w:rPr>
                <w:rFonts w:ascii="Arial LatArm" w:hAnsi="Arial LatArm" w:cs="Arial"/>
                <w:sz w:val="24"/>
              </w:rPr>
              <w:t>70000000</w:t>
            </w:r>
          </w:p>
        </w:tc>
        <w:tc>
          <w:tcPr>
            <w:tcW w:w="5927" w:type="dxa"/>
            <w:vAlign w:val="center"/>
          </w:tcPr>
          <w:p w14:paraId="61F43B6A" w14:textId="5E355D34" w:rsidR="00B837DB" w:rsidRPr="00B837DB" w:rsidRDefault="00B837DB" w:rsidP="00B837DB">
            <w:pPr>
              <w:pStyle w:val="BodyTextIndent2"/>
              <w:spacing w:line="240" w:lineRule="auto"/>
              <w:ind w:firstLine="0"/>
              <w:rPr>
                <w:rFonts w:ascii="GHEA Grapalat" w:hAnsi="GHEA Grapalat"/>
                <w:sz w:val="24"/>
                <w:szCs w:val="24"/>
                <w:vertAlign w:val="subscript"/>
                <w:lang w:val="hy-AM"/>
              </w:rPr>
            </w:pPr>
            <w:r w:rsidRPr="00B837DB">
              <w:rPr>
                <w:rFonts w:ascii="GHEA Grapalat" w:hAnsi="GHEA Grapalat"/>
                <w:color w:val="212529"/>
                <w:sz w:val="24"/>
              </w:rPr>
              <w:t>Լուսատու ԼԵԴ 50 վտ</w:t>
            </w:r>
            <w:r w:rsidRPr="00B837DB">
              <w:rPr>
                <w:rFonts w:ascii="Calibri" w:hAnsi="Calibri" w:cs="Calibri"/>
                <w:color w:val="212529"/>
                <w:sz w:val="24"/>
              </w:rPr>
              <w:t>  </w:t>
            </w:r>
            <w:r w:rsidRPr="00B837DB">
              <w:rPr>
                <w:rFonts w:ascii="GHEA Grapalat" w:hAnsi="GHEA Grapalat"/>
                <w:color w:val="212529"/>
                <w:sz w:val="24"/>
              </w:rPr>
              <w:t xml:space="preserve"> 2200 </w:t>
            </w:r>
            <w:r w:rsidRPr="00B837DB">
              <w:rPr>
                <w:rFonts w:ascii="GHEA Grapalat" w:hAnsi="GHEA Grapalat" w:cs="GHEA Grapalat"/>
                <w:color w:val="212529"/>
                <w:sz w:val="24"/>
              </w:rPr>
              <w:t>կելվի</w:t>
            </w:r>
            <w:r w:rsidRPr="00B837DB">
              <w:rPr>
                <w:rFonts w:ascii="GHEA Grapalat" w:hAnsi="GHEA Grapalat"/>
                <w:color w:val="212529"/>
                <w:sz w:val="24"/>
              </w:rPr>
              <w:t>ն</w:t>
            </w:r>
          </w:p>
        </w:tc>
      </w:tr>
      <w:tr w:rsidR="00B837DB" w:rsidRPr="00881D59" w14:paraId="7FA7BEA1" w14:textId="77777777" w:rsidTr="00451099">
        <w:trPr>
          <w:trHeight w:val="716"/>
        </w:trPr>
        <w:tc>
          <w:tcPr>
            <w:tcW w:w="2297" w:type="dxa"/>
            <w:vAlign w:val="center"/>
          </w:tcPr>
          <w:p w14:paraId="16283E89" w14:textId="1986A609" w:rsidR="00B837DB" w:rsidRPr="009D65DF" w:rsidRDefault="00B837DB" w:rsidP="00B837DB">
            <w:pPr>
              <w:pStyle w:val="BodyTextIndent2"/>
              <w:spacing w:line="240" w:lineRule="auto"/>
              <w:ind w:firstLine="0"/>
              <w:jc w:val="center"/>
              <w:rPr>
                <w:rFonts w:ascii="GHEA Grapalat" w:hAnsi="GHEA Grapalat"/>
                <w:sz w:val="24"/>
                <w:szCs w:val="24"/>
              </w:rPr>
            </w:pPr>
            <w:r>
              <w:rPr>
                <w:rFonts w:ascii="GHEA Grapalat" w:hAnsi="GHEA Grapalat"/>
                <w:sz w:val="24"/>
                <w:szCs w:val="24"/>
              </w:rPr>
              <w:t>2</w:t>
            </w:r>
          </w:p>
        </w:tc>
        <w:tc>
          <w:tcPr>
            <w:tcW w:w="2126" w:type="dxa"/>
            <w:vAlign w:val="center"/>
          </w:tcPr>
          <w:p w14:paraId="20F3D6FA" w14:textId="51540ACA" w:rsidR="00B837DB" w:rsidRPr="00B837DB" w:rsidRDefault="00B837DB" w:rsidP="00B837DB">
            <w:pPr>
              <w:pStyle w:val="BodyTextIndent2"/>
              <w:spacing w:line="240" w:lineRule="auto"/>
              <w:ind w:firstLine="0"/>
              <w:jc w:val="center"/>
              <w:rPr>
                <w:rFonts w:ascii="Arial LatArm" w:hAnsi="Arial LatArm" w:cs="Arial"/>
                <w:sz w:val="24"/>
              </w:rPr>
            </w:pPr>
            <w:r w:rsidRPr="00B837DB">
              <w:rPr>
                <w:rFonts w:ascii="Arial LatArm" w:hAnsi="Arial LatArm" w:cs="Arial"/>
                <w:sz w:val="24"/>
              </w:rPr>
              <w:t>28000000</w:t>
            </w:r>
          </w:p>
        </w:tc>
        <w:tc>
          <w:tcPr>
            <w:tcW w:w="5927" w:type="dxa"/>
            <w:vAlign w:val="center"/>
          </w:tcPr>
          <w:p w14:paraId="458AFA0E" w14:textId="468622F4" w:rsidR="00B837DB" w:rsidRPr="00B837DB" w:rsidRDefault="00B837DB" w:rsidP="00B837DB">
            <w:pPr>
              <w:pStyle w:val="BodyTextIndent2"/>
              <w:spacing w:line="240" w:lineRule="auto"/>
              <w:ind w:firstLine="0"/>
              <w:rPr>
                <w:rFonts w:ascii="GHEA Grapalat" w:hAnsi="GHEA Grapalat" w:cs="Arial"/>
                <w:sz w:val="24"/>
              </w:rPr>
            </w:pPr>
            <w:r w:rsidRPr="00B837DB">
              <w:rPr>
                <w:rFonts w:ascii="GHEA Grapalat" w:hAnsi="GHEA Grapalat"/>
                <w:color w:val="212529"/>
                <w:sz w:val="24"/>
              </w:rPr>
              <w:t>Լուսատու ԼԵԴ 50 վտ</w:t>
            </w:r>
            <w:r w:rsidRPr="00B837DB">
              <w:rPr>
                <w:rFonts w:ascii="Calibri" w:hAnsi="Calibri" w:cs="Calibri"/>
                <w:color w:val="212529"/>
                <w:sz w:val="24"/>
              </w:rPr>
              <w:t>  </w:t>
            </w:r>
            <w:r w:rsidRPr="00B837DB">
              <w:rPr>
                <w:rFonts w:ascii="GHEA Grapalat" w:hAnsi="GHEA Grapalat"/>
                <w:color w:val="212529"/>
                <w:sz w:val="24"/>
              </w:rPr>
              <w:t xml:space="preserve"> 3000 </w:t>
            </w:r>
            <w:r w:rsidRPr="00B837DB">
              <w:rPr>
                <w:rFonts w:ascii="GHEA Grapalat" w:hAnsi="GHEA Grapalat" w:cs="GHEA Grapalat"/>
                <w:color w:val="212529"/>
                <w:sz w:val="24"/>
              </w:rPr>
              <w:t>կելվի</w:t>
            </w:r>
            <w:r w:rsidRPr="00B837DB">
              <w:rPr>
                <w:rFonts w:ascii="GHEA Grapalat" w:hAnsi="GHEA Grapalat"/>
                <w:color w:val="212529"/>
                <w:sz w:val="24"/>
              </w:rPr>
              <w:t>ն</w:t>
            </w:r>
          </w:p>
        </w:tc>
      </w:tr>
      <w:tr w:rsidR="00B837DB" w:rsidRPr="00881D59" w14:paraId="5D580870" w14:textId="77777777" w:rsidTr="00451099">
        <w:trPr>
          <w:trHeight w:val="624"/>
        </w:trPr>
        <w:tc>
          <w:tcPr>
            <w:tcW w:w="2297" w:type="dxa"/>
            <w:vAlign w:val="center"/>
          </w:tcPr>
          <w:p w14:paraId="76CF1AF9" w14:textId="51666DAA" w:rsidR="00B837DB" w:rsidRPr="009D65DF" w:rsidRDefault="00B837DB" w:rsidP="00B837DB">
            <w:pPr>
              <w:pStyle w:val="BodyTextIndent2"/>
              <w:spacing w:line="240" w:lineRule="auto"/>
              <w:ind w:firstLine="0"/>
              <w:jc w:val="center"/>
              <w:rPr>
                <w:rFonts w:ascii="GHEA Grapalat" w:hAnsi="GHEA Grapalat"/>
                <w:sz w:val="24"/>
                <w:szCs w:val="24"/>
              </w:rPr>
            </w:pPr>
            <w:r>
              <w:rPr>
                <w:rFonts w:ascii="GHEA Grapalat" w:hAnsi="GHEA Grapalat"/>
                <w:sz w:val="24"/>
                <w:szCs w:val="24"/>
              </w:rPr>
              <w:t>3</w:t>
            </w:r>
          </w:p>
        </w:tc>
        <w:tc>
          <w:tcPr>
            <w:tcW w:w="2126" w:type="dxa"/>
            <w:vAlign w:val="center"/>
          </w:tcPr>
          <w:p w14:paraId="024AC2AA" w14:textId="403B30E6" w:rsidR="00B837DB" w:rsidRPr="00B837DB" w:rsidRDefault="00B837DB" w:rsidP="00B837DB">
            <w:pPr>
              <w:pStyle w:val="BodyTextIndent2"/>
              <w:spacing w:line="240" w:lineRule="auto"/>
              <w:ind w:firstLine="0"/>
              <w:jc w:val="center"/>
              <w:rPr>
                <w:rFonts w:ascii="Arial LatArm" w:hAnsi="Arial LatArm" w:cs="Arial"/>
                <w:sz w:val="24"/>
              </w:rPr>
            </w:pPr>
            <w:r w:rsidRPr="00B837DB">
              <w:rPr>
                <w:rFonts w:ascii="Arial LatArm" w:hAnsi="Arial LatArm" w:cs="Arial"/>
                <w:sz w:val="24"/>
              </w:rPr>
              <w:t>36400000</w:t>
            </w:r>
          </w:p>
        </w:tc>
        <w:tc>
          <w:tcPr>
            <w:tcW w:w="5927" w:type="dxa"/>
            <w:vAlign w:val="center"/>
          </w:tcPr>
          <w:p w14:paraId="091A9F25" w14:textId="169E0FD5" w:rsidR="00B837DB" w:rsidRPr="00B837DB" w:rsidRDefault="00B837DB" w:rsidP="00B837DB">
            <w:pPr>
              <w:pStyle w:val="BodyTextIndent2"/>
              <w:spacing w:line="240" w:lineRule="auto"/>
              <w:ind w:firstLine="0"/>
              <w:rPr>
                <w:rFonts w:ascii="GHEA Grapalat" w:hAnsi="GHEA Grapalat" w:cs="Arial"/>
                <w:sz w:val="24"/>
              </w:rPr>
            </w:pPr>
            <w:r w:rsidRPr="00B837DB">
              <w:rPr>
                <w:rFonts w:ascii="GHEA Grapalat" w:hAnsi="GHEA Grapalat"/>
                <w:color w:val="212529"/>
                <w:sz w:val="24"/>
              </w:rPr>
              <w:t>Լուսատու ԼԵԴ 100 վտ</w:t>
            </w:r>
            <w:r w:rsidRPr="00B837DB">
              <w:rPr>
                <w:rFonts w:ascii="Calibri" w:hAnsi="Calibri" w:cs="Calibri"/>
                <w:color w:val="212529"/>
                <w:sz w:val="24"/>
              </w:rPr>
              <w:t> </w:t>
            </w:r>
            <w:r w:rsidRPr="00B837DB">
              <w:rPr>
                <w:rFonts w:ascii="GHEA Grapalat" w:hAnsi="GHEA Grapalat"/>
                <w:color w:val="212529"/>
                <w:sz w:val="24"/>
              </w:rPr>
              <w:t xml:space="preserve"> 3000 </w:t>
            </w:r>
            <w:r w:rsidRPr="00B837DB">
              <w:rPr>
                <w:rFonts w:ascii="GHEA Grapalat" w:hAnsi="GHEA Grapalat" w:cs="GHEA Grapalat"/>
                <w:color w:val="212529"/>
                <w:sz w:val="24"/>
              </w:rPr>
              <w:t>կելվի</w:t>
            </w:r>
            <w:r w:rsidRPr="00B837DB">
              <w:rPr>
                <w:rFonts w:ascii="GHEA Grapalat" w:hAnsi="GHEA Grapalat"/>
                <w:color w:val="212529"/>
                <w:sz w:val="24"/>
              </w:rPr>
              <w:t>ն</w:t>
            </w:r>
          </w:p>
        </w:tc>
      </w:tr>
      <w:tr w:rsidR="00B837DB" w:rsidRPr="00881D59" w14:paraId="0235D58E" w14:textId="77777777" w:rsidTr="00451099">
        <w:trPr>
          <w:trHeight w:val="624"/>
        </w:trPr>
        <w:tc>
          <w:tcPr>
            <w:tcW w:w="2297" w:type="dxa"/>
            <w:vAlign w:val="center"/>
          </w:tcPr>
          <w:p w14:paraId="2E198A19" w14:textId="021B88B5" w:rsidR="00B837DB" w:rsidRDefault="00B837DB" w:rsidP="00B837DB">
            <w:pPr>
              <w:pStyle w:val="BodyTextIndent2"/>
              <w:spacing w:line="240" w:lineRule="auto"/>
              <w:ind w:firstLine="0"/>
              <w:jc w:val="center"/>
              <w:rPr>
                <w:rFonts w:ascii="GHEA Grapalat" w:hAnsi="GHEA Grapalat"/>
                <w:sz w:val="24"/>
                <w:szCs w:val="24"/>
              </w:rPr>
            </w:pPr>
            <w:r>
              <w:rPr>
                <w:rFonts w:ascii="GHEA Grapalat" w:hAnsi="GHEA Grapalat"/>
                <w:sz w:val="24"/>
                <w:szCs w:val="24"/>
              </w:rPr>
              <w:t>4</w:t>
            </w:r>
          </w:p>
        </w:tc>
        <w:tc>
          <w:tcPr>
            <w:tcW w:w="2126" w:type="dxa"/>
            <w:vAlign w:val="center"/>
          </w:tcPr>
          <w:p w14:paraId="24D3A56B" w14:textId="7454992D" w:rsidR="00B837DB" w:rsidRPr="00B837DB" w:rsidRDefault="00B837DB" w:rsidP="00B837DB">
            <w:pPr>
              <w:pStyle w:val="BodyTextIndent2"/>
              <w:spacing w:line="240" w:lineRule="auto"/>
              <w:ind w:firstLine="0"/>
              <w:jc w:val="center"/>
              <w:rPr>
                <w:rFonts w:ascii="Arial LatArm" w:hAnsi="Arial LatArm" w:cs="Arial"/>
                <w:sz w:val="24"/>
              </w:rPr>
            </w:pPr>
            <w:r w:rsidRPr="00B837DB">
              <w:rPr>
                <w:rFonts w:ascii="Arial LatArm" w:hAnsi="Arial LatArm" w:cs="Arial"/>
                <w:sz w:val="24"/>
              </w:rPr>
              <w:t>30900000</w:t>
            </w:r>
          </w:p>
        </w:tc>
        <w:tc>
          <w:tcPr>
            <w:tcW w:w="5927" w:type="dxa"/>
            <w:vAlign w:val="center"/>
          </w:tcPr>
          <w:p w14:paraId="667DC685" w14:textId="3F54211A" w:rsidR="00B837DB" w:rsidRPr="00B837DB" w:rsidRDefault="00B837DB" w:rsidP="00B837DB">
            <w:pPr>
              <w:pStyle w:val="BodyTextIndent2"/>
              <w:spacing w:line="240" w:lineRule="auto"/>
              <w:ind w:firstLine="0"/>
              <w:rPr>
                <w:rFonts w:ascii="GHEA Grapalat" w:hAnsi="GHEA Grapalat" w:cs="Arial"/>
                <w:sz w:val="24"/>
              </w:rPr>
            </w:pPr>
            <w:r w:rsidRPr="00B837DB">
              <w:rPr>
                <w:rFonts w:ascii="GHEA Grapalat" w:hAnsi="GHEA Grapalat"/>
                <w:color w:val="212529"/>
                <w:sz w:val="24"/>
              </w:rPr>
              <w:t>Լուսատու ԼԵԴ 150 վտ</w:t>
            </w:r>
            <w:r w:rsidRPr="00B837DB">
              <w:rPr>
                <w:rFonts w:ascii="Calibri" w:hAnsi="Calibri" w:cs="Calibri"/>
                <w:color w:val="212529"/>
                <w:sz w:val="24"/>
              </w:rPr>
              <w:t>  </w:t>
            </w:r>
            <w:r w:rsidRPr="00B837DB">
              <w:rPr>
                <w:rFonts w:ascii="GHEA Grapalat" w:hAnsi="GHEA Grapalat"/>
                <w:color w:val="212529"/>
                <w:sz w:val="24"/>
              </w:rPr>
              <w:t xml:space="preserve"> 3000 </w:t>
            </w:r>
            <w:r w:rsidRPr="00B837DB">
              <w:rPr>
                <w:rFonts w:ascii="GHEA Grapalat" w:hAnsi="GHEA Grapalat" w:cs="GHEA Grapalat"/>
                <w:color w:val="212529"/>
                <w:sz w:val="24"/>
              </w:rPr>
              <w:t>կելվի</w:t>
            </w:r>
            <w:r w:rsidRPr="00B837DB">
              <w:rPr>
                <w:rFonts w:ascii="GHEA Grapalat" w:hAnsi="GHEA Grapalat"/>
                <w:color w:val="212529"/>
                <w:sz w:val="24"/>
              </w:rPr>
              <w:t>ն</w:t>
            </w:r>
          </w:p>
        </w:tc>
      </w:tr>
    </w:tbl>
    <w:p w14:paraId="154891CA" w14:textId="77777777" w:rsidR="00451099" w:rsidRPr="005B02BB" w:rsidRDefault="00451099" w:rsidP="00451099">
      <w:pPr>
        <w:pStyle w:val="BodyTextIndent2"/>
        <w:spacing w:line="240" w:lineRule="auto"/>
        <w:ind w:firstLine="567"/>
        <w:rPr>
          <w:rFonts w:ascii="GHEA Grapalat" w:hAnsi="GHEA Grapalat"/>
        </w:rPr>
      </w:pPr>
    </w:p>
    <w:p w14:paraId="1C0DA629" w14:textId="77777777" w:rsidR="00451099" w:rsidRPr="005B02BB" w:rsidRDefault="00451099" w:rsidP="00451099">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52AC3A13" w14:textId="77777777" w:rsidR="00451099" w:rsidRPr="005B02BB" w:rsidRDefault="00451099" w:rsidP="00451099">
      <w:pPr>
        <w:pStyle w:val="BodyTextIndent2"/>
        <w:spacing w:line="240" w:lineRule="auto"/>
        <w:ind w:firstLine="567"/>
        <w:rPr>
          <w:rFonts w:ascii="GHEA Grapalat" w:hAnsi="GHEA Grapalat"/>
        </w:rPr>
      </w:pPr>
    </w:p>
    <w:p w14:paraId="343CDA2C" w14:textId="77777777" w:rsidR="00451099" w:rsidRPr="005B02BB" w:rsidRDefault="00451099" w:rsidP="00451099">
      <w:pPr>
        <w:pStyle w:val="BodyTextIndent2"/>
        <w:spacing w:line="240" w:lineRule="auto"/>
        <w:ind w:firstLine="567"/>
        <w:rPr>
          <w:rFonts w:ascii="GHEA Grapalat" w:hAnsi="GHEA Grapalat"/>
        </w:rPr>
      </w:pPr>
      <w:r w:rsidRPr="005B02BB">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1D8A99B6" w14:textId="77777777" w:rsidR="00451099" w:rsidRPr="005B02BB" w:rsidRDefault="00451099" w:rsidP="00451099">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Pr>
          <w:rFonts w:ascii="GHEA Grapalat" w:hAnsi="GHEA Grapalat"/>
        </w:rPr>
        <w:t>եր օգտագործելիս սույն հրավերի N</w:t>
      </w:r>
      <w:r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693798C8" w14:textId="77777777" w:rsidR="00451099" w:rsidRPr="005B02BB" w:rsidRDefault="00451099" w:rsidP="00451099">
      <w:pPr>
        <w:pStyle w:val="BodyTextIndent2"/>
        <w:spacing w:line="240" w:lineRule="auto"/>
        <w:ind w:firstLine="567"/>
        <w:rPr>
          <w:rFonts w:ascii="GHEA Grapalat" w:hAnsi="GHEA Grapalat"/>
        </w:rPr>
      </w:pPr>
    </w:p>
    <w:p w14:paraId="14ED1D4E" w14:textId="77777777" w:rsidR="00451099" w:rsidRPr="005B02BB" w:rsidRDefault="00451099" w:rsidP="00451099">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6789FB58" w14:textId="77777777" w:rsidR="00451099" w:rsidRPr="005B02BB" w:rsidRDefault="00451099" w:rsidP="00451099">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357A61"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A71D81">
        <w:rPr>
          <w:rFonts w:ascii="GHEA Grapalat" w:hAnsi="GHEA Grapalat"/>
          <w:color w:val="000000"/>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Pr="00451099" w:rsidRDefault="00096865" w:rsidP="003E093F">
      <w:pPr>
        <w:ind w:firstLine="567"/>
        <w:jc w:val="both"/>
        <w:rPr>
          <w:rFonts w:ascii="GHEA Grapalat" w:hAnsi="GHEA Grapalat"/>
          <w:b/>
          <w:color w:val="000000"/>
          <w:sz w:val="20"/>
          <w:szCs w:val="20"/>
          <w:lang w:val="hy-AM"/>
        </w:rPr>
      </w:pPr>
      <w:r w:rsidRPr="00451099">
        <w:rPr>
          <w:rFonts w:ascii="GHEA Grapalat" w:hAnsi="GHEA Grapalat" w:cs="Arial Armenian"/>
          <w:b/>
          <w:sz w:val="20"/>
          <w:lang w:val="hy-AM"/>
        </w:rPr>
        <w:t>2.</w:t>
      </w:r>
      <w:r w:rsidR="007968A3" w:rsidRPr="00451099">
        <w:rPr>
          <w:rFonts w:ascii="GHEA Grapalat" w:hAnsi="GHEA Grapalat" w:cs="Arial Armenian"/>
          <w:b/>
          <w:sz w:val="20"/>
          <w:lang w:val="hy-AM"/>
        </w:rPr>
        <w:t>4</w:t>
      </w:r>
      <w:r w:rsidR="00773485" w:rsidRPr="00451099">
        <w:rPr>
          <w:rFonts w:ascii="GHEA Grapalat" w:hAnsi="GHEA Grapalat" w:cs="Arial Armenian"/>
          <w:b/>
          <w:sz w:val="20"/>
          <w:lang w:val="hy-AM"/>
        </w:rPr>
        <w:t xml:space="preserve"> </w:t>
      </w:r>
      <w:r w:rsidRPr="00451099">
        <w:rPr>
          <w:rFonts w:ascii="GHEA Grapalat" w:hAnsi="GHEA Grapalat" w:cs="Sylfaen"/>
          <w:b/>
          <w:sz w:val="20"/>
          <w:lang w:val="hy-AM"/>
        </w:rPr>
        <w:t>Մասնակիցը</w:t>
      </w:r>
      <w:r w:rsidRPr="00451099">
        <w:rPr>
          <w:rFonts w:ascii="GHEA Grapalat" w:hAnsi="GHEA Grapalat" w:cs="Arial"/>
          <w:b/>
          <w:sz w:val="20"/>
          <w:lang w:val="hy-AM"/>
        </w:rPr>
        <w:t xml:space="preserve"> </w:t>
      </w:r>
      <w:r w:rsidR="003A7A32" w:rsidRPr="00451099">
        <w:rPr>
          <w:rFonts w:ascii="GHEA Grapalat" w:hAnsi="GHEA Grapalat" w:cs="Arial"/>
          <w:b/>
          <w:sz w:val="20"/>
          <w:lang w:val="hy-AM"/>
        </w:rPr>
        <w:t>ընտրված մասնակից ճանաչվելու դեպքում</w:t>
      </w:r>
      <w:r w:rsidR="00266B8B" w:rsidRPr="00451099">
        <w:rPr>
          <w:rFonts w:ascii="GHEA Grapalat" w:hAnsi="GHEA Grapalat" w:cs="Arial"/>
          <w:b/>
          <w:sz w:val="20"/>
          <w:lang w:val="hy-AM"/>
        </w:rPr>
        <w:t xml:space="preserve"> </w:t>
      </w:r>
      <w:r w:rsidR="00266B8B" w:rsidRPr="00451099">
        <w:rPr>
          <w:rFonts w:ascii="GHEA Grapalat" w:hAnsi="GHEA Grapalat"/>
          <w:b/>
          <w:color w:val="000000"/>
          <w:sz w:val="20"/>
          <w:szCs w:val="20"/>
          <w:lang w:val="hy-AM"/>
        </w:rPr>
        <w:t>ներկայացնում է որակավորման ապահովում՝ սույն հրավերով սահմանված կարգով և չափով</w:t>
      </w:r>
      <w:r w:rsidR="00EA4B24" w:rsidRPr="00451099">
        <w:rPr>
          <w:rFonts w:ascii="GHEA Grapalat" w:hAnsi="GHEA Grapalat"/>
          <w:b/>
          <w:color w:val="000000"/>
          <w:sz w:val="20"/>
          <w:szCs w:val="20"/>
          <w:lang w:val="hy-AM"/>
        </w:rPr>
        <w:t xml:space="preserve">: </w:t>
      </w:r>
    </w:p>
    <w:p w14:paraId="443DDCEE" w14:textId="65A3C6F9" w:rsidR="003E093F" w:rsidRPr="00451099" w:rsidRDefault="00EA4B24" w:rsidP="003E093F">
      <w:pPr>
        <w:ind w:firstLine="567"/>
        <w:jc w:val="both"/>
        <w:rPr>
          <w:rFonts w:ascii="GHEA Grapalat" w:hAnsi="GHEA Grapalat" w:cs="Arial"/>
          <w:b/>
          <w:sz w:val="20"/>
          <w:lang w:val="hy-AM"/>
        </w:rPr>
      </w:pPr>
      <w:r w:rsidRPr="00451099">
        <w:rPr>
          <w:rFonts w:ascii="GHEA Grapalat" w:hAnsi="GHEA Grapalat"/>
          <w:b/>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51099">
          <w:rPr>
            <w:rFonts w:ascii="GHEA Grapalat" w:hAnsi="GHEA Grapalat"/>
            <w:b/>
            <w:color w:val="000000"/>
            <w:sz w:val="20"/>
            <w:szCs w:val="20"/>
            <w:lang w:val="hy-AM"/>
          </w:rPr>
          <w:t>Standard &amp; Poor’s</w:t>
        </w:r>
      </w:hyperlink>
      <w:r w:rsidRPr="00451099">
        <w:rPr>
          <w:rFonts w:ascii="Calibri" w:hAnsi="Calibri" w:cs="Calibri"/>
          <w:b/>
          <w:color w:val="000000"/>
          <w:sz w:val="20"/>
          <w:szCs w:val="20"/>
          <w:lang w:val="hy-AM"/>
        </w:rPr>
        <w:t> </w:t>
      </w:r>
      <w:r w:rsidRPr="00451099">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51099" w:rsidDel="00EA4B24">
        <w:rPr>
          <w:rFonts w:ascii="GHEA Grapalat" w:hAnsi="GHEA Grapalat" w:cs="Arial"/>
          <w:b/>
          <w:sz w:val="20"/>
          <w:lang w:val="hy-AM"/>
        </w:rPr>
        <w:t xml:space="preserve"> </w:t>
      </w:r>
      <w:r w:rsidR="003A7A32" w:rsidRPr="00451099">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lastRenderedPageBreak/>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0D7BD2">
        <w:rPr>
          <w:rFonts w:ascii="GHEA Grapalat" w:hAnsi="GHEA Grapalat" w:cs="Sylfaen"/>
          <w:b/>
          <w:sz w:val="20"/>
          <w:lang w:val="hy-AM"/>
        </w:rPr>
        <w:t>Այդ</w:t>
      </w:r>
      <w:r w:rsidRPr="000D7BD2">
        <w:rPr>
          <w:rFonts w:ascii="GHEA Grapalat" w:hAnsi="GHEA Grapalat" w:cs="Arial Unicode"/>
          <w:b/>
          <w:sz w:val="20"/>
          <w:lang w:val="hy-AM"/>
        </w:rPr>
        <w:t xml:space="preserve"> </w:t>
      </w:r>
      <w:r w:rsidRPr="000D7BD2">
        <w:rPr>
          <w:rFonts w:ascii="GHEA Grapalat" w:hAnsi="GHEA Grapalat" w:cs="Sylfaen"/>
          <w:b/>
          <w:sz w:val="20"/>
          <w:lang w:val="hy-AM"/>
        </w:rPr>
        <w:t>դեպքում</w:t>
      </w:r>
      <w:r w:rsidRPr="000D7BD2">
        <w:rPr>
          <w:rFonts w:ascii="GHEA Grapalat" w:hAnsi="GHEA Grapalat" w:cs="Arial Unicode"/>
          <w:b/>
          <w:sz w:val="20"/>
          <w:lang w:val="hy-AM"/>
        </w:rPr>
        <w:t xml:space="preserve"> </w:t>
      </w:r>
      <w:r w:rsidR="00051B7F" w:rsidRPr="000D7BD2">
        <w:rPr>
          <w:rFonts w:ascii="GHEA Grapalat" w:hAnsi="GHEA Grapalat" w:cs="Sylfaen"/>
          <w:b/>
          <w:sz w:val="20"/>
          <w:lang w:val="hy-AM"/>
        </w:rPr>
        <w:t>մ</w:t>
      </w:r>
      <w:r w:rsidRPr="000D7BD2">
        <w:rPr>
          <w:rFonts w:ascii="GHEA Grapalat" w:hAnsi="GHEA Grapalat" w:cs="Sylfaen"/>
          <w:b/>
          <w:sz w:val="20"/>
          <w:lang w:val="hy-AM"/>
        </w:rPr>
        <w:t>ասնակիցները</w:t>
      </w:r>
      <w:r w:rsidRPr="000D7BD2">
        <w:rPr>
          <w:rFonts w:ascii="GHEA Grapalat" w:hAnsi="GHEA Grapalat" w:cs="Arial Unicode"/>
          <w:b/>
          <w:sz w:val="20"/>
          <w:lang w:val="hy-AM"/>
        </w:rPr>
        <w:t xml:space="preserve"> </w:t>
      </w:r>
      <w:r w:rsidRPr="000D7BD2">
        <w:rPr>
          <w:rFonts w:ascii="GHEA Grapalat" w:hAnsi="GHEA Grapalat" w:cs="Sylfaen"/>
          <w:b/>
          <w:sz w:val="20"/>
          <w:lang w:val="hy-AM"/>
        </w:rPr>
        <w:t>պարտավոր</w:t>
      </w:r>
      <w:r w:rsidRPr="000D7BD2">
        <w:rPr>
          <w:rFonts w:ascii="GHEA Grapalat" w:hAnsi="GHEA Grapalat" w:cs="Arial Unicode"/>
          <w:b/>
          <w:sz w:val="20"/>
          <w:lang w:val="hy-AM"/>
        </w:rPr>
        <w:t xml:space="preserve"> </w:t>
      </w:r>
      <w:r w:rsidRPr="000D7BD2">
        <w:rPr>
          <w:rFonts w:ascii="GHEA Grapalat" w:hAnsi="GHEA Grapalat" w:cs="Sylfaen"/>
          <w:b/>
          <w:sz w:val="20"/>
          <w:lang w:val="hy-AM"/>
        </w:rPr>
        <w:t>են</w:t>
      </w:r>
      <w:r w:rsidRPr="000D7BD2">
        <w:rPr>
          <w:rFonts w:ascii="GHEA Grapalat" w:hAnsi="GHEA Grapalat" w:cs="Arial Unicode"/>
          <w:b/>
          <w:sz w:val="20"/>
          <w:lang w:val="hy-AM"/>
        </w:rPr>
        <w:t xml:space="preserve"> </w:t>
      </w:r>
      <w:r w:rsidRPr="000D7BD2">
        <w:rPr>
          <w:rFonts w:ascii="GHEA Grapalat" w:hAnsi="GHEA Grapalat" w:cs="Sylfaen"/>
          <w:b/>
          <w:sz w:val="20"/>
          <w:lang w:val="hy-AM"/>
        </w:rPr>
        <w:t>երկարաձգել</w:t>
      </w:r>
      <w:r w:rsidRPr="000D7BD2">
        <w:rPr>
          <w:rFonts w:ascii="GHEA Grapalat" w:hAnsi="GHEA Grapalat" w:cs="Arial Unicode"/>
          <w:b/>
          <w:sz w:val="20"/>
          <w:lang w:val="hy-AM"/>
        </w:rPr>
        <w:t xml:space="preserve"> </w:t>
      </w:r>
      <w:r w:rsidRPr="000D7BD2">
        <w:rPr>
          <w:rFonts w:ascii="GHEA Grapalat" w:hAnsi="GHEA Grapalat" w:cs="Sylfaen"/>
          <w:b/>
          <w:color w:val="000000" w:themeColor="text1"/>
          <w:sz w:val="20"/>
          <w:lang w:val="hy-AM"/>
        </w:rPr>
        <w:t>իրենց</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ներկայացրած</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հայտի</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ապահովման</w:t>
      </w:r>
      <w:r w:rsidRPr="000D7BD2">
        <w:rPr>
          <w:rFonts w:ascii="GHEA Grapalat" w:hAnsi="GHEA Grapalat" w:cs="Arial Unicode"/>
          <w:b/>
          <w:color w:val="000000" w:themeColor="text1"/>
          <w:sz w:val="20"/>
          <w:lang w:val="hy-AM"/>
        </w:rPr>
        <w:t xml:space="preserve"> </w:t>
      </w:r>
      <w:r w:rsidR="00781688" w:rsidRPr="000D7BD2">
        <w:rPr>
          <w:rFonts w:ascii="GHEA Grapalat" w:hAnsi="GHEA Grapalat" w:cs="Arial Unicode"/>
          <w:b/>
          <w:color w:val="000000" w:themeColor="text1"/>
          <w:sz w:val="20"/>
          <w:lang w:val="hy-AM"/>
        </w:rPr>
        <w:t xml:space="preserve">վավերականության </w:t>
      </w:r>
      <w:r w:rsidRPr="000D7BD2">
        <w:rPr>
          <w:rFonts w:ascii="GHEA Grapalat" w:hAnsi="GHEA Grapalat" w:cs="Sylfaen"/>
          <w:b/>
          <w:color w:val="000000" w:themeColor="text1"/>
          <w:sz w:val="20"/>
          <w:lang w:val="hy-AM"/>
        </w:rPr>
        <w:t>ժամկետը</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կամ</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ներկայացնել</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հայտի</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նոր</w:t>
      </w:r>
      <w:r w:rsidRPr="000D7BD2">
        <w:rPr>
          <w:rFonts w:ascii="GHEA Grapalat" w:hAnsi="GHEA Grapalat" w:cs="Arial Unicode"/>
          <w:b/>
          <w:color w:val="000000" w:themeColor="text1"/>
          <w:sz w:val="20"/>
          <w:lang w:val="hy-AM"/>
        </w:rPr>
        <w:t xml:space="preserve"> </w:t>
      </w:r>
      <w:r w:rsidRPr="000D7BD2">
        <w:rPr>
          <w:rFonts w:ascii="GHEA Grapalat" w:hAnsi="GHEA Grapalat" w:cs="Sylfaen"/>
          <w:b/>
          <w:color w:val="000000" w:themeColor="text1"/>
          <w:sz w:val="20"/>
          <w:lang w:val="hy-AM"/>
        </w:rPr>
        <w:t>ապահովում</w:t>
      </w:r>
      <w:r w:rsidR="00D45BA2" w:rsidRPr="000D7BD2">
        <w:rPr>
          <w:rFonts w:ascii="GHEA Grapalat" w:hAnsi="GHEA Grapalat" w:cs="Sylfaen"/>
          <w:b/>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078DA6B" w14:textId="2DBB3443" w:rsidR="000D7BD2" w:rsidRPr="005B02BB" w:rsidRDefault="000D7BD2" w:rsidP="000D7BD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B6BED">
        <w:rPr>
          <w:rFonts w:ascii="GHEA Grapalat" w:hAnsi="GHEA Grapalat" w:cs="Sylfaen"/>
          <w:b/>
          <w:szCs w:val="24"/>
          <w:lang w:val="hy-AM"/>
        </w:rPr>
        <w:t xml:space="preserve">«  </w:t>
      </w:r>
      <w:r w:rsidRPr="00357A61">
        <w:rPr>
          <w:rFonts w:ascii="GHEA Grapalat" w:hAnsi="GHEA Grapalat" w:cs="Sylfaen"/>
          <w:b/>
          <w:szCs w:val="24"/>
          <w:lang w:val="hy-AM"/>
        </w:rPr>
        <w:t>18</w:t>
      </w:r>
      <w:r w:rsidRPr="00DB6BED">
        <w:rPr>
          <w:rFonts w:ascii="GHEA Grapalat" w:hAnsi="GHEA Grapalat" w:cs="Sylfaen"/>
          <w:b/>
          <w:szCs w:val="24"/>
          <w:lang w:val="hy-AM"/>
        </w:rPr>
        <w:t xml:space="preserve">  »-րդ</w:t>
      </w:r>
      <w:r w:rsidRPr="005B02BB">
        <w:rPr>
          <w:rFonts w:ascii="GHEA Grapalat" w:hAnsi="GHEA Grapalat" w:cs="Sylfaen"/>
          <w:b/>
          <w:szCs w:val="24"/>
          <w:lang w:val="hy-AM"/>
        </w:rPr>
        <w:t xml:space="preserve"> օրվա ժամը </w:t>
      </w:r>
      <w:r>
        <w:rPr>
          <w:rFonts w:ascii="GHEA Grapalat" w:hAnsi="GHEA Grapalat" w:cs="Sylfaen"/>
          <w:b/>
          <w:szCs w:val="24"/>
          <w:lang w:val="hy-AM"/>
        </w:rPr>
        <w:t>11։00-ը</w:t>
      </w:r>
      <w:r w:rsidRPr="005B02BB">
        <w:rPr>
          <w:rFonts w:ascii="GHEA Grapalat" w:hAnsi="GHEA Grapalat" w:cs="Sylfaen"/>
          <w:b/>
          <w:szCs w:val="24"/>
          <w:lang w:val="hy-AM"/>
        </w:rPr>
        <w:t>, ք</w:t>
      </w:r>
      <w:r w:rsidRPr="005B02BB">
        <w:rPr>
          <w:rFonts w:ascii="Cambria Math" w:hAnsi="Cambria Math" w:cs="Cambria Math"/>
          <w:b/>
          <w:szCs w:val="24"/>
          <w:lang w:val="hy-AM"/>
        </w:rPr>
        <w:t>․</w:t>
      </w:r>
      <w:r w:rsidRPr="005B02BB">
        <w:rPr>
          <w:rFonts w:ascii="GHEA Grapalat" w:hAnsi="GHEA Grapalat" w:cs="Sylfaen"/>
          <w:b/>
          <w:szCs w:val="24"/>
          <w:lang w:val="hy-AM"/>
        </w:rPr>
        <w:t xml:space="preserve"> </w:t>
      </w:r>
      <w:r w:rsidRPr="005B02BB">
        <w:rPr>
          <w:rFonts w:ascii="GHEA Grapalat" w:hAnsi="GHEA Grapalat" w:cs="GHEA Grapalat"/>
          <w:b/>
          <w:szCs w:val="24"/>
          <w:lang w:val="hy-AM"/>
        </w:rPr>
        <w:t>Երևան</w:t>
      </w:r>
      <w:r w:rsidRPr="005B02BB">
        <w:rPr>
          <w:rFonts w:ascii="GHEA Grapalat" w:hAnsi="GHEA Grapalat" w:cs="Sylfaen"/>
          <w:b/>
          <w:szCs w:val="24"/>
          <w:lang w:val="hy-AM"/>
        </w:rPr>
        <w:t xml:space="preserve">, </w:t>
      </w:r>
      <w:r w:rsidRPr="005B02BB">
        <w:rPr>
          <w:rFonts w:ascii="GHEA Grapalat" w:hAnsi="GHEA Grapalat" w:cs="GHEA Grapalat"/>
          <w:b/>
          <w:szCs w:val="24"/>
          <w:lang w:val="hy-AM"/>
        </w:rPr>
        <w:t>Բուզանդի</w:t>
      </w:r>
      <w:r w:rsidRPr="005B02BB">
        <w:rPr>
          <w:rFonts w:ascii="GHEA Grapalat" w:hAnsi="GHEA Grapalat" w:cs="Sylfaen"/>
          <w:b/>
          <w:szCs w:val="24"/>
          <w:lang w:val="hy-AM"/>
        </w:rPr>
        <w:t xml:space="preserve"> 1/4 </w:t>
      </w:r>
      <w:r w:rsidRPr="005B02BB">
        <w:rPr>
          <w:rFonts w:ascii="GHEA Grapalat" w:hAnsi="GHEA Grapalat" w:cs="GHEA Grapalat"/>
          <w:b/>
          <w:szCs w:val="24"/>
          <w:lang w:val="hy-AM"/>
        </w:rPr>
        <w:t>հասցեով</w:t>
      </w:r>
      <w:r w:rsidRPr="005B02BB">
        <w:rPr>
          <w:rFonts w:ascii="GHEA Grapalat" w:hAnsi="GHEA Grapalat" w:cs="Sylfaen"/>
          <w:b/>
          <w:szCs w:val="24"/>
          <w:lang w:val="hy-AM"/>
        </w:rPr>
        <w:t xml:space="preserve">։  </w:t>
      </w:r>
    </w:p>
    <w:p w14:paraId="0DE93E7A" w14:textId="6FEF5CF3" w:rsidR="00A232D9" w:rsidRPr="00A71D81" w:rsidRDefault="0012128B" w:rsidP="00A232D9">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Նարինե Աբրահամյան</w:t>
      </w:r>
      <w:r w:rsidRPr="00357A61">
        <w:rPr>
          <w:rFonts w:ascii="GHEA Grapalat" w:hAnsi="GHEA Grapalat" w:cs="Sylfaen"/>
          <w:szCs w:val="24"/>
          <w:lang w:val="hy-AM"/>
        </w:rPr>
        <w:t>ը</w:t>
      </w:r>
      <w:r w:rsidRPr="005B02BB">
        <w:rPr>
          <w:rFonts w:ascii="GHEA Grapalat" w:hAnsi="GHEA Grapalat"/>
          <w:sz w:val="24"/>
          <w:szCs w:val="24"/>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lastRenderedPageBreak/>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0D7BD2" w:rsidRDefault="005A51C8" w:rsidP="003850A0">
      <w:pPr>
        <w:pStyle w:val="norm"/>
        <w:spacing w:line="240" w:lineRule="auto"/>
        <w:ind w:firstLine="630"/>
        <w:rPr>
          <w:rFonts w:ascii="GHEA Grapalat" w:hAnsi="GHEA Grapalat"/>
          <w:b/>
          <w:sz w:val="20"/>
          <w:lang w:val="hy-AM"/>
        </w:rPr>
      </w:pPr>
      <w:r w:rsidRPr="000D7BD2">
        <w:rPr>
          <w:rFonts w:ascii="GHEA Grapalat" w:hAnsi="GHEA Grapalat" w:cs="Sylfaen"/>
          <w:b/>
          <w:sz w:val="20"/>
          <w:szCs w:val="24"/>
          <w:lang w:val="hy-AM" w:eastAsia="en-US"/>
        </w:rPr>
        <w:t xml:space="preserve">2) </w:t>
      </w:r>
      <w:r w:rsidR="00737D93" w:rsidRPr="000D7BD2">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7BD2">
        <w:rPr>
          <w:rFonts w:ascii="GHEA Grapalat" w:hAnsi="GHEA Grapalat" w:cs="Sylfaen"/>
          <w:b/>
          <w:sz w:val="20"/>
          <w:szCs w:val="24"/>
          <w:lang w:val="hy-AM" w:eastAsia="en-US"/>
        </w:rPr>
        <w:t xml:space="preserve">մոդելը </w:t>
      </w:r>
      <w:r w:rsidR="00737D93" w:rsidRPr="000D7BD2">
        <w:rPr>
          <w:rFonts w:ascii="GHEA Grapalat" w:hAnsi="GHEA Grapalat" w:cs="Sylfaen"/>
          <w:b/>
          <w:sz w:val="20"/>
          <w:szCs w:val="24"/>
          <w:lang w:val="hy-AM" w:eastAsia="en-US"/>
        </w:rPr>
        <w:t>և արտադրողի անվանումը (այսուհետ՝ ապրանքի ամբողջական նկարագիր)</w:t>
      </w:r>
      <w:r w:rsidR="00C01EE8" w:rsidRPr="000D7BD2">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D7BD2">
        <w:rPr>
          <w:rFonts w:ascii="GHEA Grapalat" w:hAnsi="GHEA Grapalat" w:cs="Sylfaen"/>
          <w:b/>
          <w:sz w:val="20"/>
          <w:lang w:val="hy-AM"/>
        </w:rPr>
        <w:t>մոդել</w:t>
      </w:r>
      <w:r w:rsidR="00E56508" w:rsidRPr="000D7BD2">
        <w:rPr>
          <w:rFonts w:ascii="GHEA Grapalat" w:hAnsi="GHEA Grapalat" w:cs="Sylfaen"/>
          <w:b/>
          <w:sz w:val="20"/>
          <w:lang w:val="hy-AM"/>
        </w:rPr>
        <w:t xml:space="preserve"> </w:t>
      </w:r>
      <w:r w:rsidR="00C01EE8" w:rsidRPr="000D7BD2">
        <w:rPr>
          <w:rFonts w:ascii="GHEA Grapalat" w:hAnsi="GHEA Grapalat" w:cs="Sylfaen"/>
          <w:b/>
          <w:sz w:val="20"/>
          <w:lang w:val="hy-AM"/>
        </w:rPr>
        <w:t>ունեցող ապրանքներ</w:t>
      </w:r>
      <w:r w:rsidR="00CC049D" w:rsidRPr="000D7BD2">
        <w:rPr>
          <w:rFonts w:ascii="GHEA Grapalat" w:hAnsi="GHEA Grapalat" w:cs="Sylfaen"/>
          <w:b/>
          <w:sz w:val="20"/>
          <w:lang w:val="hy-AM"/>
        </w:rPr>
        <w:t>, եթե չի կիրառվում սույն մասի 1.1 կետի վերջին նախադասությամբ սահմանված պայմանը</w:t>
      </w:r>
      <w:r w:rsidR="00C01EE8" w:rsidRPr="000D7BD2">
        <w:rPr>
          <w:rFonts w:ascii="GHEA Grapalat" w:hAnsi="GHEA Grapalat" w:cs="Sylfaen"/>
          <w:b/>
          <w:sz w:val="20"/>
          <w:lang w:val="hy-AM"/>
        </w:rPr>
        <w:t>:</w:t>
      </w:r>
      <w:r w:rsidR="00D45BA2" w:rsidRPr="000D7BD2">
        <w:rPr>
          <w:rStyle w:val="FootnoteReference"/>
          <w:rFonts w:ascii="GHEA Grapalat" w:hAnsi="GHEA Grapalat" w:cs="Sylfaen"/>
          <w:b/>
          <w:sz w:val="20"/>
          <w:lang w:val="hy-AM"/>
        </w:rPr>
        <w:footnoteReference w:id="5"/>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5ADB9A9A" w:rsidR="006C3115" w:rsidRPr="000D7BD2" w:rsidRDefault="00E326DD" w:rsidP="00EF3662">
      <w:pPr>
        <w:ind w:firstLine="567"/>
        <w:jc w:val="both"/>
        <w:rPr>
          <w:rFonts w:ascii="GHEA Grapalat" w:hAnsi="GHEA Grapalat" w:cs="Sylfaen"/>
          <w:b/>
          <w:color w:val="FFFFFF"/>
          <w:sz w:val="22"/>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r w:rsidR="000D7BD2" w:rsidRPr="000D7BD2">
        <w:rPr>
          <w:rFonts w:ascii="GHEA Grapalat" w:hAnsi="GHEA Grapalat" w:cs="Sylfaen"/>
          <w:b/>
          <w:sz w:val="22"/>
          <w:lang w:val="hy-AM"/>
        </w:rPr>
        <w:t>1-ին</w:t>
      </w:r>
      <w:r w:rsidR="000D7BD2" w:rsidRPr="00357A61">
        <w:rPr>
          <w:rFonts w:ascii="GHEA Grapalat" w:hAnsi="GHEA Grapalat" w:cs="Sylfaen"/>
          <w:b/>
          <w:sz w:val="22"/>
          <w:lang w:val="hy-AM"/>
        </w:rPr>
        <w:t xml:space="preserve">, </w:t>
      </w:r>
      <w:r w:rsidR="00DC7E2A">
        <w:rPr>
          <w:rFonts w:ascii="GHEA Grapalat" w:hAnsi="GHEA Grapalat" w:cs="Sylfaen"/>
          <w:b/>
          <w:sz w:val="22"/>
          <w:lang w:val="hy-AM"/>
        </w:rPr>
        <w:t>2-րդ</w:t>
      </w:r>
      <w:r w:rsidR="00DC7E2A" w:rsidRPr="00357A61">
        <w:rPr>
          <w:rFonts w:ascii="GHEA Grapalat" w:hAnsi="GHEA Grapalat" w:cs="Sylfaen"/>
          <w:b/>
          <w:sz w:val="22"/>
          <w:lang w:val="hy-AM"/>
        </w:rPr>
        <w:t xml:space="preserve"> 3-րդ </w:t>
      </w:r>
      <w:r w:rsidR="000D7BD2" w:rsidRPr="00357A61">
        <w:rPr>
          <w:rFonts w:ascii="GHEA Grapalat" w:hAnsi="GHEA Grapalat" w:cs="Sylfaen"/>
          <w:b/>
          <w:sz w:val="22"/>
          <w:lang w:val="hy-AM"/>
        </w:rPr>
        <w:t xml:space="preserve">և </w:t>
      </w:r>
      <w:r w:rsidR="00DC7E2A" w:rsidRPr="00357A61">
        <w:rPr>
          <w:rFonts w:ascii="GHEA Grapalat" w:hAnsi="GHEA Grapalat" w:cs="Sylfaen"/>
          <w:b/>
          <w:sz w:val="22"/>
          <w:lang w:val="hy-AM"/>
        </w:rPr>
        <w:t>4</w:t>
      </w:r>
      <w:r w:rsidR="000D7BD2" w:rsidRPr="00357A61">
        <w:rPr>
          <w:rFonts w:ascii="GHEA Grapalat" w:hAnsi="GHEA Grapalat" w:cs="Sylfaen"/>
          <w:b/>
          <w:sz w:val="22"/>
          <w:lang w:val="hy-AM"/>
        </w:rPr>
        <w:t xml:space="preserve">-րդ </w:t>
      </w:r>
      <w:r w:rsidR="000D7BD2" w:rsidRPr="000D7BD2">
        <w:rPr>
          <w:rFonts w:ascii="GHEA Grapalat" w:hAnsi="GHEA Grapalat" w:cs="Sylfaen"/>
          <w:b/>
          <w:sz w:val="22"/>
          <w:lang w:val="hy-AM"/>
        </w:rPr>
        <w:t xml:space="preserve">չափաբաժնի մասով հայտի ապահովում </w:t>
      </w:r>
      <w:r w:rsidR="00F53525" w:rsidRPr="000D7BD2">
        <w:rPr>
          <w:rFonts w:ascii="GHEA Grapalat" w:hAnsi="GHEA Grapalat" w:cs="Sylfaen"/>
          <w:b/>
          <w:sz w:val="22"/>
          <w:lang w:val="hy-AM"/>
        </w:rPr>
        <w:t xml:space="preserve">հայտի ապահովում կանխիկ փողի կամ բանկային երաշխիքի </w:t>
      </w:r>
      <w:r w:rsidR="00C03728" w:rsidRPr="000D7BD2">
        <w:rPr>
          <w:rFonts w:ascii="GHEA Grapalat" w:hAnsi="GHEA Grapalat" w:cs="Sylfaen"/>
          <w:b/>
          <w:sz w:val="22"/>
          <w:lang w:val="hy-AM"/>
        </w:rPr>
        <w:t>ձևով</w:t>
      </w:r>
      <w:r w:rsidR="00F53525" w:rsidRPr="000D7BD2">
        <w:rPr>
          <w:rFonts w:ascii="GHEA Grapalat" w:hAnsi="GHEA Grapalat" w:cs="Sylfaen"/>
          <w:b/>
          <w:sz w:val="22"/>
          <w:lang w:val="hy-AM"/>
        </w:rPr>
        <w:t>:</w:t>
      </w:r>
      <w:r w:rsidR="00D45BA2" w:rsidRPr="000D7BD2">
        <w:rPr>
          <w:rStyle w:val="FootnoteReference"/>
          <w:rFonts w:ascii="GHEA Grapalat" w:hAnsi="GHEA Grapalat" w:cs="Sylfaen"/>
          <w:b/>
          <w:sz w:val="22"/>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FE1535">
        <w:rPr>
          <w:rFonts w:ascii="GHEA Grapalat" w:hAnsi="GHEA Grapalat" w:cs="Sylfaen"/>
          <w:b/>
          <w:szCs w:val="24"/>
          <w:lang w:eastAsia="en-US"/>
        </w:rPr>
        <w:t>Մ</w:t>
      </w:r>
      <w:r w:rsidR="00A45946" w:rsidRPr="00FE1535">
        <w:rPr>
          <w:rFonts w:ascii="GHEA Grapalat" w:hAnsi="GHEA Grapalat" w:cs="Sylfaen"/>
          <w:b/>
          <w:szCs w:val="24"/>
          <w:lang w:val="hy-AM" w:eastAsia="en-US"/>
        </w:rPr>
        <w:t xml:space="preserve">ասնակիցների գնային առաջարկների </w:t>
      </w:r>
      <w:r w:rsidR="00934B33" w:rsidRPr="00FE1535">
        <w:rPr>
          <w:rFonts w:ascii="GHEA Grapalat" w:hAnsi="GHEA Grapalat" w:cs="Sylfaen"/>
          <w:b/>
          <w:szCs w:val="24"/>
          <w:lang w:val="hy-AM" w:eastAsia="en-US"/>
        </w:rPr>
        <w:t>գնահատում</w:t>
      </w:r>
      <w:r w:rsidR="00934B33" w:rsidRPr="00FE1535">
        <w:rPr>
          <w:rFonts w:ascii="GHEA Grapalat" w:hAnsi="GHEA Grapalat" w:cs="Sylfaen"/>
          <w:b/>
          <w:szCs w:val="24"/>
          <w:lang w:eastAsia="en-US"/>
        </w:rPr>
        <w:t>ն</w:t>
      </w:r>
      <w:r w:rsidR="00934B33" w:rsidRPr="00FE1535">
        <w:rPr>
          <w:rFonts w:ascii="GHEA Grapalat" w:hAnsi="GHEA Grapalat" w:cs="Sylfaen"/>
          <w:b/>
          <w:szCs w:val="24"/>
          <w:lang w:val="hy-AM" w:eastAsia="en-US"/>
        </w:rPr>
        <w:t xml:space="preserve"> </w:t>
      </w:r>
      <w:r w:rsidR="00934B33" w:rsidRPr="00FE1535">
        <w:rPr>
          <w:rFonts w:ascii="GHEA Grapalat" w:hAnsi="GHEA Grapalat" w:cs="Sylfaen"/>
          <w:b/>
          <w:szCs w:val="24"/>
          <w:lang w:eastAsia="en-US"/>
        </w:rPr>
        <w:t>ու</w:t>
      </w:r>
      <w:r w:rsidR="00A45946" w:rsidRPr="00FE1535">
        <w:rPr>
          <w:rFonts w:ascii="GHEA Grapalat" w:hAnsi="GHEA Grapalat" w:cs="Sylfaen"/>
          <w:b/>
          <w:szCs w:val="24"/>
          <w:lang w:val="hy-AM" w:eastAsia="en-US"/>
        </w:rPr>
        <w:t xml:space="preserve"> համեմատումն իրականացվում </w:t>
      </w:r>
      <w:r w:rsidR="00934B33" w:rsidRPr="00FE1535">
        <w:rPr>
          <w:rFonts w:ascii="GHEA Grapalat" w:hAnsi="GHEA Grapalat" w:cs="Sylfaen"/>
          <w:b/>
          <w:szCs w:val="24"/>
          <w:lang w:eastAsia="en-US"/>
        </w:rPr>
        <w:t>են</w:t>
      </w:r>
      <w:r w:rsidR="00A45946" w:rsidRPr="00FE1535">
        <w:rPr>
          <w:rFonts w:ascii="GHEA Grapalat" w:hAnsi="GHEA Grapalat" w:cs="Sylfaen"/>
          <w:b/>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r w:rsidR="00A45946" w:rsidRPr="003D0EFA">
        <w:rPr>
          <w:rFonts w:ascii="GHEA Grapalat" w:hAnsi="GHEA Grapalat"/>
          <w:b/>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3D0EFA">
        <w:rPr>
          <w:rFonts w:ascii="GHEA Grapalat" w:hAnsi="GHEA Grapalat"/>
          <w:b/>
          <w:lang w:val="es-ES"/>
        </w:rPr>
        <w:t>:</w:t>
      </w:r>
      <w:r w:rsidR="00F9314A" w:rsidRPr="003D0EFA">
        <w:rPr>
          <w:rFonts w:ascii="GHEA Grapalat" w:hAnsi="GHEA Grapalat"/>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5ED31C5C"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29794C" w:rsidRPr="000F45D2">
        <w:rPr>
          <w:rFonts w:ascii="GHEA Grapalat" w:hAnsi="GHEA Grapalat" w:cs="Sylfaen"/>
          <w:b/>
          <w:sz w:val="20"/>
          <w:lang w:val="af-ZA"/>
        </w:rPr>
        <w:t>1-ին</w:t>
      </w:r>
      <w:r w:rsidR="0029794C" w:rsidRPr="000F45D2">
        <w:rPr>
          <w:rFonts w:ascii="GHEA Grapalat" w:hAnsi="GHEA Grapalat" w:cs="Sylfaen"/>
          <w:b/>
          <w:sz w:val="20"/>
          <w:lang w:val="hy-AM"/>
        </w:rPr>
        <w:t>,</w:t>
      </w:r>
      <w:r w:rsidR="0029794C" w:rsidRPr="000F45D2">
        <w:rPr>
          <w:rFonts w:ascii="GHEA Grapalat" w:hAnsi="GHEA Grapalat" w:cs="Sylfaen"/>
          <w:b/>
          <w:sz w:val="20"/>
          <w:lang w:val="af-ZA"/>
        </w:rPr>
        <w:t xml:space="preserve"> 2-</w:t>
      </w:r>
      <w:r w:rsidR="0029794C" w:rsidRPr="000F45D2">
        <w:rPr>
          <w:rFonts w:ascii="GHEA Grapalat" w:hAnsi="GHEA Grapalat" w:cs="Sylfaen"/>
          <w:b/>
          <w:sz w:val="20"/>
        </w:rPr>
        <w:t>րդ</w:t>
      </w:r>
      <w:r w:rsidR="003B280D" w:rsidRPr="00357A61">
        <w:rPr>
          <w:rFonts w:ascii="GHEA Grapalat" w:hAnsi="GHEA Grapalat" w:cs="Sylfaen"/>
          <w:b/>
          <w:sz w:val="20"/>
          <w:lang w:val="af-ZA"/>
        </w:rPr>
        <w:t>, 3-</w:t>
      </w:r>
      <w:r w:rsidR="003B280D">
        <w:rPr>
          <w:rFonts w:ascii="GHEA Grapalat" w:hAnsi="GHEA Grapalat" w:cs="Sylfaen"/>
          <w:b/>
          <w:sz w:val="20"/>
        </w:rPr>
        <w:t>րդ</w:t>
      </w:r>
      <w:r w:rsidR="003B280D" w:rsidRPr="00357A61">
        <w:rPr>
          <w:rFonts w:ascii="GHEA Grapalat" w:hAnsi="GHEA Grapalat" w:cs="Sylfaen"/>
          <w:b/>
          <w:sz w:val="20"/>
          <w:lang w:val="af-ZA"/>
        </w:rPr>
        <w:t xml:space="preserve"> </w:t>
      </w:r>
      <w:r w:rsidR="0029794C">
        <w:rPr>
          <w:rFonts w:ascii="GHEA Grapalat" w:hAnsi="GHEA Grapalat" w:cs="Sylfaen"/>
          <w:b/>
          <w:sz w:val="20"/>
          <w:lang w:val="af-ZA"/>
        </w:rPr>
        <w:t xml:space="preserve">և </w:t>
      </w:r>
      <w:r w:rsidR="003B280D">
        <w:rPr>
          <w:rFonts w:ascii="GHEA Grapalat" w:hAnsi="GHEA Grapalat" w:cs="Sylfaen"/>
          <w:b/>
          <w:sz w:val="20"/>
          <w:lang w:val="af-ZA"/>
        </w:rPr>
        <w:t>4</w:t>
      </w:r>
      <w:r w:rsidR="0029794C">
        <w:rPr>
          <w:rFonts w:ascii="GHEA Grapalat" w:hAnsi="GHEA Grapalat" w:cs="Sylfaen"/>
          <w:b/>
          <w:sz w:val="20"/>
          <w:lang w:val="af-ZA"/>
        </w:rPr>
        <w:t xml:space="preserve">-րդ </w:t>
      </w:r>
      <w:r w:rsidR="0029794C" w:rsidRPr="000F45D2">
        <w:rPr>
          <w:rFonts w:ascii="GHEA Grapalat" w:hAnsi="GHEA Grapalat" w:cs="Sylfaen"/>
          <w:b/>
          <w:sz w:val="20"/>
        </w:rPr>
        <w:t>չափաբաժնի</w:t>
      </w:r>
      <w:r w:rsidR="0029794C" w:rsidRPr="000F45D2">
        <w:rPr>
          <w:rFonts w:ascii="GHEA Grapalat" w:hAnsi="GHEA Grapalat" w:cs="Sylfaen"/>
          <w:b/>
          <w:sz w:val="20"/>
          <w:lang w:val="af-ZA"/>
        </w:rPr>
        <w:t xml:space="preserve"> </w:t>
      </w:r>
      <w:r w:rsidR="0029794C" w:rsidRPr="000F45D2">
        <w:rPr>
          <w:rFonts w:ascii="GHEA Grapalat" w:hAnsi="GHEA Grapalat" w:cs="Sylfaen"/>
          <w:b/>
          <w:sz w:val="20"/>
        </w:rPr>
        <w:t>մասով</w:t>
      </w:r>
      <w:r w:rsidR="0029794C" w:rsidRPr="002A18E2">
        <w:rPr>
          <w:rFonts w:ascii="GHEA Grapalat" w:hAnsi="GHEA Grapalat" w:cs="Sylfaen"/>
          <w:b/>
          <w:sz w:val="20"/>
          <w:lang w:val="af-ZA"/>
        </w:rPr>
        <w:t xml:space="preserve">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C22970">
        <w:rPr>
          <w:rFonts w:ascii="GHEA Grapalat" w:hAnsi="GHEA Grapalat" w:cs="Sylfaen"/>
          <w:b/>
          <w:sz w:val="20"/>
          <w:szCs w:val="20"/>
        </w:rPr>
        <w:t>Հ</w:t>
      </w:r>
      <w:r w:rsidR="00903898" w:rsidRPr="00C22970">
        <w:rPr>
          <w:rFonts w:ascii="GHEA Grapalat" w:hAnsi="GHEA Grapalat" w:cs="Sylfaen"/>
          <w:b/>
          <w:sz w:val="20"/>
          <w:szCs w:val="20"/>
        </w:rPr>
        <w:t>այտի</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ապահովումը</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ներկայացվում</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է</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բանկային</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երաշխիքի</w:t>
      </w:r>
      <w:r w:rsidR="00903898" w:rsidRPr="00C22970">
        <w:rPr>
          <w:rFonts w:ascii="GHEA Grapalat" w:hAnsi="GHEA Grapalat" w:cs="Sylfaen"/>
          <w:b/>
          <w:sz w:val="20"/>
          <w:szCs w:val="20"/>
          <w:lang w:val="af-ZA"/>
        </w:rPr>
        <w:t xml:space="preserve"> </w:t>
      </w:r>
      <w:r w:rsidR="00406C77" w:rsidRPr="00C22970">
        <w:rPr>
          <w:rFonts w:ascii="GHEA Grapalat" w:hAnsi="GHEA Grapalat" w:cs="Sylfaen"/>
          <w:b/>
          <w:sz w:val="20"/>
          <w:szCs w:val="20"/>
          <w:lang w:val="af-ZA"/>
        </w:rPr>
        <w:t xml:space="preserve">(հավելված 3) </w:t>
      </w:r>
      <w:r w:rsidR="00903898" w:rsidRPr="00C22970">
        <w:rPr>
          <w:rFonts w:ascii="GHEA Grapalat" w:hAnsi="GHEA Grapalat" w:cs="Sylfaen"/>
          <w:b/>
          <w:sz w:val="20"/>
          <w:szCs w:val="20"/>
        </w:rPr>
        <w:t>կամ</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կանխիկ</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փողի</w:t>
      </w:r>
      <w:r w:rsidR="00903898" w:rsidRPr="00C22970">
        <w:rPr>
          <w:rFonts w:ascii="GHEA Grapalat" w:hAnsi="GHEA Grapalat" w:cs="Sylfaen"/>
          <w:b/>
          <w:sz w:val="20"/>
          <w:szCs w:val="20"/>
          <w:lang w:val="af-ZA"/>
        </w:rPr>
        <w:t xml:space="preserve"> </w:t>
      </w:r>
      <w:r w:rsidR="00903898" w:rsidRPr="00C22970">
        <w:rPr>
          <w:rFonts w:ascii="GHEA Grapalat" w:hAnsi="GHEA Grapalat" w:cs="Sylfaen"/>
          <w:b/>
          <w:sz w:val="20"/>
          <w:szCs w:val="20"/>
        </w:rPr>
        <w:t>ձևով</w:t>
      </w:r>
      <w:r w:rsidR="00AE3822" w:rsidRPr="00C22970">
        <w:rPr>
          <w:rFonts w:ascii="GHEA Grapalat" w:hAnsi="GHEA Grapalat" w:cs="Sylfaen"/>
          <w:b/>
          <w:sz w:val="20"/>
          <w:szCs w:val="20"/>
          <w:lang w:val="af-ZA"/>
        </w:rPr>
        <w:t xml:space="preserve">, </w:t>
      </w:r>
      <w:r w:rsidR="00AE3822" w:rsidRPr="00C22970">
        <w:rPr>
          <w:rFonts w:ascii="GHEA Grapalat" w:hAnsi="GHEA Grapalat" w:cs="Sylfaen"/>
          <w:b/>
          <w:sz w:val="20"/>
          <w:szCs w:val="20"/>
        </w:rPr>
        <w:t>որի</w:t>
      </w:r>
      <w:r w:rsidR="00AE3822" w:rsidRPr="00C22970">
        <w:rPr>
          <w:rFonts w:ascii="GHEA Grapalat" w:hAnsi="GHEA Grapalat" w:cs="Sylfaen"/>
          <w:b/>
          <w:sz w:val="20"/>
          <w:szCs w:val="20"/>
          <w:lang w:val="af-ZA"/>
        </w:rPr>
        <w:t xml:space="preserve"> </w:t>
      </w:r>
      <w:r w:rsidR="00AE3822" w:rsidRPr="00C22970">
        <w:rPr>
          <w:rFonts w:ascii="GHEA Grapalat" w:hAnsi="GHEA Grapalat" w:cs="Sylfaen"/>
          <w:b/>
          <w:sz w:val="20"/>
          <w:szCs w:val="20"/>
        </w:rPr>
        <w:t>չափը</w:t>
      </w:r>
      <w:r w:rsidR="00AE3822" w:rsidRPr="00C22970">
        <w:rPr>
          <w:rFonts w:ascii="GHEA Grapalat" w:hAnsi="GHEA Grapalat" w:cs="Sylfaen"/>
          <w:b/>
          <w:sz w:val="20"/>
          <w:szCs w:val="20"/>
          <w:lang w:val="af-ZA"/>
        </w:rPr>
        <w:t xml:space="preserve"> </w:t>
      </w:r>
      <w:r w:rsidR="00AE3822" w:rsidRPr="00C22970">
        <w:rPr>
          <w:rFonts w:ascii="GHEA Grapalat" w:hAnsi="GHEA Grapalat" w:cs="Sylfaen"/>
          <w:b/>
          <w:sz w:val="20"/>
          <w:szCs w:val="20"/>
        </w:rPr>
        <w:t>հավասար</w:t>
      </w:r>
      <w:r w:rsidR="00AE3822" w:rsidRPr="00C22970">
        <w:rPr>
          <w:rFonts w:ascii="GHEA Grapalat" w:hAnsi="GHEA Grapalat" w:cs="Sylfaen"/>
          <w:b/>
          <w:sz w:val="20"/>
          <w:szCs w:val="20"/>
          <w:lang w:val="af-ZA"/>
        </w:rPr>
        <w:t xml:space="preserve"> </w:t>
      </w:r>
      <w:proofErr w:type="gramStart"/>
      <w:r w:rsidR="00AE3822" w:rsidRPr="00C22970">
        <w:rPr>
          <w:rFonts w:ascii="GHEA Grapalat" w:hAnsi="GHEA Grapalat" w:cs="Sylfaen"/>
          <w:b/>
          <w:sz w:val="20"/>
          <w:szCs w:val="20"/>
        </w:rPr>
        <w:t>է</w:t>
      </w:r>
      <w:r w:rsidR="00AE3822" w:rsidRPr="00C22970">
        <w:rPr>
          <w:rFonts w:ascii="GHEA Grapalat" w:hAnsi="GHEA Grapalat" w:cs="Sylfaen"/>
          <w:b/>
          <w:sz w:val="20"/>
          <w:szCs w:val="20"/>
          <w:lang w:val="af-ZA"/>
        </w:rPr>
        <w:t xml:space="preserve"> </w:t>
      </w:r>
      <w:r w:rsidR="00074278" w:rsidRPr="00C22970">
        <w:rPr>
          <w:rFonts w:ascii="GHEA Grapalat" w:hAnsi="GHEA Grapalat" w:cs="Sylfaen"/>
          <w:b/>
          <w:sz w:val="20"/>
          <w:szCs w:val="20"/>
          <w:lang w:val="hy-AM"/>
        </w:rPr>
        <w:t xml:space="preserve"> </w:t>
      </w:r>
      <w:r w:rsidR="00074278" w:rsidRPr="00C22970">
        <w:rPr>
          <w:rFonts w:ascii="GHEA Grapalat" w:hAnsi="GHEA Grapalat" w:cs="Sylfaen"/>
          <w:b/>
          <w:szCs w:val="20"/>
          <w:lang w:val="hy-AM"/>
        </w:rPr>
        <w:t>գնման</w:t>
      </w:r>
      <w:proofErr w:type="gramEnd"/>
      <w:r w:rsidR="00074278" w:rsidRPr="00C22970">
        <w:rPr>
          <w:rFonts w:ascii="GHEA Grapalat" w:hAnsi="GHEA Grapalat" w:cs="Sylfaen"/>
          <w:b/>
          <w:szCs w:val="20"/>
          <w:lang w:val="hy-AM"/>
        </w:rPr>
        <w:t xml:space="preserve"> գնի</w:t>
      </w:r>
      <w:r w:rsidR="00074278" w:rsidRPr="00C22970" w:rsidDel="00074278">
        <w:rPr>
          <w:rFonts w:ascii="GHEA Grapalat" w:hAnsi="GHEA Grapalat" w:cs="Sylfaen"/>
          <w:b/>
          <w:szCs w:val="20"/>
          <w:lang w:val="af-ZA"/>
        </w:rPr>
        <w:t xml:space="preserve"> </w:t>
      </w:r>
      <w:r w:rsidR="00AE3822" w:rsidRPr="00C22970">
        <w:rPr>
          <w:rFonts w:ascii="GHEA Grapalat" w:hAnsi="GHEA Grapalat" w:cs="Sylfaen"/>
          <w:b/>
          <w:szCs w:val="20"/>
        </w:rPr>
        <w:t>հինգ</w:t>
      </w:r>
      <w:r w:rsidR="00AE3822" w:rsidRPr="00C22970">
        <w:rPr>
          <w:rFonts w:ascii="GHEA Grapalat" w:hAnsi="GHEA Grapalat" w:cs="Sylfaen"/>
          <w:b/>
          <w:szCs w:val="20"/>
          <w:lang w:val="af-ZA"/>
        </w:rPr>
        <w:t xml:space="preserve"> </w:t>
      </w:r>
      <w:r w:rsidR="00AE3822" w:rsidRPr="00C22970">
        <w:rPr>
          <w:rFonts w:ascii="GHEA Grapalat" w:hAnsi="GHEA Grapalat" w:cs="Sylfaen"/>
          <w:b/>
          <w:sz w:val="20"/>
          <w:szCs w:val="20"/>
        </w:rPr>
        <w:t>տոկոսին</w:t>
      </w:r>
      <w:r w:rsidR="00903898" w:rsidRPr="00C22970">
        <w:rPr>
          <w:rFonts w:ascii="GHEA Grapalat" w:hAnsi="GHEA Grapalat" w:cs="Sylfaen"/>
          <w:b/>
          <w:sz w:val="20"/>
          <w:szCs w:val="20"/>
          <w:lang w:val="af-ZA"/>
        </w:rPr>
        <w:t>:</w:t>
      </w:r>
      <w:r w:rsidR="00AE3822" w:rsidRPr="00C22970">
        <w:rPr>
          <w:rFonts w:ascii="GHEA Grapalat" w:hAnsi="GHEA Grapalat" w:cs="Sylfaen"/>
          <w:b/>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C22970">
        <w:rPr>
          <w:rFonts w:ascii="GHEA Grapalat" w:hAnsi="GHEA Grapalat"/>
          <w:b/>
          <w:sz w:val="22"/>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r w:rsidRPr="00C22970">
        <w:rPr>
          <w:rFonts w:ascii="GHEA Grapalat" w:hAnsi="GHEA Grapalat"/>
          <w:b/>
          <w:sz w:val="20"/>
          <w:szCs w:val="20"/>
        </w:rPr>
        <w:t>Եթե</w:t>
      </w:r>
      <w:r w:rsidRPr="00C22970">
        <w:rPr>
          <w:rFonts w:ascii="GHEA Grapalat" w:hAnsi="GHEA Grapalat"/>
          <w:b/>
          <w:sz w:val="20"/>
          <w:szCs w:val="20"/>
          <w:lang w:val="af-ZA"/>
        </w:rPr>
        <w:t xml:space="preserve"> </w:t>
      </w:r>
      <w:r w:rsidRPr="00C22970">
        <w:rPr>
          <w:rFonts w:ascii="GHEA Grapalat" w:hAnsi="GHEA Grapalat"/>
          <w:b/>
          <w:sz w:val="20"/>
          <w:szCs w:val="20"/>
        </w:rPr>
        <w:t>գնման</w:t>
      </w:r>
      <w:r w:rsidRPr="00C22970">
        <w:rPr>
          <w:rFonts w:ascii="GHEA Grapalat" w:hAnsi="GHEA Grapalat"/>
          <w:b/>
          <w:sz w:val="20"/>
          <w:szCs w:val="20"/>
          <w:lang w:val="af-ZA"/>
        </w:rPr>
        <w:t xml:space="preserve"> </w:t>
      </w:r>
      <w:r w:rsidRPr="00C22970">
        <w:rPr>
          <w:rFonts w:ascii="GHEA Grapalat" w:hAnsi="GHEA Grapalat"/>
          <w:b/>
          <w:sz w:val="20"/>
          <w:szCs w:val="20"/>
        </w:rPr>
        <w:t>ընթացակարգը</w:t>
      </w:r>
      <w:r w:rsidRPr="00C22970">
        <w:rPr>
          <w:rFonts w:ascii="GHEA Grapalat" w:hAnsi="GHEA Grapalat"/>
          <w:b/>
          <w:sz w:val="20"/>
          <w:szCs w:val="20"/>
          <w:lang w:val="af-ZA"/>
        </w:rPr>
        <w:t xml:space="preserve"> </w:t>
      </w:r>
      <w:r w:rsidRPr="00C22970">
        <w:rPr>
          <w:rFonts w:ascii="GHEA Grapalat" w:hAnsi="GHEA Grapalat"/>
          <w:b/>
          <w:sz w:val="20"/>
          <w:szCs w:val="20"/>
        </w:rPr>
        <w:t>կազմակերպվում</w:t>
      </w:r>
      <w:r w:rsidRPr="00C22970">
        <w:rPr>
          <w:rFonts w:ascii="GHEA Grapalat" w:hAnsi="GHEA Grapalat"/>
          <w:b/>
          <w:sz w:val="20"/>
          <w:szCs w:val="20"/>
          <w:lang w:val="af-ZA"/>
        </w:rPr>
        <w:t xml:space="preserve"> </w:t>
      </w:r>
      <w:r w:rsidRPr="00C22970">
        <w:rPr>
          <w:rFonts w:ascii="GHEA Grapalat" w:hAnsi="GHEA Grapalat"/>
          <w:b/>
          <w:sz w:val="20"/>
          <w:szCs w:val="20"/>
        </w:rPr>
        <w:t>է</w:t>
      </w:r>
      <w:r w:rsidRPr="00C22970">
        <w:rPr>
          <w:rFonts w:ascii="GHEA Grapalat" w:hAnsi="GHEA Grapalat"/>
          <w:b/>
          <w:sz w:val="20"/>
          <w:szCs w:val="20"/>
          <w:lang w:val="af-ZA"/>
        </w:rPr>
        <w:t xml:space="preserve"> </w:t>
      </w:r>
      <w:r w:rsidRPr="00C22970">
        <w:rPr>
          <w:rFonts w:ascii="GHEA Grapalat" w:hAnsi="GHEA Grapalat"/>
          <w:b/>
          <w:sz w:val="20"/>
          <w:szCs w:val="20"/>
          <w:lang w:val="hy-AM"/>
        </w:rPr>
        <w:t>Օ</w:t>
      </w:r>
      <w:r w:rsidRPr="00C22970">
        <w:rPr>
          <w:rFonts w:ascii="GHEA Grapalat" w:hAnsi="GHEA Grapalat"/>
          <w:b/>
          <w:sz w:val="20"/>
          <w:szCs w:val="20"/>
        </w:rPr>
        <w:t>րենքի</w:t>
      </w:r>
      <w:r w:rsidRPr="00C22970">
        <w:rPr>
          <w:rFonts w:ascii="GHEA Grapalat" w:hAnsi="GHEA Grapalat"/>
          <w:b/>
          <w:sz w:val="20"/>
          <w:szCs w:val="20"/>
          <w:lang w:val="af-ZA"/>
        </w:rPr>
        <w:t xml:space="preserve"> 15-</w:t>
      </w:r>
      <w:r w:rsidRPr="00C22970">
        <w:rPr>
          <w:rFonts w:ascii="GHEA Grapalat" w:hAnsi="GHEA Grapalat"/>
          <w:b/>
          <w:sz w:val="20"/>
          <w:szCs w:val="20"/>
        </w:rPr>
        <w:t>րդ</w:t>
      </w:r>
      <w:r w:rsidRPr="00C22970">
        <w:rPr>
          <w:rFonts w:ascii="GHEA Grapalat" w:hAnsi="GHEA Grapalat"/>
          <w:b/>
          <w:sz w:val="20"/>
          <w:szCs w:val="20"/>
          <w:lang w:val="af-ZA"/>
        </w:rPr>
        <w:t xml:space="preserve"> </w:t>
      </w:r>
      <w:r w:rsidRPr="00C22970">
        <w:rPr>
          <w:rFonts w:ascii="GHEA Grapalat" w:hAnsi="GHEA Grapalat"/>
          <w:b/>
          <w:sz w:val="20"/>
          <w:szCs w:val="20"/>
        </w:rPr>
        <w:t>հոդվածի</w:t>
      </w:r>
      <w:r w:rsidRPr="00C22970">
        <w:rPr>
          <w:rFonts w:ascii="GHEA Grapalat" w:hAnsi="GHEA Grapalat"/>
          <w:b/>
          <w:sz w:val="20"/>
          <w:szCs w:val="20"/>
          <w:lang w:val="af-ZA"/>
        </w:rPr>
        <w:t xml:space="preserve"> 6-</w:t>
      </w:r>
      <w:r w:rsidRPr="00C22970">
        <w:rPr>
          <w:rFonts w:ascii="GHEA Grapalat" w:hAnsi="GHEA Grapalat"/>
          <w:b/>
          <w:sz w:val="20"/>
          <w:szCs w:val="20"/>
        </w:rPr>
        <w:t>րդ</w:t>
      </w:r>
      <w:r w:rsidRPr="00C22970">
        <w:rPr>
          <w:rFonts w:ascii="GHEA Grapalat" w:hAnsi="GHEA Grapalat"/>
          <w:b/>
          <w:sz w:val="20"/>
          <w:szCs w:val="20"/>
          <w:lang w:val="af-ZA"/>
        </w:rPr>
        <w:t xml:space="preserve"> </w:t>
      </w:r>
      <w:r w:rsidRPr="00C22970">
        <w:rPr>
          <w:rFonts w:ascii="GHEA Grapalat" w:hAnsi="GHEA Grapalat"/>
          <w:b/>
          <w:sz w:val="20"/>
          <w:szCs w:val="20"/>
        </w:rPr>
        <w:t>մասի</w:t>
      </w:r>
      <w:r w:rsidRPr="00C22970">
        <w:rPr>
          <w:rFonts w:ascii="GHEA Grapalat" w:hAnsi="GHEA Grapalat"/>
          <w:b/>
          <w:sz w:val="20"/>
          <w:szCs w:val="20"/>
          <w:lang w:val="af-ZA"/>
        </w:rPr>
        <w:t xml:space="preserve"> 2-</w:t>
      </w:r>
      <w:r w:rsidRPr="00C22970">
        <w:rPr>
          <w:rFonts w:ascii="GHEA Grapalat" w:hAnsi="GHEA Grapalat"/>
          <w:b/>
          <w:sz w:val="20"/>
          <w:szCs w:val="20"/>
        </w:rPr>
        <w:t>րդ</w:t>
      </w:r>
      <w:r w:rsidRPr="00C22970">
        <w:rPr>
          <w:rFonts w:ascii="GHEA Grapalat" w:hAnsi="GHEA Grapalat"/>
          <w:b/>
          <w:sz w:val="20"/>
          <w:szCs w:val="20"/>
          <w:lang w:val="af-ZA"/>
        </w:rPr>
        <w:t xml:space="preserve"> </w:t>
      </w:r>
      <w:r w:rsidRPr="00C22970">
        <w:rPr>
          <w:rFonts w:ascii="GHEA Grapalat" w:hAnsi="GHEA Grapalat"/>
          <w:b/>
          <w:sz w:val="20"/>
          <w:szCs w:val="20"/>
        </w:rPr>
        <w:t>կետի</w:t>
      </w:r>
      <w:r w:rsidRPr="00C22970">
        <w:rPr>
          <w:rFonts w:ascii="GHEA Grapalat" w:hAnsi="GHEA Grapalat"/>
          <w:b/>
          <w:sz w:val="20"/>
          <w:szCs w:val="20"/>
          <w:lang w:val="af-ZA"/>
        </w:rPr>
        <w:t xml:space="preserve"> </w:t>
      </w:r>
      <w:r w:rsidRPr="00C22970">
        <w:rPr>
          <w:rFonts w:ascii="GHEA Grapalat" w:hAnsi="GHEA Grapalat"/>
          <w:b/>
          <w:sz w:val="20"/>
          <w:szCs w:val="20"/>
        </w:rPr>
        <w:t>հիման</w:t>
      </w:r>
      <w:r w:rsidRPr="00C22970">
        <w:rPr>
          <w:rFonts w:ascii="GHEA Grapalat" w:hAnsi="GHEA Grapalat"/>
          <w:b/>
          <w:sz w:val="20"/>
          <w:szCs w:val="20"/>
          <w:lang w:val="af-ZA"/>
        </w:rPr>
        <w:t xml:space="preserve"> </w:t>
      </w:r>
      <w:r w:rsidRPr="00C22970">
        <w:rPr>
          <w:rFonts w:ascii="GHEA Grapalat" w:hAnsi="GHEA Grapalat"/>
          <w:b/>
          <w:sz w:val="20"/>
          <w:szCs w:val="20"/>
        </w:rPr>
        <w:t>վրա</w:t>
      </w:r>
      <w:r w:rsidRPr="00C22970">
        <w:rPr>
          <w:rFonts w:ascii="GHEA Grapalat" w:hAnsi="GHEA Grapalat"/>
          <w:b/>
          <w:sz w:val="20"/>
          <w:szCs w:val="20"/>
          <w:lang w:val="af-ZA"/>
        </w:rPr>
        <w:t xml:space="preserve">, </w:t>
      </w:r>
      <w:r w:rsidRPr="00C22970">
        <w:rPr>
          <w:rFonts w:ascii="GHEA Grapalat" w:hAnsi="GHEA Grapalat"/>
          <w:b/>
          <w:sz w:val="20"/>
          <w:szCs w:val="20"/>
        </w:rPr>
        <w:t>հայտի</w:t>
      </w:r>
      <w:r w:rsidRPr="00C22970">
        <w:rPr>
          <w:rFonts w:ascii="GHEA Grapalat" w:hAnsi="GHEA Grapalat"/>
          <w:b/>
          <w:sz w:val="20"/>
          <w:szCs w:val="20"/>
          <w:lang w:val="af-ZA"/>
        </w:rPr>
        <w:t xml:space="preserve"> </w:t>
      </w:r>
      <w:r w:rsidRPr="00C22970">
        <w:rPr>
          <w:rFonts w:ascii="GHEA Grapalat" w:hAnsi="GHEA Grapalat"/>
          <w:b/>
          <w:sz w:val="20"/>
          <w:szCs w:val="20"/>
        </w:rPr>
        <w:t>ապահովումը</w:t>
      </w:r>
      <w:r w:rsidRPr="00C22970">
        <w:rPr>
          <w:rFonts w:ascii="GHEA Grapalat" w:hAnsi="GHEA Grapalat"/>
          <w:b/>
          <w:sz w:val="20"/>
          <w:szCs w:val="20"/>
          <w:lang w:val="af-ZA"/>
        </w:rPr>
        <w:t xml:space="preserve"> </w:t>
      </w:r>
      <w:r w:rsidRPr="00C22970">
        <w:rPr>
          <w:rFonts w:ascii="GHEA Grapalat" w:hAnsi="GHEA Grapalat"/>
          <w:b/>
          <w:sz w:val="20"/>
          <w:szCs w:val="20"/>
        </w:rPr>
        <w:t>պայմանագիրը</w:t>
      </w:r>
      <w:r w:rsidRPr="00C22970">
        <w:rPr>
          <w:rFonts w:ascii="GHEA Grapalat" w:hAnsi="GHEA Grapalat"/>
          <w:b/>
          <w:sz w:val="20"/>
          <w:szCs w:val="20"/>
          <w:lang w:val="af-ZA"/>
        </w:rPr>
        <w:t xml:space="preserve"> </w:t>
      </w:r>
      <w:r w:rsidRPr="00C22970">
        <w:rPr>
          <w:rFonts w:ascii="GHEA Grapalat" w:hAnsi="GHEA Grapalat"/>
          <w:b/>
          <w:sz w:val="20"/>
          <w:szCs w:val="20"/>
        </w:rPr>
        <w:t>կնքած</w:t>
      </w:r>
      <w:r w:rsidRPr="00C22970">
        <w:rPr>
          <w:rFonts w:ascii="GHEA Grapalat" w:hAnsi="GHEA Grapalat"/>
          <w:b/>
          <w:sz w:val="20"/>
          <w:szCs w:val="20"/>
          <w:lang w:val="af-ZA"/>
        </w:rPr>
        <w:t xml:space="preserve"> </w:t>
      </w:r>
      <w:r w:rsidRPr="00C22970">
        <w:rPr>
          <w:rFonts w:ascii="GHEA Grapalat" w:hAnsi="GHEA Grapalat"/>
          <w:b/>
          <w:sz w:val="20"/>
          <w:szCs w:val="20"/>
        </w:rPr>
        <w:t>անձին</w:t>
      </w:r>
      <w:r w:rsidRPr="00C22970">
        <w:rPr>
          <w:rFonts w:ascii="GHEA Grapalat" w:hAnsi="GHEA Grapalat"/>
          <w:b/>
          <w:sz w:val="20"/>
          <w:szCs w:val="20"/>
          <w:lang w:val="af-ZA"/>
        </w:rPr>
        <w:t xml:space="preserve"> </w:t>
      </w:r>
      <w:r w:rsidRPr="00C22970">
        <w:rPr>
          <w:rFonts w:ascii="GHEA Grapalat" w:hAnsi="GHEA Grapalat"/>
          <w:b/>
          <w:sz w:val="20"/>
          <w:szCs w:val="20"/>
        </w:rPr>
        <w:t>վերադարձվում</w:t>
      </w:r>
      <w:r w:rsidRPr="00C22970">
        <w:rPr>
          <w:rFonts w:ascii="GHEA Grapalat" w:hAnsi="GHEA Grapalat"/>
          <w:b/>
          <w:sz w:val="20"/>
          <w:szCs w:val="20"/>
          <w:lang w:val="af-ZA"/>
        </w:rPr>
        <w:t xml:space="preserve"> </w:t>
      </w:r>
      <w:r w:rsidRPr="00C22970">
        <w:rPr>
          <w:rFonts w:ascii="GHEA Grapalat" w:hAnsi="GHEA Grapalat"/>
          <w:b/>
          <w:sz w:val="20"/>
          <w:szCs w:val="20"/>
        </w:rPr>
        <w:t>է</w:t>
      </w:r>
      <w:r w:rsidRPr="00C22970">
        <w:rPr>
          <w:rFonts w:ascii="GHEA Grapalat" w:hAnsi="GHEA Grapalat"/>
          <w:b/>
          <w:sz w:val="20"/>
          <w:szCs w:val="20"/>
          <w:lang w:val="af-ZA"/>
        </w:rPr>
        <w:t xml:space="preserve"> </w:t>
      </w:r>
      <w:r w:rsidRPr="00C22970">
        <w:rPr>
          <w:rFonts w:ascii="GHEA Grapalat" w:hAnsi="GHEA Grapalat"/>
          <w:b/>
          <w:sz w:val="20"/>
          <w:szCs w:val="20"/>
        </w:rPr>
        <w:t>ֆինանսական</w:t>
      </w:r>
      <w:r w:rsidRPr="00C22970">
        <w:rPr>
          <w:rFonts w:ascii="GHEA Grapalat" w:hAnsi="GHEA Grapalat"/>
          <w:b/>
          <w:sz w:val="20"/>
          <w:szCs w:val="20"/>
          <w:lang w:val="af-ZA"/>
        </w:rPr>
        <w:t xml:space="preserve"> </w:t>
      </w:r>
      <w:r w:rsidRPr="00C22970">
        <w:rPr>
          <w:rFonts w:ascii="GHEA Grapalat" w:hAnsi="GHEA Grapalat"/>
          <w:b/>
          <w:sz w:val="20"/>
          <w:szCs w:val="20"/>
        </w:rPr>
        <w:t>միջոցներ</w:t>
      </w:r>
      <w:r w:rsidRPr="00C22970">
        <w:rPr>
          <w:rFonts w:ascii="GHEA Grapalat" w:hAnsi="GHEA Grapalat"/>
          <w:b/>
          <w:sz w:val="20"/>
          <w:szCs w:val="20"/>
          <w:lang w:val="af-ZA"/>
        </w:rPr>
        <w:t xml:space="preserve"> </w:t>
      </w:r>
      <w:r w:rsidRPr="00C22970">
        <w:rPr>
          <w:rFonts w:ascii="GHEA Grapalat" w:hAnsi="GHEA Grapalat"/>
          <w:b/>
          <w:sz w:val="20"/>
          <w:szCs w:val="20"/>
        </w:rPr>
        <w:t>նախատեսված</w:t>
      </w:r>
      <w:r w:rsidRPr="00C22970">
        <w:rPr>
          <w:rFonts w:ascii="GHEA Grapalat" w:hAnsi="GHEA Grapalat"/>
          <w:b/>
          <w:sz w:val="20"/>
          <w:szCs w:val="20"/>
          <w:lang w:val="af-ZA"/>
        </w:rPr>
        <w:t xml:space="preserve"> </w:t>
      </w:r>
      <w:r w:rsidRPr="00C22970">
        <w:rPr>
          <w:rFonts w:ascii="GHEA Grapalat" w:hAnsi="GHEA Grapalat"/>
          <w:b/>
          <w:sz w:val="20"/>
          <w:szCs w:val="20"/>
        </w:rPr>
        <w:t>լինելու</w:t>
      </w:r>
      <w:r w:rsidRPr="00C22970">
        <w:rPr>
          <w:rFonts w:ascii="GHEA Grapalat" w:hAnsi="GHEA Grapalat"/>
          <w:b/>
          <w:sz w:val="20"/>
          <w:szCs w:val="20"/>
          <w:lang w:val="af-ZA"/>
        </w:rPr>
        <w:t xml:space="preserve"> </w:t>
      </w:r>
      <w:r w:rsidRPr="00C22970">
        <w:rPr>
          <w:rFonts w:ascii="GHEA Grapalat" w:hAnsi="GHEA Grapalat"/>
          <w:b/>
          <w:sz w:val="20"/>
          <w:szCs w:val="20"/>
        </w:rPr>
        <w:t>վերաբերյալ</w:t>
      </w:r>
      <w:r w:rsidRPr="00C22970">
        <w:rPr>
          <w:rFonts w:ascii="GHEA Grapalat" w:hAnsi="GHEA Grapalat"/>
          <w:b/>
          <w:sz w:val="20"/>
          <w:szCs w:val="20"/>
          <w:lang w:val="af-ZA"/>
        </w:rPr>
        <w:t xml:space="preserve"> </w:t>
      </w:r>
      <w:r w:rsidRPr="00C22970">
        <w:rPr>
          <w:rFonts w:ascii="GHEA Grapalat" w:hAnsi="GHEA Grapalat"/>
          <w:b/>
          <w:sz w:val="20"/>
          <w:szCs w:val="20"/>
        </w:rPr>
        <w:t>կողմերի</w:t>
      </w:r>
      <w:r w:rsidRPr="00C22970">
        <w:rPr>
          <w:rFonts w:ascii="GHEA Grapalat" w:hAnsi="GHEA Grapalat"/>
          <w:b/>
          <w:sz w:val="20"/>
          <w:szCs w:val="20"/>
          <w:lang w:val="af-ZA"/>
        </w:rPr>
        <w:t xml:space="preserve"> </w:t>
      </w:r>
      <w:r w:rsidRPr="00C22970">
        <w:rPr>
          <w:rFonts w:ascii="GHEA Grapalat" w:hAnsi="GHEA Grapalat"/>
          <w:b/>
          <w:sz w:val="20"/>
          <w:szCs w:val="20"/>
        </w:rPr>
        <w:t>միջև</w:t>
      </w:r>
      <w:r w:rsidRPr="00C22970">
        <w:rPr>
          <w:rFonts w:ascii="GHEA Grapalat" w:hAnsi="GHEA Grapalat"/>
          <w:b/>
          <w:sz w:val="20"/>
          <w:szCs w:val="20"/>
          <w:lang w:val="af-ZA"/>
        </w:rPr>
        <w:t xml:space="preserve"> </w:t>
      </w:r>
      <w:r w:rsidRPr="00C22970">
        <w:rPr>
          <w:rFonts w:ascii="GHEA Grapalat" w:hAnsi="GHEA Grapalat"/>
          <w:b/>
          <w:sz w:val="20"/>
          <w:szCs w:val="20"/>
        </w:rPr>
        <w:t>համաձայնագիրը</w:t>
      </w:r>
      <w:r w:rsidRPr="00C22970">
        <w:rPr>
          <w:rFonts w:ascii="GHEA Grapalat" w:hAnsi="GHEA Grapalat"/>
          <w:b/>
          <w:sz w:val="20"/>
          <w:szCs w:val="20"/>
          <w:lang w:val="af-ZA"/>
        </w:rPr>
        <w:t xml:space="preserve"> </w:t>
      </w:r>
      <w:r w:rsidRPr="00C22970">
        <w:rPr>
          <w:rFonts w:ascii="GHEA Grapalat" w:hAnsi="GHEA Grapalat"/>
          <w:b/>
          <w:sz w:val="20"/>
          <w:szCs w:val="20"/>
        </w:rPr>
        <w:t>կնքվելու</w:t>
      </w:r>
      <w:r w:rsidRPr="00C22970">
        <w:rPr>
          <w:rFonts w:ascii="GHEA Grapalat" w:hAnsi="GHEA Grapalat"/>
          <w:b/>
          <w:sz w:val="20"/>
          <w:szCs w:val="20"/>
          <w:lang w:val="af-ZA"/>
        </w:rPr>
        <w:t xml:space="preserve"> </w:t>
      </w:r>
      <w:r w:rsidRPr="00C22970">
        <w:rPr>
          <w:rFonts w:ascii="GHEA Grapalat" w:hAnsi="GHEA Grapalat"/>
          <w:b/>
          <w:sz w:val="20"/>
          <w:szCs w:val="20"/>
        </w:rPr>
        <w:t>օրվան</w:t>
      </w:r>
      <w:r w:rsidRPr="00C22970">
        <w:rPr>
          <w:rFonts w:ascii="GHEA Grapalat" w:hAnsi="GHEA Grapalat"/>
          <w:b/>
          <w:sz w:val="20"/>
          <w:szCs w:val="20"/>
          <w:lang w:val="af-ZA"/>
        </w:rPr>
        <w:t xml:space="preserve"> </w:t>
      </w:r>
      <w:r w:rsidRPr="00C22970">
        <w:rPr>
          <w:rFonts w:ascii="GHEA Grapalat" w:hAnsi="GHEA Grapalat"/>
          <w:b/>
          <w:sz w:val="20"/>
          <w:szCs w:val="20"/>
        </w:rPr>
        <w:t>հաջորդող</w:t>
      </w:r>
      <w:r w:rsidRPr="00C22970">
        <w:rPr>
          <w:rFonts w:ascii="GHEA Grapalat" w:hAnsi="GHEA Grapalat"/>
          <w:b/>
          <w:sz w:val="20"/>
          <w:szCs w:val="20"/>
          <w:lang w:val="af-ZA"/>
        </w:rPr>
        <w:t xml:space="preserve">  </w:t>
      </w:r>
      <w:r w:rsidRPr="00C22970">
        <w:rPr>
          <w:rFonts w:ascii="GHEA Grapalat" w:hAnsi="GHEA Grapalat"/>
          <w:b/>
          <w:sz w:val="20"/>
          <w:szCs w:val="20"/>
        </w:rPr>
        <w:t>հինգ</w:t>
      </w:r>
      <w:r w:rsidRPr="00C22970">
        <w:rPr>
          <w:rFonts w:ascii="GHEA Grapalat" w:hAnsi="GHEA Grapalat"/>
          <w:b/>
          <w:sz w:val="20"/>
          <w:szCs w:val="20"/>
          <w:lang w:val="af-ZA"/>
        </w:rPr>
        <w:t xml:space="preserve"> </w:t>
      </w:r>
      <w:r w:rsidRPr="00C22970">
        <w:rPr>
          <w:rFonts w:ascii="GHEA Grapalat" w:hAnsi="GHEA Grapalat"/>
          <w:b/>
          <w:sz w:val="20"/>
          <w:szCs w:val="20"/>
        </w:rPr>
        <w:t>աշխատանքային</w:t>
      </w:r>
      <w:r w:rsidRPr="00C22970">
        <w:rPr>
          <w:rFonts w:ascii="GHEA Grapalat" w:hAnsi="GHEA Grapalat"/>
          <w:b/>
          <w:sz w:val="20"/>
          <w:szCs w:val="20"/>
          <w:lang w:val="af-ZA"/>
        </w:rPr>
        <w:t xml:space="preserve"> </w:t>
      </w:r>
      <w:r w:rsidRPr="00C22970">
        <w:rPr>
          <w:rFonts w:ascii="GHEA Grapalat" w:hAnsi="GHEA Grapalat"/>
          <w:b/>
          <w:sz w:val="20"/>
          <w:szCs w:val="20"/>
        </w:rPr>
        <w:t>օրվա</w:t>
      </w:r>
      <w:r w:rsidRPr="00C22970">
        <w:rPr>
          <w:rFonts w:ascii="GHEA Grapalat" w:hAnsi="GHEA Grapalat"/>
          <w:b/>
          <w:sz w:val="20"/>
          <w:szCs w:val="20"/>
          <w:lang w:val="af-ZA"/>
        </w:rPr>
        <w:t xml:space="preserve"> </w:t>
      </w:r>
      <w:r w:rsidRPr="00C22970">
        <w:rPr>
          <w:rFonts w:ascii="GHEA Grapalat" w:hAnsi="GHEA Grapalat"/>
          <w:b/>
          <w:sz w:val="20"/>
          <w:szCs w:val="20"/>
        </w:rPr>
        <w:t>ընթացքում</w:t>
      </w:r>
      <w:r w:rsidRPr="00C22970">
        <w:rPr>
          <w:rFonts w:ascii="GHEA Grapalat" w:hAnsi="GHEA Grapalat"/>
          <w:b/>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lastRenderedPageBreak/>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sidR="004F5893">
        <w:rPr>
          <w:rStyle w:val="FootnoteReference"/>
          <w:rFonts w:ascii="GHEA Grapalat" w:hAnsi="GHEA Grapalat"/>
          <w:sz w:val="20"/>
          <w:szCs w:val="20"/>
          <w:lang w:val="hy-AM"/>
        </w:rPr>
        <w:footnoteReference w:id="7"/>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8"/>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64ADAB04"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C22970">
        <w:rPr>
          <w:rFonts w:ascii="GHEA Grapalat" w:hAnsi="GHEA Grapalat" w:cs="Sylfaen"/>
          <w:b/>
          <w:sz w:val="20"/>
          <w:lang w:val="ru-RU"/>
        </w:rPr>
        <w:t>Հայտի</w:t>
      </w:r>
      <w:r w:rsidR="00096865" w:rsidRPr="00C22970">
        <w:rPr>
          <w:rFonts w:ascii="GHEA Grapalat" w:hAnsi="GHEA Grapalat" w:cs="Sylfaen"/>
          <w:b/>
          <w:sz w:val="20"/>
          <w:lang w:val="af-ZA"/>
        </w:rPr>
        <w:t xml:space="preserve"> </w:t>
      </w:r>
      <w:r w:rsidR="00096865" w:rsidRPr="00C22970">
        <w:rPr>
          <w:rFonts w:ascii="GHEA Grapalat" w:hAnsi="GHEA Grapalat" w:cs="Sylfaen"/>
          <w:b/>
          <w:sz w:val="20"/>
          <w:lang w:val="ru-RU"/>
        </w:rPr>
        <w:t>ապահով</w:t>
      </w:r>
      <w:r w:rsidR="0093460D" w:rsidRPr="00C22970">
        <w:rPr>
          <w:rFonts w:ascii="GHEA Grapalat" w:hAnsi="GHEA Grapalat" w:cs="Sylfaen"/>
          <w:b/>
          <w:sz w:val="20"/>
        </w:rPr>
        <w:t>ումը</w:t>
      </w:r>
      <w:r w:rsidR="0093460D" w:rsidRPr="00C22970">
        <w:rPr>
          <w:rFonts w:ascii="GHEA Grapalat" w:hAnsi="GHEA Grapalat" w:cs="Sylfaen"/>
          <w:b/>
          <w:sz w:val="20"/>
          <w:lang w:val="af-ZA"/>
        </w:rPr>
        <w:t xml:space="preserve"> </w:t>
      </w:r>
      <w:r w:rsidR="00E43CEB" w:rsidRPr="00C22970">
        <w:rPr>
          <w:rFonts w:ascii="GHEA Grapalat" w:hAnsi="GHEA Grapalat" w:cs="Sylfaen"/>
          <w:b/>
          <w:sz w:val="20"/>
        </w:rPr>
        <w:t>պետք</w:t>
      </w:r>
      <w:r w:rsidR="00E43CEB" w:rsidRPr="00C22970">
        <w:rPr>
          <w:rFonts w:ascii="GHEA Grapalat" w:hAnsi="GHEA Grapalat" w:cs="Sylfaen"/>
          <w:b/>
          <w:sz w:val="20"/>
          <w:lang w:val="af-ZA"/>
        </w:rPr>
        <w:t xml:space="preserve"> </w:t>
      </w:r>
      <w:r w:rsidR="00E43CEB" w:rsidRPr="00C22970">
        <w:rPr>
          <w:rFonts w:ascii="GHEA Grapalat" w:hAnsi="GHEA Grapalat" w:cs="Sylfaen"/>
          <w:b/>
          <w:sz w:val="20"/>
        </w:rPr>
        <w:t>է</w:t>
      </w:r>
      <w:r w:rsidR="00E43CEB" w:rsidRPr="00C22970">
        <w:rPr>
          <w:rFonts w:ascii="GHEA Grapalat" w:hAnsi="GHEA Grapalat" w:cs="Sylfaen"/>
          <w:b/>
          <w:sz w:val="20"/>
          <w:lang w:val="af-ZA"/>
        </w:rPr>
        <w:t xml:space="preserve"> </w:t>
      </w:r>
      <w:r w:rsidR="00C23B1B" w:rsidRPr="00C22970">
        <w:rPr>
          <w:rFonts w:ascii="GHEA Grapalat" w:hAnsi="GHEA Grapalat" w:cs="Sylfaen"/>
          <w:b/>
          <w:sz w:val="20"/>
        </w:rPr>
        <w:t>վավեր</w:t>
      </w:r>
      <w:r w:rsidR="00C23B1B" w:rsidRPr="00C22970">
        <w:rPr>
          <w:rFonts w:ascii="GHEA Grapalat" w:hAnsi="GHEA Grapalat" w:cs="Sylfaen"/>
          <w:b/>
          <w:sz w:val="20"/>
          <w:lang w:val="af-ZA"/>
        </w:rPr>
        <w:t xml:space="preserve"> </w:t>
      </w:r>
      <w:r w:rsidR="00E43CEB" w:rsidRPr="00C22970">
        <w:rPr>
          <w:rFonts w:ascii="GHEA Grapalat" w:hAnsi="GHEA Grapalat" w:cs="Sylfaen"/>
          <w:b/>
          <w:sz w:val="20"/>
        </w:rPr>
        <w:t>լինի</w:t>
      </w:r>
      <w:r w:rsidR="00E43CEB" w:rsidRPr="00C22970">
        <w:rPr>
          <w:rFonts w:ascii="GHEA Grapalat" w:hAnsi="GHEA Grapalat" w:cs="Sylfaen"/>
          <w:b/>
          <w:sz w:val="20"/>
          <w:lang w:val="af-ZA"/>
        </w:rPr>
        <w:t xml:space="preserve"> </w:t>
      </w:r>
      <w:r w:rsidR="007D055C" w:rsidRPr="00C22970">
        <w:rPr>
          <w:rFonts w:ascii="GHEA Grapalat" w:hAnsi="GHEA Grapalat" w:cs="Sylfaen"/>
          <w:b/>
          <w:sz w:val="20"/>
          <w:lang w:val="af-ZA"/>
        </w:rPr>
        <w:t xml:space="preserve"> </w:t>
      </w:r>
      <w:r w:rsidR="007D055C" w:rsidRPr="00C22970">
        <w:rPr>
          <w:rFonts w:ascii="GHEA Grapalat" w:hAnsi="GHEA Grapalat" w:cs="Sylfaen"/>
          <w:b/>
          <w:sz w:val="20"/>
          <w:lang w:val="hy-AM"/>
        </w:rPr>
        <w:t xml:space="preserve">հայտերի ներկայացման վերջնաժամկետը լրանալու </w:t>
      </w:r>
      <w:r w:rsidR="00C813A9" w:rsidRPr="00C22970">
        <w:rPr>
          <w:rFonts w:ascii="GHEA Grapalat" w:hAnsi="GHEA Grapalat" w:cs="Sylfaen"/>
          <w:b/>
          <w:sz w:val="20"/>
        </w:rPr>
        <w:t>օրվանից</w:t>
      </w:r>
      <w:r w:rsidR="00C813A9" w:rsidRPr="00C22970">
        <w:rPr>
          <w:rFonts w:ascii="GHEA Grapalat" w:hAnsi="GHEA Grapalat" w:cs="Sylfaen"/>
          <w:b/>
          <w:sz w:val="20"/>
          <w:lang w:val="af-ZA"/>
        </w:rPr>
        <w:t xml:space="preserve"> </w:t>
      </w:r>
      <w:r w:rsidR="00C813A9" w:rsidRPr="00C22970">
        <w:rPr>
          <w:rFonts w:ascii="GHEA Grapalat" w:hAnsi="GHEA Grapalat" w:cs="Sylfaen"/>
          <w:b/>
          <w:sz w:val="20"/>
        </w:rPr>
        <w:t>հաշված</w:t>
      </w:r>
      <w:r w:rsidR="00C813A9" w:rsidRPr="00C22970">
        <w:rPr>
          <w:rFonts w:ascii="GHEA Grapalat" w:hAnsi="GHEA Grapalat" w:cs="Sylfaen"/>
          <w:b/>
          <w:sz w:val="20"/>
          <w:lang w:val="af-ZA"/>
        </w:rPr>
        <w:t xml:space="preserve"> </w:t>
      </w:r>
      <w:r w:rsidR="00C22970" w:rsidRPr="00C22970">
        <w:rPr>
          <w:rFonts w:ascii="GHEA Grapalat" w:hAnsi="GHEA Grapalat" w:cs="Sylfaen"/>
          <w:b/>
          <w:sz w:val="20"/>
          <w:lang w:val="af-ZA"/>
        </w:rPr>
        <w:t>120</w:t>
      </w:r>
      <w:r w:rsidR="00C22970" w:rsidRPr="00C22970">
        <w:rPr>
          <w:rFonts w:ascii="GHEA Grapalat" w:hAnsi="GHEA Grapalat" w:cs="Sylfaen"/>
          <w:b/>
          <w:sz w:val="20"/>
          <w:lang w:val="hy-AM"/>
        </w:rPr>
        <w:t xml:space="preserve"> </w:t>
      </w:r>
      <w:r w:rsidR="00C22970" w:rsidRPr="00C22970">
        <w:rPr>
          <w:rFonts w:ascii="GHEA Grapalat" w:hAnsi="GHEA Grapalat" w:cs="Sylfaen"/>
          <w:b/>
          <w:sz w:val="20"/>
          <w:lang w:val="af-ZA"/>
        </w:rPr>
        <w:t xml:space="preserve">(մեկ հարյուր քսան) </w:t>
      </w:r>
      <w:r w:rsidR="001A4EF7" w:rsidRPr="00C22970">
        <w:rPr>
          <w:rFonts w:ascii="GHEA Grapalat" w:hAnsi="GHEA Grapalat" w:cs="Sylfaen"/>
          <w:b/>
          <w:sz w:val="20"/>
        </w:rPr>
        <w:t>աշխատանքային</w:t>
      </w:r>
      <w:r w:rsidR="001A4EF7" w:rsidRPr="00C22970">
        <w:rPr>
          <w:rFonts w:ascii="GHEA Grapalat" w:hAnsi="GHEA Grapalat" w:cs="Sylfaen"/>
          <w:b/>
          <w:sz w:val="20"/>
          <w:lang w:val="af-ZA"/>
        </w:rPr>
        <w:t xml:space="preserve"> </w:t>
      </w:r>
      <w:r w:rsidR="001A4EF7" w:rsidRPr="00C22970">
        <w:rPr>
          <w:rFonts w:ascii="GHEA Grapalat" w:hAnsi="GHEA Grapalat" w:cs="Sylfaen"/>
          <w:b/>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9"/>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312CD25" w14:textId="200079DC" w:rsidR="0012128B" w:rsidRPr="005B02BB" w:rsidRDefault="00FD2748" w:rsidP="0012128B">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2128B" w:rsidRPr="00A0635B">
        <w:rPr>
          <w:rFonts w:ascii="GHEA Grapalat" w:hAnsi="GHEA Grapalat" w:cs="Sylfaen"/>
          <w:b/>
          <w:szCs w:val="24"/>
        </w:rPr>
        <w:t xml:space="preserve">« </w:t>
      </w:r>
      <w:r w:rsidR="0012128B">
        <w:rPr>
          <w:rFonts w:ascii="GHEA Grapalat" w:hAnsi="GHEA Grapalat" w:cs="Sylfaen"/>
          <w:b/>
          <w:szCs w:val="24"/>
        </w:rPr>
        <w:t>18</w:t>
      </w:r>
      <w:r w:rsidR="0012128B" w:rsidRPr="00A0635B">
        <w:rPr>
          <w:rFonts w:ascii="GHEA Grapalat" w:hAnsi="GHEA Grapalat" w:cs="Sylfaen"/>
          <w:b/>
          <w:szCs w:val="24"/>
        </w:rPr>
        <w:t xml:space="preserve"> »</w:t>
      </w:r>
      <w:r w:rsidR="0012128B" w:rsidRPr="00A0635B">
        <w:rPr>
          <w:rFonts w:ascii="GHEA Grapalat" w:hAnsi="GHEA Grapalat" w:cs="Sylfaen"/>
          <w:b/>
          <w:szCs w:val="24"/>
          <w:lang w:val="hy-AM"/>
        </w:rPr>
        <w:t>-</w:t>
      </w:r>
      <w:r w:rsidR="0012128B" w:rsidRPr="00A0635B">
        <w:rPr>
          <w:rFonts w:ascii="GHEA Grapalat" w:hAnsi="GHEA Grapalat" w:cs="Sylfaen"/>
          <w:b/>
          <w:szCs w:val="24"/>
          <w:lang w:val="ru-RU"/>
        </w:rPr>
        <w:t>րդ</w:t>
      </w:r>
      <w:r w:rsidR="0012128B" w:rsidRPr="00A0635B">
        <w:rPr>
          <w:rFonts w:ascii="GHEA Grapalat" w:hAnsi="GHEA Grapalat" w:cs="Sylfaen"/>
          <w:b/>
          <w:szCs w:val="24"/>
        </w:rPr>
        <w:t xml:space="preserve"> </w:t>
      </w:r>
      <w:r w:rsidR="0012128B" w:rsidRPr="00A0635B">
        <w:rPr>
          <w:rFonts w:ascii="GHEA Grapalat" w:hAnsi="GHEA Grapalat" w:cs="Sylfaen"/>
          <w:b/>
          <w:szCs w:val="24"/>
          <w:lang w:val="ru-RU"/>
        </w:rPr>
        <w:t>օրվա</w:t>
      </w:r>
      <w:r w:rsidR="0012128B" w:rsidRPr="00A0635B">
        <w:rPr>
          <w:rFonts w:ascii="GHEA Grapalat" w:hAnsi="GHEA Grapalat" w:cs="Sylfaen"/>
          <w:b/>
          <w:szCs w:val="24"/>
        </w:rPr>
        <w:t xml:space="preserve"> </w:t>
      </w:r>
      <w:r w:rsidR="0012128B" w:rsidRPr="00A0635B">
        <w:rPr>
          <w:rFonts w:ascii="GHEA Grapalat" w:hAnsi="GHEA Grapalat" w:cs="Sylfaen"/>
          <w:b/>
          <w:szCs w:val="24"/>
          <w:lang w:val="ru-RU"/>
        </w:rPr>
        <w:t>ժամը</w:t>
      </w:r>
      <w:r w:rsidR="0012128B" w:rsidRPr="00A0635B">
        <w:rPr>
          <w:rFonts w:ascii="GHEA Grapalat" w:hAnsi="GHEA Grapalat" w:cs="Sylfaen"/>
          <w:b/>
          <w:szCs w:val="24"/>
        </w:rPr>
        <w:t xml:space="preserve"> </w:t>
      </w:r>
      <w:r w:rsidR="0012128B" w:rsidRPr="00A0635B">
        <w:rPr>
          <w:rFonts w:ascii="GHEA Grapalat" w:hAnsi="GHEA Grapalat" w:cs="Sylfaen"/>
          <w:b/>
          <w:szCs w:val="24"/>
          <w:lang w:val="hy-AM"/>
        </w:rPr>
        <w:t>11։00</w:t>
      </w:r>
      <w:r w:rsidR="0012128B" w:rsidRPr="00A0635B">
        <w:rPr>
          <w:rFonts w:ascii="GHEA Grapalat" w:hAnsi="GHEA Grapalat" w:cs="Sylfaen"/>
          <w:b/>
          <w:szCs w:val="24"/>
        </w:rPr>
        <w:t>-</w:t>
      </w:r>
      <w:r w:rsidR="0012128B" w:rsidRPr="00A0635B">
        <w:rPr>
          <w:rFonts w:ascii="GHEA Grapalat" w:hAnsi="GHEA Grapalat" w:cs="Sylfaen"/>
          <w:b/>
          <w:szCs w:val="24"/>
          <w:lang w:val="hy-AM"/>
        </w:rPr>
        <w:t>ին։</w:t>
      </w:r>
      <w:r w:rsidR="0012128B" w:rsidRPr="005B02BB">
        <w:rPr>
          <w:rFonts w:ascii="GHEA Grapalat" w:hAnsi="GHEA Grapalat" w:cs="Sylfaen"/>
          <w:szCs w:val="24"/>
        </w:rPr>
        <w:t xml:space="preserve"> </w:t>
      </w:r>
    </w:p>
    <w:p w14:paraId="0ABBCB6C" w14:textId="70A989A7" w:rsidR="004348F9" w:rsidRPr="006D2E03" w:rsidRDefault="004348F9" w:rsidP="0012128B">
      <w:pPr>
        <w:pStyle w:val="BodyTextIndent2"/>
        <w:spacing w:line="240" w:lineRule="auto"/>
        <w:ind w:firstLine="567"/>
        <w:rPr>
          <w:rFonts w:ascii="GHEA Grapalat" w:hAnsi="GHEA Grapalat" w:cs="Sylfaen"/>
        </w:rPr>
      </w:pPr>
      <w:r w:rsidRPr="00357A61">
        <w:rPr>
          <w:rFonts w:ascii="GHEA Grapalat" w:hAnsi="GHEA Grapalat" w:cs="Sylfaen"/>
          <w:lang w:val="hy-AM"/>
        </w:rPr>
        <w:t>Հայտերի</w:t>
      </w:r>
      <w:r w:rsidRPr="006D2E03">
        <w:rPr>
          <w:rFonts w:ascii="GHEA Grapalat" w:hAnsi="GHEA Grapalat" w:cs="Sylfaen"/>
        </w:rPr>
        <w:t xml:space="preserve"> </w:t>
      </w:r>
      <w:r w:rsidRPr="00357A61">
        <w:rPr>
          <w:rFonts w:ascii="GHEA Grapalat" w:hAnsi="GHEA Grapalat" w:cs="Sylfaen"/>
          <w:lang w:val="hy-AM"/>
        </w:rPr>
        <w:t>բացման</w:t>
      </w:r>
      <w:r w:rsidRPr="006D2E03">
        <w:rPr>
          <w:rFonts w:ascii="GHEA Grapalat" w:hAnsi="GHEA Grapalat" w:cs="Sylfaen"/>
        </w:rPr>
        <w:t xml:space="preserve"> և գնահատման </w:t>
      </w:r>
      <w:r w:rsidRPr="00357A61">
        <w:rPr>
          <w:rFonts w:ascii="GHEA Grapalat" w:hAnsi="GHEA Grapalat" w:cs="Sylfaen"/>
          <w:lang w:val="hy-AM"/>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357A61">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357A61">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357A61">
        <w:rPr>
          <w:rFonts w:ascii="GHEA Grapalat" w:hAnsi="GHEA Grapalat" w:cs="Sylfaen"/>
          <w:sz w:val="20"/>
          <w:lang w:val="hy-AM"/>
        </w:rPr>
        <w:t>սույն</w:t>
      </w:r>
      <w:r w:rsidRPr="006D2E03">
        <w:rPr>
          <w:rFonts w:ascii="GHEA Grapalat" w:hAnsi="GHEA Grapalat" w:cs="Sylfaen"/>
          <w:sz w:val="20"/>
          <w:lang w:val="af-ZA"/>
        </w:rPr>
        <w:t xml:space="preserve"> </w:t>
      </w:r>
      <w:r w:rsidRPr="00357A61">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357A61">
        <w:rPr>
          <w:rFonts w:ascii="GHEA Grapalat" w:hAnsi="GHEA Grapalat" w:cs="Sylfaen"/>
          <w:sz w:val="20"/>
          <w:lang w:val="hy-AM"/>
        </w:rPr>
        <w:t>շրջանակում</w:t>
      </w:r>
      <w:r w:rsidRPr="006D2E03">
        <w:rPr>
          <w:rFonts w:ascii="GHEA Grapalat" w:hAnsi="GHEA Grapalat" w:cs="Sylfaen"/>
          <w:sz w:val="20"/>
          <w:lang w:val="af-ZA"/>
        </w:rPr>
        <w:t xml:space="preserve"> </w:t>
      </w:r>
      <w:r w:rsidRPr="00357A61">
        <w:rPr>
          <w:rFonts w:ascii="GHEA Grapalat" w:hAnsi="GHEA Grapalat" w:cs="Sylfaen"/>
          <w:sz w:val="20"/>
          <w:lang w:val="hy-AM"/>
        </w:rPr>
        <w:t>գնվելիք</w:t>
      </w:r>
      <w:r w:rsidRPr="006D2E03">
        <w:rPr>
          <w:rFonts w:ascii="GHEA Grapalat" w:hAnsi="GHEA Grapalat" w:cs="Sylfaen"/>
          <w:sz w:val="20"/>
          <w:lang w:val="af-ZA"/>
        </w:rPr>
        <w:t xml:space="preserve"> </w:t>
      </w:r>
      <w:r w:rsidRPr="00357A61">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357A61">
        <w:rPr>
          <w:rFonts w:ascii="GHEA Grapalat" w:hAnsi="GHEA Grapalat" w:cs="Sylfaen"/>
          <w:sz w:val="20"/>
          <w:lang w:val="hy-AM"/>
        </w:rPr>
        <w:t>ինչպես</w:t>
      </w:r>
      <w:r w:rsidRPr="006D2E03">
        <w:rPr>
          <w:rFonts w:ascii="GHEA Grapalat" w:hAnsi="GHEA Grapalat" w:cs="Sylfaen"/>
          <w:sz w:val="20"/>
          <w:lang w:val="af-ZA"/>
        </w:rPr>
        <w:t xml:space="preserve"> </w:t>
      </w:r>
      <w:r w:rsidRPr="00357A61">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C94E55" w:rsidRDefault="00745561" w:rsidP="00EF3662">
      <w:pPr>
        <w:ind w:firstLine="567"/>
        <w:jc w:val="both"/>
        <w:rPr>
          <w:rFonts w:ascii="GHEA Grapalat" w:hAnsi="GHEA Grapalat" w:cs="Sylfaen"/>
          <w:b/>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C94E55">
        <w:rPr>
          <w:rFonts w:ascii="GHEA Grapalat" w:hAnsi="GHEA Grapalat" w:cs="Sylfaen"/>
          <w:b/>
          <w:sz w:val="20"/>
        </w:rPr>
        <w:t>Ընդ</w:t>
      </w:r>
      <w:r w:rsidR="00B46279" w:rsidRPr="00C94E55">
        <w:rPr>
          <w:rFonts w:ascii="GHEA Grapalat" w:hAnsi="GHEA Grapalat" w:cs="Sylfaen"/>
          <w:b/>
          <w:sz w:val="20"/>
          <w:lang w:val="af-ZA"/>
        </w:rPr>
        <w:t xml:space="preserve"> որում հայտերի բացման </w:t>
      </w:r>
      <w:r w:rsidR="00F7009A" w:rsidRPr="00C94E55">
        <w:rPr>
          <w:rFonts w:ascii="GHEA Grapalat" w:hAnsi="GHEA Grapalat" w:cs="Sylfaen"/>
          <w:b/>
          <w:sz w:val="20"/>
          <w:lang w:val="af-ZA"/>
        </w:rPr>
        <w:t xml:space="preserve">և գնահատման </w:t>
      </w:r>
      <w:r w:rsidR="00B46279" w:rsidRPr="00C94E55">
        <w:rPr>
          <w:rFonts w:ascii="GHEA Grapalat" w:hAnsi="GHEA Grapalat" w:cs="Sylfaen"/>
          <w:b/>
          <w:sz w:val="20"/>
          <w:lang w:val="af-ZA"/>
        </w:rPr>
        <w:t xml:space="preserve">նիստում հանձնաժողովը մերժում է այն հայտերը, </w:t>
      </w:r>
      <w:r w:rsidR="00B46279" w:rsidRPr="00C94E55">
        <w:rPr>
          <w:rFonts w:ascii="GHEA Grapalat" w:hAnsi="GHEA Grapalat" w:cs="Sylfaen"/>
          <w:b/>
          <w:sz w:val="20"/>
        </w:rPr>
        <w:t>որոնցում</w:t>
      </w:r>
      <w:r w:rsidR="00B46279" w:rsidRPr="00C94E55">
        <w:rPr>
          <w:rFonts w:ascii="GHEA Grapalat" w:hAnsi="GHEA Grapalat" w:cs="Sylfaen"/>
          <w:b/>
          <w:sz w:val="20"/>
          <w:lang w:val="af-ZA"/>
        </w:rPr>
        <w:t xml:space="preserve"> </w:t>
      </w:r>
      <w:r w:rsidR="00ED6836" w:rsidRPr="00C94E55">
        <w:rPr>
          <w:rFonts w:ascii="GHEA Grapalat" w:hAnsi="GHEA Grapalat" w:cs="Sylfaen"/>
          <w:b/>
          <w:sz w:val="20"/>
        </w:rPr>
        <w:t>բացակայում</w:t>
      </w:r>
      <w:r w:rsidR="00ED6836" w:rsidRPr="00C94E55">
        <w:rPr>
          <w:rFonts w:ascii="GHEA Grapalat" w:hAnsi="GHEA Grapalat" w:cs="Sylfaen"/>
          <w:b/>
          <w:sz w:val="20"/>
          <w:lang w:val="af-ZA"/>
        </w:rPr>
        <w:t xml:space="preserve"> </w:t>
      </w:r>
      <w:r w:rsidR="00880C5E" w:rsidRPr="00C94E55">
        <w:rPr>
          <w:rFonts w:ascii="GHEA Grapalat" w:hAnsi="GHEA Grapalat" w:cs="Sylfaen"/>
          <w:b/>
          <w:sz w:val="20"/>
          <w:lang w:val="hy-AM"/>
        </w:rPr>
        <w:t>են</w:t>
      </w:r>
      <w:r w:rsidR="00763EF7" w:rsidRPr="00C94E55">
        <w:rPr>
          <w:rFonts w:ascii="GHEA Grapalat" w:hAnsi="GHEA Grapalat" w:cs="Sylfaen"/>
          <w:b/>
          <w:sz w:val="20"/>
          <w:lang w:val="af-ZA"/>
        </w:rPr>
        <w:t xml:space="preserve"> </w:t>
      </w:r>
      <w:r w:rsidR="00ED6836" w:rsidRPr="00C94E55">
        <w:rPr>
          <w:rFonts w:ascii="GHEA Grapalat" w:hAnsi="GHEA Grapalat" w:cs="Sylfaen"/>
          <w:b/>
          <w:sz w:val="20"/>
        </w:rPr>
        <w:t>գնային</w:t>
      </w:r>
      <w:r w:rsidR="00ED6836" w:rsidRPr="00C94E55">
        <w:rPr>
          <w:rFonts w:ascii="GHEA Grapalat" w:hAnsi="GHEA Grapalat" w:cs="Sylfaen"/>
          <w:b/>
          <w:sz w:val="20"/>
          <w:lang w:val="af-ZA"/>
        </w:rPr>
        <w:t xml:space="preserve"> </w:t>
      </w:r>
      <w:r w:rsidR="00ED6836" w:rsidRPr="00C94E55">
        <w:rPr>
          <w:rFonts w:ascii="GHEA Grapalat" w:hAnsi="GHEA Grapalat" w:cs="Sylfaen"/>
          <w:b/>
          <w:sz w:val="20"/>
        </w:rPr>
        <w:t>առաջարկ</w:t>
      </w:r>
      <w:r w:rsidR="00771A92" w:rsidRPr="00C94E55">
        <w:rPr>
          <w:rFonts w:ascii="GHEA Grapalat" w:hAnsi="GHEA Grapalat" w:cs="Sylfaen"/>
          <w:b/>
          <w:sz w:val="20"/>
        </w:rPr>
        <w:t>ներ</w:t>
      </w:r>
      <w:r w:rsidR="00ED6836" w:rsidRPr="00C94E55">
        <w:rPr>
          <w:rFonts w:ascii="GHEA Grapalat" w:hAnsi="GHEA Grapalat" w:cs="Sylfaen"/>
          <w:b/>
          <w:sz w:val="20"/>
        </w:rPr>
        <w:t>ը</w:t>
      </w:r>
      <w:r w:rsidR="00880C5E" w:rsidRPr="00C94E55">
        <w:rPr>
          <w:rFonts w:ascii="GHEA Grapalat" w:hAnsi="GHEA Grapalat" w:cs="Sylfaen"/>
          <w:b/>
          <w:sz w:val="20"/>
          <w:lang w:val="hy-AM"/>
        </w:rPr>
        <w:t xml:space="preserve"> և/կամ հայտի ապահովումը</w:t>
      </w:r>
      <w:r w:rsidR="00ED6836" w:rsidRPr="00C94E55">
        <w:rPr>
          <w:rFonts w:ascii="GHEA Grapalat" w:hAnsi="GHEA Grapalat" w:cs="Sylfaen"/>
          <w:b/>
          <w:sz w:val="20"/>
          <w:lang w:val="af-ZA"/>
        </w:rPr>
        <w:t xml:space="preserve"> </w:t>
      </w:r>
      <w:r w:rsidR="00ED6836" w:rsidRPr="00C94E55">
        <w:rPr>
          <w:rFonts w:ascii="GHEA Grapalat" w:hAnsi="GHEA Grapalat" w:cs="Sylfaen"/>
          <w:b/>
          <w:sz w:val="20"/>
        </w:rPr>
        <w:t>կամ</w:t>
      </w:r>
      <w:r w:rsidR="00ED6836" w:rsidRPr="00C94E55">
        <w:rPr>
          <w:rFonts w:ascii="GHEA Grapalat" w:hAnsi="GHEA Grapalat" w:cs="Sylfaen"/>
          <w:b/>
          <w:sz w:val="20"/>
          <w:lang w:val="af-ZA"/>
        </w:rPr>
        <w:t xml:space="preserve"> </w:t>
      </w:r>
      <w:r w:rsidR="00771A92" w:rsidRPr="00C94E55">
        <w:rPr>
          <w:rFonts w:ascii="GHEA Grapalat" w:hAnsi="GHEA Grapalat" w:cs="Sylfaen"/>
          <w:b/>
          <w:sz w:val="20"/>
          <w:lang w:val="af-ZA"/>
        </w:rPr>
        <w:t xml:space="preserve">դրանք </w:t>
      </w:r>
      <w:r w:rsidR="00ED6836" w:rsidRPr="00C94E55">
        <w:rPr>
          <w:rFonts w:ascii="GHEA Grapalat" w:hAnsi="GHEA Grapalat" w:cs="Sylfaen"/>
          <w:b/>
          <w:sz w:val="20"/>
        </w:rPr>
        <w:t>ներկայացված</w:t>
      </w:r>
      <w:r w:rsidR="00ED6836" w:rsidRPr="00C94E55">
        <w:rPr>
          <w:rFonts w:ascii="GHEA Grapalat" w:hAnsi="GHEA Grapalat" w:cs="Sylfaen"/>
          <w:b/>
          <w:sz w:val="20"/>
          <w:lang w:val="af-ZA"/>
        </w:rPr>
        <w:t xml:space="preserve"> </w:t>
      </w:r>
      <w:r w:rsidR="00ED6836" w:rsidRPr="00C94E55">
        <w:rPr>
          <w:rFonts w:ascii="GHEA Grapalat" w:hAnsi="GHEA Grapalat" w:cs="Sylfaen"/>
          <w:b/>
          <w:sz w:val="20"/>
        </w:rPr>
        <w:t>են</w:t>
      </w:r>
      <w:r w:rsidR="00B1695D" w:rsidRPr="00C94E55">
        <w:rPr>
          <w:rFonts w:ascii="GHEA Grapalat" w:hAnsi="GHEA Grapalat" w:cs="Sylfaen"/>
          <w:b/>
          <w:sz w:val="20"/>
          <w:lang w:val="af-ZA"/>
        </w:rPr>
        <w:t xml:space="preserve"> </w:t>
      </w:r>
      <w:r w:rsidR="00ED6836" w:rsidRPr="00C94E55">
        <w:rPr>
          <w:rFonts w:ascii="GHEA Grapalat" w:hAnsi="GHEA Grapalat" w:cs="Sylfaen"/>
          <w:b/>
          <w:sz w:val="20"/>
        </w:rPr>
        <w:t>հրավերի</w:t>
      </w:r>
      <w:r w:rsidR="00ED6836" w:rsidRPr="00C94E55">
        <w:rPr>
          <w:rFonts w:ascii="GHEA Grapalat" w:hAnsi="GHEA Grapalat" w:cs="Sylfaen"/>
          <w:b/>
          <w:sz w:val="20"/>
          <w:lang w:val="af-ZA"/>
        </w:rPr>
        <w:t xml:space="preserve"> </w:t>
      </w:r>
      <w:r w:rsidR="00ED6836" w:rsidRPr="00C94E55">
        <w:rPr>
          <w:rFonts w:ascii="GHEA Grapalat" w:hAnsi="GHEA Grapalat" w:cs="Sylfaen"/>
          <w:b/>
          <w:sz w:val="20"/>
        </w:rPr>
        <w:t>պահանջներին</w:t>
      </w:r>
      <w:r w:rsidR="00ED6836" w:rsidRPr="00C94E55">
        <w:rPr>
          <w:rFonts w:ascii="GHEA Grapalat" w:hAnsi="GHEA Grapalat" w:cs="Sylfaen"/>
          <w:b/>
          <w:sz w:val="20"/>
          <w:lang w:val="af-ZA"/>
        </w:rPr>
        <w:t xml:space="preserve"> </w:t>
      </w:r>
      <w:r w:rsidR="00ED6836" w:rsidRPr="00C94E55">
        <w:rPr>
          <w:rFonts w:ascii="GHEA Grapalat" w:hAnsi="GHEA Grapalat" w:cs="Sylfaen"/>
          <w:b/>
          <w:sz w:val="20"/>
        </w:rPr>
        <w:t>անհամապատասխան</w:t>
      </w:r>
      <w:r w:rsidR="004348F9" w:rsidRPr="00C94E55">
        <w:rPr>
          <w:rFonts w:ascii="GHEA Grapalat" w:hAnsi="GHEA Grapalat" w:cs="Sylfaen"/>
          <w:b/>
          <w:sz w:val="20"/>
          <w:lang w:val="af-ZA"/>
        </w:rPr>
        <w:t>:</w:t>
      </w:r>
    </w:p>
    <w:p w14:paraId="196F0FB3" w14:textId="77777777" w:rsidR="00B514E8" w:rsidRPr="004C7D95" w:rsidRDefault="00FD2748" w:rsidP="00EF3662">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4C7D95">
        <w:rPr>
          <w:rFonts w:ascii="GHEA Grapalat" w:hAnsi="GHEA Grapalat" w:cs="Sylfaen"/>
          <w:b/>
          <w:szCs w:val="24"/>
          <w:lang w:val="ru-RU"/>
        </w:rPr>
        <w:t>գնային</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առաջարկների</w:t>
      </w:r>
      <w:r w:rsidR="00B514E8" w:rsidRPr="004C7D95">
        <w:rPr>
          <w:rFonts w:ascii="GHEA Grapalat" w:hAnsi="GHEA Grapalat" w:cs="Sylfaen"/>
          <w:b/>
          <w:szCs w:val="24"/>
        </w:rPr>
        <w:t xml:space="preserve"> գնահատումը և </w:t>
      </w:r>
      <w:r w:rsidR="00B514E8" w:rsidRPr="004C7D95">
        <w:rPr>
          <w:rFonts w:ascii="GHEA Grapalat" w:hAnsi="GHEA Grapalat" w:cs="Sylfaen"/>
          <w:b/>
          <w:szCs w:val="24"/>
          <w:lang w:val="ru-RU"/>
        </w:rPr>
        <w:t>համեմատումն</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իրականացվում</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է</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առանց</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սույն</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հրավերի</w:t>
      </w:r>
      <w:r w:rsidR="00B514E8" w:rsidRPr="004C7D95">
        <w:rPr>
          <w:rFonts w:ascii="GHEA Grapalat" w:hAnsi="GHEA Grapalat" w:cs="Sylfaen"/>
          <w:b/>
          <w:szCs w:val="24"/>
        </w:rPr>
        <w:t xml:space="preserve"> </w:t>
      </w:r>
      <w:r w:rsidR="00AE4008" w:rsidRPr="004C7D95">
        <w:rPr>
          <w:rFonts w:ascii="GHEA Grapalat" w:hAnsi="GHEA Grapalat" w:cs="Sylfaen"/>
          <w:b/>
          <w:szCs w:val="24"/>
        </w:rPr>
        <w:t>1-ին</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մասի</w:t>
      </w:r>
      <w:r w:rsidR="00B514E8" w:rsidRPr="004C7D95">
        <w:rPr>
          <w:rFonts w:ascii="GHEA Grapalat" w:hAnsi="GHEA Grapalat" w:cs="Sylfaen"/>
          <w:b/>
          <w:szCs w:val="24"/>
        </w:rPr>
        <w:t xml:space="preserve"> </w:t>
      </w:r>
      <w:r w:rsidR="00AE4008" w:rsidRPr="004C7D95">
        <w:rPr>
          <w:rFonts w:ascii="GHEA Grapalat" w:hAnsi="GHEA Grapalat" w:cs="Sylfaen"/>
          <w:b/>
          <w:szCs w:val="24"/>
        </w:rPr>
        <w:t>5</w:t>
      </w:r>
      <w:r w:rsidR="00B514E8" w:rsidRPr="004C7D95">
        <w:rPr>
          <w:rFonts w:ascii="GHEA Grapalat" w:hAnsi="GHEA Grapalat" w:cs="Sylfaen"/>
          <w:b/>
          <w:szCs w:val="24"/>
        </w:rPr>
        <w:t>.2</w:t>
      </w:r>
      <w:r w:rsidR="00F20DA5" w:rsidRPr="004C7D95">
        <w:rPr>
          <w:rFonts w:ascii="GHEA Grapalat" w:hAnsi="GHEA Grapalat" w:cs="Sylfaen"/>
          <w:b/>
          <w:szCs w:val="24"/>
        </w:rPr>
        <w:t>-րդ</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կետում</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նշված</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հարկի</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գումարի</w:t>
      </w:r>
      <w:r w:rsidR="00B514E8" w:rsidRPr="004C7D95">
        <w:rPr>
          <w:rFonts w:ascii="GHEA Grapalat" w:hAnsi="GHEA Grapalat" w:cs="Sylfaen"/>
          <w:b/>
          <w:szCs w:val="24"/>
        </w:rPr>
        <w:t xml:space="preserve"> </w:t>
      </w:r>
      <w:r w:rsidR="00B514E8" w:rsidRPr="004C7D95">
        <w:rPr>
          <w:rFonts w:ascii="GHEA Grapalat" w:hAnsi="GHEA Grapalat" w:cs="Sylfaen"/>
          <w:b/>
          <w:szCs w:val="24"/>
          <w:lang w:val="ru-RU"/>
        </w:rPr>
        <w:t>հաշվարկման</w:t>
      </w:r>
      <w:r w:rsidR="00F61898" w:rsidRPr="004C7D95">
        <w:rPr>
          <w:rFonts w:ascii="GHEA Grapalat" w:hAnsi="GHEA Grapalat" w:cs="Sylfaen"/>
          <w:b/>
          <w:lang w:val="hy-AM"/>
        </w:rPr>
        <w:t>:</w:t>
      </w:r>
    </w:p>
    <w:p w14:paraId="54BA13F4" w14:textId="59BE9819"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94E55" w:rsidRPr="005B02BB">
        <w:rPr>
          <w:rFonts w:ascii="GHEA Grapalat" w:hAnsi="GHEA Grapalat" w:cs="Sylfaen"/>
          <w:b/>
          <w:i w:val="0"/>
          <w:szCs w:val="24"/>
          <w:lang w:val="af-ZA"/>
        </w:rPr>
        <w:t xml:space="preserve">ՀՀ կենտրոնական բանկի տվյալ օրվա  </w:t>
      </w:r>
      <w:r w:rsidR="00C94E55" w:rsidRPr="005B02BB">
        <w:rPr>
          <w:rFonts w:ascii="GHEA Grapalat" w:hAnsi="GHEA Grapalat" w:cs="Sylfaen"/>
          <w:b/>
          <w:i w:val="0"/>
          <w:szCs w:val="24"/>
          <w:lang w:val="ru-RU"/>
        </w:rPr>
        <w:t>փոխարժեքով։</w:t>
      </w:r>
      <w:r w:rsidR="00C94E55" w:rsidRPr="005B02BB">
        <w:rPr>
          <w:rFonts w:ascii="GHEA Grapalat" w:hAnsi="GHEA Grapalat" w:cs="Sylfaen"/>
          <w:b/>
          <w:i w:val="0"/>
          <w:szCs w:val="24"/>
          <w:lang w:val="af-ZA"/>
        </w:rPr>
        <w:t xml:space="preserve"> </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lastRenderedPageBreak/>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776CBC" w:rsidRDefault="00A150A9" w:rsidP="00EF3662">
      <w:pPr>
        <w:pStyle w:val="norm"/>
        <w:spacing w:line="240" w:lineRule="auto"/>
        <w:rPr>
          <w:rFonts w:ascii="GHEA Grapalat" w:hAnsi="GHEA Grapalat" w:cs="Sylfaen"/>
          <w:b/>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w:t>
      </w:r>
      <w:r w:rsidR="002B121D" w:rsidRPr="00776CBC">
        <w:rPr>
          <w:rFonts w:ascii="GHEA Grapalat" w:hAnsi="GHEA Grapalat"/>
          <w:b/>
          <w:sz w:val="20"/>
          <w:lang w:val="af-ZA" w:eastAsia="x-none"/>
        </w:rPr>
        <w:t xml:space="preserve">Եթե հայտերի </w:t>
      </w:r>
      <w:r w:rsidR="002B121D" w:rsidRPr="00776CBC">
        <w:rPr>
          <w:rFonts w:ascii="GHEA Grapalat" w:hAnsi="GHEA Grapalat" w:cs="Sylfaen"/>
          <w:b/>
          <w:sz w:val="20"/>
          <w:szCs w:val="24"/>
          <w:lang w:val="hy-AM" w:eastAsia="en-US"/>
        </w:rPr>
        <w:t>բացման</w:t>
      </w:r>
      <w:r w:rsidR="00DE1C00" w:rsidRPr="00776CBC">
        <w:rPr>
          <w:rFonts w:ascii="GHEA Grapalat" w:hAnsi="GHEA Grapalat" w:cs="Sylfaen"/>
          <w:b/>
          <w:sz w:val="20"/>
          <w:szCs w:val="24"/>
          <w:lang w:val="hy-AM" w:eastAsia="en-US"/>
        </w:rPr>
        <w:t xml:space="preserve"> և գնահատման</w:t>
      </w:r>
      <w:r w:rsidR="002B121D" w:rsidRPr="00776CBC">
        <w:rPr>
          <w:rFonts w:ascii="GHEA Grapalat" w:hAnsi="GHEA Grapalat" w:cs="Sylfaen"/>
          <w:b/>
          <w:sz w:val="20"/>
          <w:szCs w:val="24"/>
          <w:lang w:val="hy-AM" w:eastAsia="en-US"/>
        </w:rPr>
        <w:t xml:space="preserve"> նիստի ընթացքում իրականացված գնահատման արդյուն</w:t>
      </w:r>
      <w:r w:rsidR="002B121D" w:rsidRPr="00776CBC">
        <w:rPr>
          <w:rFonts w:ascii="GHEA Grapalat" w:hAnsi="GHEA Grapalat" w:cs="Sylfaen"/>
          <w:b/>
          <w:sz w:val="20"/>
          <w:szCs w:val="24"/>
          <w:lang w:val="hy-AM" w:eastAsia="en-US"/>
        </w:rPr>
        <w:softHyphen/>
        <w:t xml:space="preserve">քում </w:t>
      </w:r>
      <w:r w:rsidR="007210AC" w:rsidRPr="00776CBC">
        <w:rPr>
          <w:rFonts w:ascii="GHEA Grapalat" w:hAnsi="GHEA Grapalat" w:cs="Sylfaen"/>
          <w:b/>
          <w:sz w:val="20"/>
          <w:szCs w:val="24"/>
          <w:lang w:val="hy-AM" w:eastAsia="en-US"/>
        </w:rPr>
        <w:t>մ</w:t>
      </w:r>
      <w:r w:rsidR="00A24827" w:rsidRPr="00776CBC">
        <w:rPr>
          <w:rFonts w:ascii="GHEA Grapalat" w:hAnsi="GHEA Grapalat" w:cs="Sylfaen"/>
          <w:b/>
          <w:sz w:val="20"/>
          <w:szCs w:val="24"/>
          <w:lang w:val="hy-AM" w:eastAsia="en-US"/>
        </w:rPr>
        <w:t xml:space="preserve">ասնակցի </w:t>
      </w:r>
      <w:r w:rsidR="002B121D" w:rsidRPr="00776CBC">
        <w:rPr>
          <w:rFonts w:ascii="GHEA Grapalat" w:hAnsi="GHEA Grapalat" w:cs="Sylfaen"/>
          <w:b/>
          <w:sz w:val="20"/>
          <w:szCs w:val="24"/>
          <w:lang w:val="hy-AM" w:eastAsia="en-US"/>
        </w:rPr>
        <w:t>հայտում արձանագրվում են անհամապատասխանություններ՝ հրավերի պահանջների նկատմամբ</w:t>
      </w:r>
      <w:r w:rsidR="004348F9" w:rsidRPr="00776CBC">
        <w:rPr>
          <w:rFonts w:ascii="GHEA Grapalat" w:hAnsi="GHEA Grapalat" w:cs="Sylfaen"/>
          <w:b/>
          <w:sz w:val="20"/>
          <w:szCs w:val="24"/>
          <w:lang w:val="hy-AM" w:eastAsia="en-US"/>
        </w:rPr>
        <w:t>,</w:t>
      </w:r>
      <w:r w:rsidR="004762EE" w:rsidRPr="00776CBC">
        <w:rPr>
          <w:rFonts w:ascii="GHEA Grapalat" w:hAnsi="GHEA Grapalat" w:cs="Sylfaen"/>
          <w:b/>
          <w:sz w:val="20"/>
          <w:szCs w:val="24"/>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776CBC">
        <w:rPr>
          <w:rFonts w:ascii="GHEA Grapalat" w:hAnsi="GHEA Grapalat" w:cs="Sylfaen"/>
          <w:b/>
          <w:sz w:val="20"/>
          <w:szCs w:val="24"/>
          <w:lang w:val="hy-AM" w:eastAsia="en-US"/>
        </w:rPr>
        <w:t xml:space="preserve">ապա հանձնաժողովը մեկ աշխատանքային օրով կասեցնում է նիստը, իսկ հանձնաժողովի քարտուղարը նույն օրը դրա մասին </w:t>
      </w:r>
      <w:r w:rsidR="004348F9" w:rsidRPr="00776CBC">
        <w:rPr>
          <w:rFonts w:ascii="GHEA Grapalat" w:hAnsi="GHEA Grapalat" w:cs="Sylfaen"/>
          <w:b/>
          <w:sz w:val="20"/>
          <w:szCs w:val="24"/>
          <w:lang w:val="hy-AM" w:eastAsia="en-US"/>
        </w:rPr>
        <w:t xml:space="preserve">էլեկտրոնային եղանակով </w:t>
      </w:r>
      <w:r w:rsidR="002B121D" w:rsidRPr="00776CBC">
        <w:rPr>
          <w:rFonts w:ascii="GHEA Grapalat" w:hAnsi="GHEA Grapalat" w:cs="Sylfaen"/>
          <w:b/>
          <w:sz w:val="20"/>
          <w:szCs w:val="24"/>
          <w:lang w:val="hy-AM" w:eastAsia="en-US"/>
        </w:rPr>
        <w:t xml:space="preserve">տեղեկացնում է </w:t>
      </w:r>
      <w:r w:rsidR="007210AC" w:rsidRPr="00776CBC">
        <w:rPr>
          <w:rFonts w:ascii="GHEA Grapalat" w:hAnsi="GHEA Grapalat" w:cs="Sylfaen"/>
          <w:b/>
          <w:sz w:val="20"/>
          <w:szCs w:val="24"/>
          <w:lang w:val="hy-AM" w:eastAsia="en-US"/>
        </w:rPr>
        <w:t>մ</w:t>
      </w:r>
      <w:r w:rsidR="002B121D" w:rsidRPr="00776CBC">
        <w:rPr>
          <w:rFonts w:ascii="GHEA Grapalat" w:hAnsi="GHEA Grapalat" w:cs="Sylfaen"/>
          <w:b/>
          <w:sz w:val="20"/>
          <w:szCs w:val="24"/>
          <w:lang w:val="hy-AM" w:eastAsia="en-US"/>
        </w:rPr>
        <w:t>ասնակցին՝ առաջարկելով մինչև կասեցման ժամկետի ավարտը շտկել անհամապատասխանությունը:</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Pr="00776CBC" w:rsidRDefault="004762EE" w:rsidP="00051569">
      <w:pPr>
        <w:spacing w:after="160" w:line="276" w:lineRule="auto"/>
        <w:ind w:firstLine="375"/>
        <w:contextualSpacing/>
        <w:jc w:val="both"/>
        <w:rPr>
          <w:rFonts w:ascii="GHEA Grapalat" w:hAnsi="GHEA Grapalat"/>
          <w:b/>
          <w:sz w:val="20"/>
          <w:szCs w:val="20"/>
          <w:lang w:val="es-ES"/>
        </w:rPr>
      </w:pPr>
      <w:bookmarkStart w:id="8" w:name="_Hlk201942354"/>
      <w:r>
        <w:rPr>
          <w:rFonts w:ascii="GHEA Grapalat" w:hAnsi="GHEA Grapalat"/>
          <w:sz w:val="20"/>
          <w:szCs w:val="20"/>
          <w:lang w:val="es-ES"/>
        </w:rPr>
        <w:t xml:space="preserve">8.8.1 </w:t>
      </w:r>
      <w:r w:rsidRPr="00776CBC">
        <w:rPr>
          <w:rFonts w:ascii="GHEA Grapalat" w:hAnsi="GHEA Grapalat"/>
          <w:b/>
          <w:sz w:val="20"/>
          <w:szCs w:val="20"/>
          <w:lang w:val="es-ES"/>
        </w:rPr>
        <w:t xml:space="preserve">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491842" w:rsidRDefault="00F40755" w:rsidP="00EF3662">
      <w:pPr>
        <w:ind w:firstLine="375"/>
        <w:jc w:val="both"/>
        <w:rPr>
          <w:rFonts w:ascii="GHEA Grapalat" w:hAnsi="GHEA Grapalat" w:cs="Sylfaen"/>
          <w:b/>
          <w:sz w:val="20"/>
          <w:lang w:val="hy-AM"/>
        </w:rPr>
      </w:pPr>
      <w:r w:rsidRPr="00491842">
        <w:rPr>
          <w:rFonts w:ascii="GHEA Grapalat" w:hAnsi="GHEA Grapalat" w:cs="Sylfaen"/>
          <w:b/>
          <w:sz w:val="20"/>
          <w:lang w:val="ru-RU"/>
        </w:rPr>
        <w:lastRenderedPageBreak/>
        <w:t>Ընդ</w:t>
      </w:r>
      <w:r w:rsidRPr="00491842">
        <w:rPr>
          <w:rFonts w:ascii="GHEA Grapalat" w:hAnsi="GHEA Grapalat" w:cs="Sylfaen"/>
          <w:b/>
          <w:sz w:val="20"/>
          <w:lang w:val="af-ZA"/>
        </w:rPr>
        <w:t xml:space="preserve"> </w:t>
      </w:r>
      <w:r w:rsidRPr="00491842">
        <w:rPr>
          <w:rFonts w:ascii="GHEA Grapalat" w:hAnsi="GHEA Grapalat" w:cs="Sylfaen"/>
          <w:b/>
          <w:sz w:val="20"/>
          <w:lang w:val="ru-RU"/>
        </w:rPr>
        <w:t>որում</w:t>
      </w:r>
      <w:r w:rsidRPr="00491842">
        <w:rPr>
          <w:rFonts w:ascii="GHEA Grapalat" w:hAnsi="GHEA Grapalat" w:cs="Sylfaen"/>
          <w:b/>
          <w:sz w:val="20"/>
          <w:lang w:val="af-ZA"/>
        </w:rPr>
        <w:t xml:space="preserve"> </w:t>
      </w:r>
      <w:r w:rsidRPr="00491842">
        <w:rPr>
          <w:rFonts w:ascii="Calibri" w:hAnsi="Calibri" w:cs="Calibri"/>
          <w:b/>
          <w:sz w:val="20"/>
          <w:lang w:val="af-ZA"/>
        </w:rPr>
        <w:t> </w:t>
      </w:r>
      <w:r w:rsidRPr="00491842">
        <w:rPr>
          <w:rFonts w:ascii="GHEA Grapalat" w:hAnsi="GHEA Grapalat" w:cs="Sylfaen"/>
          <w:b/>
          <w:sz w:val="20"/>
          <w:lang w:val="ru-RU"/>
        </w:rPr>
        <w:t>սույն</w:t>
      </w:r>
      <w:r w:rsidRPr="00491842">
        <w:rPr>
          <w:rFonts w:ascii="GHEA Grapalat" w:hAnsi="GHEA Grapalat" w:cs="Sylfaen"/>
          <w:b/>
          <w:sz w:val="20"/>
          <w:lang w:val="af-ZA"/>
        </w:rPr>
        <w:t xml:space="preserve"> </w:t>
      </w:r>
      <w:r w:rsidRPr="00491842">
        <w:rPr>
          <w:rFonts w:ascii="GHEA Grapalat" w:hAnsi="GHEA Grapalat" w:cs="Sylfaen"/>
          <w:b/>
          <w:sz w:val="20"/>
          <w:lang w:val="ru-RU"/>
        </w:rPr>
        <w:t>կետում</w:t>
      </w:r>
      <w:r w:rsidRPr="00491842">
        <w:rPr>
          <w:rFonts w:ascii="GHEA Grapalat" w:hAnsi="GHEA Grapalat" w:cs="Sylfaen"/>
          <w:b/>
          <w:sz w:val="20"/>
          <w:lang w:val="af-ZA"/>
        </w:rPr>
        <w:t xml:space="preserve"> </w:t>
      </w:r>
      <w:r w:rsidRPr="00491842">
        <w:rPr>
          <w:rFonts w:ascii="GHEA Grapalat" w:hAnsi="GHEA Grapalat" w:cs="Sylfaen"/>
          <w:b/>
          <w:sz w:val="20"/>
          <w:lang w:val="ru-RU"/>
        </w:rPr>
        <w:t>նշված</w:t>
      </w:r>
      <w:r w:rsidRPr="00491842">
        <w:rPr>
          <w:rFonts w:ascii="GHEA Grapalat" w:hAnsi="GHEA Grapalat" w:cs="Sylfaen"/>
          <w:b/>
          <w:sz w:val="20"/>
          <w:lang w:val="af-ZA"/>
        </w:rPr>
        <w:t xml:space="preserve"> </w:t>
      </w:r>
      <w:r w:rsidRPr="00491842">
        <w:rPr>
          <w:rFonts w:ascii="GHEA Grapalat" w:hAnsi="GHEA Grapalat" w:cs="Sylfaen"/>
          <w:b/>
          <w:sz w:val="20"/>
          <w:lang w:val="ru-RU"/>
        </w:rPr>
        <w:t>որոշումը</w:t>
      </w:r>
      <w:r w:rsidRPr="00491842">
        <w:rPr>
          <w:rFonts w:ascii="GHEA Grapalat" w:hAnsi="GHEA Grapalat" w:cs="Sylfaen"/>
          <w:b/>
          <w:sz w:val="20"/>
          <w:lang w:val="af-ZA"/>
        </w:rPr>
        <w:t xml:space="preserve"> </w:t>
      </w:r>
      <w:r w:rsidRPr="00491842">
        <w:rPr>
          <w:rFonts w:ascii="GHEA Grapalat" w:hAnsi="GHEA Grapalat" w:cs="Sylfaen"/>
          <w:b/>
          <w:sz w:val="20"/>
          <w:lang w:val="ru-RU"/>
        </w:rPr>
        <w:t>պատվիրատուի</w:t>
      </w:r>
      <w:r w:rsidRPr="00491842">
        <w:rPr>
          <w:rFonts w:ascii="GHEA Grapalat" w:hAnsi="GHEA Grapalat" w:cs="Sylfaen"/>
          <w:b/>
          <w:sz w:val="20"/>
          <w:lang w:val="af-ZA"/>
        </w:rPr>
        <w:t xml:space="preserve"> </w:t>
      </w:r>
      <w:r w:rsidRPr="00491842">
        <w:rPr>
          <w:rFonts w:ascii="GHEA Grapalat" w:hAnsi="GHEA Grapalat" w:cs="Sylfaen"/>
          <w:b/>
          <w:sz w:val="20"/>
          <w:lang w:val="ru-RU"/>
        </w:rPr>
        <w:t>ղեկավարը</w:t>
      </w:r>
      <w:r w:rsidRPr="00491842">
        <w:rPr>
          <w:rFonts w:ascii="GHEA Grapalat" w:hAnsi="GHEA Grapalat" w:cs="Sylfaen"/>
          <w:b/>
          <w:sz w:val="20"/>
          <w:lang w:val="af-ZA"/>
        </w:rPr>
        <w:t xml:space="preserve"> </w:t>
      </w:r>
      <w:r w:rsidRPr="00491842">
        <w:rPr>
          <w:rFonts w:ascii="GHEA Grapalat" w:hAnsi="GHEA Grapalat" w:cs="Sylfaen"/>
          <w:b/>
          <w:sz w:val="20"/>
          <w:lang w:val="ru-RU"/>
        </w:rPr>
        <w:t>կայացնում</w:t>
      </w:r>
      <w:r w:rsidRPr="00491842">
        <w:rPr>
          <w:rFonts w:ascii="GHEA Grapalat" w:hAnsi="GHEA Grapalat" w:cs="Sylfaen"/>
          <w:b/>
          <w:sz w:val="20"/>
          <w:lang w:val="af-ZA"/>
        </w:rPr>
        <w:t xml:space="preserve"> </w:t>
      </w:r>
      <w:r w:rsidRPr="00491842">
        <w:rPr>
          <w:rFonts w:ascii="GHEA Grapalat" w:hAnsi="GHEA Grapalat" w:cs="Sylfaen"/>
          <w:b/>
          <w:sz w:val="20"/>
          <w:lang w:val="ru-RU"/>
        </w:rPr>
        <w:t>է</w:t>
      </w:r>
      <w:r w:rsidRPr="00491842">
        <w:rPr>
          <w:rFonts w:ascii="GHEA Grapalat" w:hAnsi="GHEA Grapalat" w:cs="Sylfaen"/>
          <w:b/>
          <w:sz w:val="20"/>
          <w:lang w:val="af-ZA"/>
        </w:rPr>
        <w:t xml:space="preserve"> </w:t>
      </w:r>
      <w:r w:rsidRPr="00491842">
        <w:rPr>
          <w:rFonts w:ascii="GHEA Grapalat" w:hAnsi="GHEA Grapalat" w:cs="Sylfaen"/>
          <w:b/>
          <w:sz w:val="20"/>
          <w:lang w:val="ru-RU"/>
        </w:rPr>
        <w:t>գնման</w:t>
      </w:r>
      <w:r w:rsidRPr="00491842">
        <w:rPr>
          <w:rFonts w:ascii="GHEA Grapalat" w:hAnsi="GHEA Grapalat" w:cs="Sylfaen"/>
          <w:b/>
          <w:sz w:val="20"/>
          <w:lang w:val="af-ZA"/>
        </w:rPr>
        <w:t xml:space="preserve"> </w:t>
      </w:r>
      <w:r w:rsidRPr="00491842">
        <w:rPr>
          <w:rFonts w:ascii="GHEA Grapalat" w:hAnsi="GHEA Grapalat" w:cs="Sylfaen"/>
          <w:b/>
          <w:sz w:val="20"/>
          <w:lang w:val="ru-RU"/>
        </w:rPr>
        <w:t>ընթացակարգը</w:t>
      </w:r>
      <w:r w:rsidRPr="00491842">
        <w:rPr>
          <w:rFonts w:ascii="GHEA Grapalat" w:hAnsi="GHEA Grapalat" w:cs="Sylfaen"/>
          <w:b/>
          <w:sz w:val="20"/>
          <w:lang w:val="af-ZA"/>
        </w:rPr>
        <w:t xml:space="preserve"> </w:t>
      </w:r>
      <w:r w:rsidRPr="00491842">
        <w:rPr>
          <w:rFonts w:ascii="GHEA Grapalat" w:hAnsi="GHEA Grapalat" w:cs="Sylfaen"/>
          <w:b/>
          <w:sz w:val="20"/>
          <w:lang w:val="ru-RU"/>
        </w:rPr>
        <w:t>չկայացած</w:t>
      </w:r>
      <w:r w:rsidRPr="00491842">
        <w:rPr>
          <w:rFonts w:ascii="GHEA Grapalat" w:hAnsi="GHEA Grapalat" w:cs="Sylfaen"/>
          <w:b/>
          <w:sz w:val="20"/>
          <w:lang w:val="af-ZA"/>
        </w:rPr>
        <w:t xml:space="preserve"> </w:t>
      </w:r>
      <w:r w:rsidRPr="00491842">
        <w:rPr>
          <w:rFonts w:ascii="GHEA Grapalat" w:hAnsi="GHEA Grapalat" w:cs="Sylfaen"/>
          <w:b/>
          <w:sz w:val="20"/>
          <w:lang w:val="ru-RU"/>
        </w:rPr>
        <w:t>հայտարարվելու</w:t>
      </w:r>
      <w:r w:rsidRPr="00491842">
        <w:rPr>
          <w:rFonts w:ascii="GHEA Grapalat" w:hAnsi="GHEA Grapalat" w:cs="Sylfaen"/>
          <w:b/>
          <w:sz w:val="20"/>
          <w:lang w:val="af-ZA"/>
        </w:rPr>
        <w:t xml:space="preserve"> </w:t>
      </w:r>
      <w:r w:rsidRPr="00491842">
        <w:rPr>
          <w:rFonts w:ascii="GHEA Grapalat" w:hAnsi="GHEA Grapalat" w:cs="Sylfaen"/>
          <w:b/>
          <w:sz w:val="20"/>
          <w:lang w:val="ru-RU"/>
        </w:rPr>
        <w:t>կամ</w:t>
      </w:r>
      <w:r w:rsidRPr="00491842">
        <w:rPr>
          <w:rFonts w:ascii="GHEA Grapalat" w:hAnsi="GHEA Grapalat" w:cs="Sylfaen"/>
          <w:b/>
          <w:sz w:val="20"/>
          <w:lang w:val="af-ZA"/>
        </w:rPr>
        <w:t xml:space="preserve"> </w:t>
      </w:r>
      <w:r w:rsidRPr="00491842">
        <w:rPr>
          <w:rFonts w:ascii="GHEA Grapalat" w:hAnsi="GHEA Grapalat" w:cs="Sylfaen"/>
          <w:b/>
          <w:sz w:val="20"/>
          <w:lang w:val="ru-RU"/>
        </w:rPr>
        <w:t>կնքված</w:t>
      </w:r>
      <w:r w:rsidRPr="00491842">
        <w:rPr>
          <w:rFonts w:ascii="GHEA Grapalat" w:hAnsi="GHEA Grapalat" w:cs="Sylfaen"/>
          <w:b/>
          <w:sz w:val="20"/>
          <w:lang w:val="af-ZA"/>
        </w:rPr>
        <w:t xml:space="preserve"> </w:t>
      </w:r>
      <w:r w:rsidRPr="00491842">
        <w:rPr>
          <w:rFonts w:ascii="GHEA Grapalat" w:hAnsi="GHEA Grapalat" w:cs="Sylfaen"/>
          <w:b/>
          <w:sz w:val="20"/>
          <w:lang w:val="ru-RU"/>
        </w:rPr>
        <w:t>պայմանագրի</w:t>
      </w:r>
      <w:r w:rsidRPr="00491842">
        <w:rPr>
          <w:rFonts w:ascii="GHEA Grapalat" w:hAnsi="GHEA Grapalat" w:cs="Sylfaen"/>
          <w:b/>
          <w:sz w:val="20"/>
          <w:lang w:val="af-ZA"/>
        </w:rPr>
        <w:t xml:space="preserve"> </w:t>
      </w:r>
      <w:r w:rsidRPr="00491842">
        <w:rPr>
          <w:rFonts w:ascii="GHEA Grapalat" w:hAnsi="GHEA Grapalat" w:cs="Sylfaen"/>
          <w:b/>
          <w:sz w:val="20"/>
          <w:lang w:val="ru-RU"/>
        </w:rPr>
        <w:t>վերաբերյալ</w:t>
      </w:r>
      <w:r w:rsidRPr="00491842">
        <w:rPr>
          <w:rFonts w:ascii="GHEA Grapalat" w:hAnsi="GHEA Grapalat" w:cs="Sylfaen"/>
          <w:b/>
          <w:sz w:val="20"/>
          <w:lang w:val="af-ZA"/>
        </w:rPr>
        <w:t xml:space="preserve"> </w:t>
      </w:r>
      <w:r w:rsidRPr="00491842">
        <w:rPr>
          <w:rFonts w:ascii="GHEA Grapalat" w:hAnsi="GHEA Grapalat" w:cs="Sylfaen"/>
          <w:b/>
          <w:sz w:val="20"/>
          <w:lang w:val="ru-RU"/>
        </w:rPr>
        <w:t>հայտարարությունը</w:t>
      </w:r>
      <w:r w:rsidRPr="00491842">
        <w:rPr>
          <w:rFonts w:ascii="GHEA Grapalat" w:hAnsi="GHEA Grapalat" w:cs="Sylfaen"/>
          <w:b/>
          <w:sz w:val="20"/>
          <w:lang w:val="af-ZA"/>
        </w:rPr>
        <w:t xml:space="preserve"> </w:t>
      </w:r>
      <w:r w:rsidRPr="00491842">
        <w:rPr>
          <w:rFonts w:ascii="GHEA Grapalat" w:hAnsi="GHEA Grapalat" w:cs="Sylfaen"/>
          <w:b/>
          <w:sz w:val="20"/>
          <w:lang w:val="ru-RU"/>
        </w:rPr>
        <w:t>հրապարակելու</w:t>
      </w:r>
      <w:r w:rsidRPr="00491842">
        <w:rPr>
          <w:rFonts w:ascii="GHEA Grapalat" w:hAnsi="GHEA Grapalat" w:cs="Sylfaen"/>
          <w:b/>
          <w:sz w:val="20"/>
          <w:lang w:val="af-ZA"/>
        </w:rPr>
        <w:t xml:space="preserve"> </w:t>
      </w:r>
      <w:r w:rsidRPr="00491842">
        <w:rPr>
          <w:rFonts w:ascii="GHEA Grapalat" w:hAnsi="GHEA Grapalat" w:cs="Sylfaen"/>
          <w:b/>
          <w:sz w:val="20"/>
          <w:lang w:val="ru-RU"/>
        </w:rPr>
        <w:t>կամ</w:t>
      </w:r>
      <w:r w:rsidRPr="00491842">
        <w:rPr>
          <w:rFonts w:ascii="GHEA Grapalat" w:hAnsi="GHEA Grapalat" w:cs="Sylfaen"/>
          <w:b/>
          <w:sz w:val="20"/>
          <w:lang w:val="af-ZA"/>
        </w:rPr>
        <w:t xml:space="preserve"> </w:t>
      </w:r>
      <w:r w:rsidRPr="00491842">
        <w:rPr>
          <w:rFonts w:ascii="GHEA Grapalat" w:hAnsi="GHEA Grapalat" w:cs="Sylfaen"/>
          <w:b/>
          <w:sz w:val="20"/>
          <w:lang w:val="ru-RU"/>
        </w:rPr>
        <w:t>պայմանագիրը</w:t>
      </w:r>
      <w:r w:rsidRPr="00491842">
        <w:rPr>
          <w:rFonts w:ascii="GHEA Grapalat" w:hAnsi="GHEA Grapalat" w:cs="Sylfaen"/>
          <w:b/>
          <w:sz w:val="20"/>
          <w:lang w:val="af-ZA"/>
        </w:rPr>
        <w:t xml:space="preserve"> </w:t>
      </w:r>
      <w:r w:rsidRPr="00491842">
        <w:rPr>
          <w:rFonts w:ascii="GHEA Grapalat" w:hAnsi="GHEA Grapalat" w:cs="Sylfaen"/>
          <w:b/>
          <w:sz w:val="20"/>
          <w:lang w:val="ru-RU"/>
        </w:rPr>
        <w:t>միակողմանի</w:t>
      </w:r>
      <w:r w:rsidRPr="00491842">
        <w:rPr>
          <w:rFonts w:ascii="GHEA Grapalat" w:hAnsi="GHEA Grapalat" w:cs="Sylfaen"/>
          <w:b/>
          <w:sz w:val="20"/>
          <w:lang w:val="af-ZA"/>
        </w:rPr>
        <w:t xml:space="preserve"> </w:t>
      </w:r>
      <w:r w:rsidRPr="00491842">
        <w:rPr>
          <w:rFonts w:ascii="GHEA Grapalat" w:hAnsi="GHEA Grapalat" w:cs="Sylfaen"/>
          <w:b/>
          <w:sz w:val="20"/>
          <w:lang w:val="ru-RU"/>
        </w:rPr>
        <w:t>լուծելու</w:t>
      </w:r>
      <w:r w:rsidRPr="00491842">
        <w:rPr>
          <w:rFonts w:ascii="GHEA Grapalat" w:hAnsi="GHEA Grapalat" w:cs="Sylfaen"/>
          <w:b/>
          <w:sz w:val="20"/>
          <w:lang w:val="af-ZA"/>
        </w:rPr>
        <w:t xml:space="preserve"> </w:t>
      </w:r>
      <w:r w:rsidRPr="00491842">
        <w:rPr>
          <w:rFonts w:ascii="GHEA Grapalat" w:hAnsi="GHEA Grapalat" w:cs="Sylfaen"/>
          <w:b/>
          <w:sz w:val="20"/>
          <w:lang w:val="ru-RU"/>
        </w:rPr>
        <w:t>մասին</w:t>
      </w:r>
      <w:r w:rsidRPr="00491842">
        <w:rPr>
          <w:rFonts w:ascii="GHEA Grapalat" w:hAnsi="GHEA Grapalat" w:cs="Sylfaen"/>
          <w:b/>
          <w:sz w:val="20"/>
          <w:lang w:val="af-ZA"/>
        </w:rPr>
        <w:t xml:space="preserve"> </w:t>
      </w:r>
      <w:r w:rsidRPr="00491842">
        <w:rPr>
          <w:rFonts w:ascii="GHEA Grapalat" w:hAnsi="GHEA Grapalat" w:cs="Sylfaen"/>
          <w:b/>
          <w:sz w:val="20"/>
          <w:lang w:val="ru-RU"/>
        </w:rPr>
        <w:t>հայտարարությունը</w:t>
      </w:r>
      <w:r w:rsidR="00DB4EFF" w:rsidRPr="00491842">
        <w:rPr>
          <w:rFonts w:ascii="GHEA Grapalat" w:hAnsi="GHEA Grapalat" w:cs="Sylfaen"/>
          <w:b/>
          <w:sz w:val="20"/>
          <w:lang w:val="hy-AM"/>
        </w:rPr>
        <w:t xml:space="preserve"> </w:t>
      </w:r>
      <w:r w:rsidR="00DB4EFF" w:rsidRPr="00491842">
        <w:rPr>
          <w:rFonts w:ascii="GHEA Grapalat" w:hAnsi="GHEA Grapalat" w:cs="Sylfaen"/>
          <w:b/>
          <w:sz w:val="20"/>
          <w:lang w:val="af-ZA"/>
        </w:rPr>
        <w:t>(</w:t>
      </w:r>
      <w:r w:rsidR="00DB4EFF" w:rsidRPr="00491842">
        <w:rPr>
          <w:rFonts w:ascii="GHEA Grapalat" w:hAnsi="GHEA Grapalat" w:cs="Sylfaen"/>
          <w:b/>
          <w:sz w:val="20"/>
          <w:lang w:val="hy-AM"/>
        </w:rPr>
        <w:t>ծանուցումը</w:t>
      </w:r>
      <w:r w:rsidR="00DB4EFF" w:rsidRPr="00491842">
        <w:rPr>
          <w:rFonts w:ascii="GHEA Grapalat" w:hAnsi="GHEA Grapalat" w:cs="Sylfaen"/>
          <w:b/>
          <w:sz w:val="20"/>
          <w:lang w:val="af-ZA"/>
        </w:rPr>
        <w:t xml:space="preserve">) </w:t>
      </w:r>
      <w:r w:rsidRPr="00491842">
        <w:rPr>
          <w:rFonts w:ascii="GHEA Grapalat" w:hAnsi="GHEA Grapalat" w:cs="Sylfaen"/>
          <w:b/>
          <w:sz w:val="20"/>
          <w:lang w:val="af-ZA"/>
        </w:rPr>
        <w:t xml:space="preserve"> </w:t>
      </w:r>
      <w:r w:rsidRPr="00491842">
        <w:rPr>
          <w:rFonts w:ascii="GHEA Grapalat" w:hAnsi="GHEA Grapalat" w:cs="Sylfaen"/>
          <w:b/>
          <w:sz w:val="20"/>
          <w:lang w:val="ru-RU"/>
        </w:rPr>
        <w:t>հրապարակելու</w:t>
      </w:r>
      <w:r w:rsidRPr="00491842">
        <w:rPr>
          <w:rFonts w:ascii="GHEA Grapalat" w:hAnsi="GHEA Grapalat" w:cs="Sylfaen"/>
          <w:b/>
          <w:sz w:val="20"/>
          <w:lang w:val="af-ZA"/>
        </w:rPr>
        <w:t xml:space="preserve"> </w:t>
      </w:r>
      <w:r w:rsidRPr="00491842">
        <w:rPr>
          <w:rFonts w:ascii="GHEA Grapalat" w:hAnsi="GHEA Grapalat" w:cs="Sylfaen"/>
          <w:b/>
          <w:sz w:val="20"/>
          <w:lang w:val="ru-RU"/>
        </w:rPr>
        <w:t>օրվան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տասն</w:t>
      </w:r>
      <w:r w:rsidR="00DB4EFF" w:rsidRPr="00491842">
        <w:rPr>
          <w:rFonts w:ascii="GHEA Grapalat" w:hAnsi="GHEA Grapalat" w:cs="Sylfaen"/>
          <w:b/>
          <w:sz w:val="20"/>
          <w:lang w:val="hy-AM"/>
        </w:rPr>
        <w:t>երորդ օրը</w:t>
      </w:r>
      <w:r w:rsidRPr="00491842">
        <w:rPr>
          <w:rFonts w:ascii="GHEA Grapalat" w:hAnsi="GHEA Grapalat" w:cs="Sylfaen"/>
          <w:b/>
          <w:sz w:val="20"/>
          <w:lang w:val="af-ZA"/>
        </w:rPr>
        <w:t xml:space="preserve">: </w:t>
      </w:r>
      <w:r w:rsidRPr="00491842">
        <w:rPr>
          <w:rFonts w:ascii="GHEA Grapalat" w:hAnsi="GHEA Grapalat" w:cs="Sylfaen"/>
          <w:b/>
          <w:sz w:val="20"/>
          <w:lang w:val="ru-RU"/>
        </w:rPr>
        <w:t>Որոշումը</w:t>
      </w:r>
      <w:r w:rsidRPr="00491842">
        <w:rPr>
          <w:rFonts w:ascii="GHEA Grapalat" w:hAnsi="GHEA Grapalat" w:cs="Sylfaen"/>
          <w:b/>
          <w:sz w:val="20"/>
          <w:lang w:val="af-ZA"/>
        </w:rPr>
        <w:t xml:space="preserve"> </w:t>
      </w:r>
      <w:r w:rsidRPr="00491842">
        <w:rPr>
          <w:rFonts w:ascii="GHEA Grapalat" w:hAnsi="GHEA Grapalat" w:cs="Sylfaen"/>
          <w:b/>
          <w:sz w:val="20"/>
          <w:lang w:val="ru-RU"/>
        </w:rPr>
        <w:t>կայացվելուն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օրը</w:t>
      </w:r>
      <w:r w:rsidRPr="00491842">
        <w:rPr>
          <w:rFonts w:ascii="GHEA Grapalat" w:hAnsi="GHEA Grapalat" w:cs="Sylfaen"/>
          <w:b/>
          <w:sz w:val="20"/>
          <w:lang w:val="af-ZA"/>
        </w:rPr>
        <w:t xml:space="preserve"> </w:t>
      </w:r>
      <w:r w:rsidRPr="00491842">
        <w:rPr>
          <w:rFonts w:ascii="GHEA Grapalat" w:hAnsi="GHEA Grapalat" w:cs="Sylfaen"/>
          <w:b/>
          <w:sz w:val="20"/>
          <w:lang w:val="ru-RU"/>
        </w:rPr>
        <w:t>այն</w:t>
      </w:r>
      <w:r w:rsidRPr="00491842">
        <w:rPr>
          <w:rFonts w:ascii="GHEA Grapalat" w:hAnsi="GHEA Grapalat" w:cs="Sylfaen"/>
          <w:b/>
          <w:sz w:val="20"/>
          <w:lang w:val="af-ZA"/>
        </w:rPr>
        <w:t xml:space="preserve"> գրավոր </w:t>
      </w:r>
      <w:r w:rsidRPr="00491842">
        <w:rPr>
          <w:rFonts w:ascii="GHEA Grapalat" w:hAnsi="GHEA Grapalat" w:cs="Sylfaen"/>
          <w:b/>
          <w:sz w:val="20"/>
          <w:lang w:val="ru-RU"/>
        </w:rPr>
        <w:t>տրամադրվում</w:t>
      </w:r>
      <w:r w:rsidRPr="00491842">
        <w:rPr>
          <w:rFonts w:ascii="GHEA Grapalat" w:hAnsi="GHEA Grapalat" w:cs="Sylfaen"/>
          <w:b/>
          <w:sz w:val="20"/>
          <w:lang w:val="af-ZA"/>
        </w:rPr>
        <w:t xml:space="preserve"> </w:t>
      </w:r>
      <w:r w:rsidRPr="00491842">
        <w:rPr>
          <w:rFonts w:ascii="GHEA Grapalat" w:hAnsi="GHEA Grapalat" w:cs="Sylfaen"/>
          <w:b/>
          <w:sz w:val="20"/>
          <w:lang w:val="ru-RU"/>
        </w:rPr>
        <w:t>է</w:t>
      </w:r>
      <w:r w:rsidRPr="00491842">
        <w:rPr>
          <w:rFonts w:ascii="GHEA Grapalat" w:hAnsi="GHEA Grapalat" w:cs="Sylfaen"/>
          <w:b/>
          <w:sz w:val="20"/>
          <w:lang w:val="af-ZA"/>
        </w:rPr>
        <w:t xml:space="preserve"> </w:t>
      </w:r>
      <w:r w:rsidRPr="00491842">
        <w:rPr>
          <w:rFonts w:ascii="GHEA Grapalat" w:hAnsi="GHEA Grapalat" w:cs="Sylfaen"/>
          <w:b/>
          <w:sz w:val="20"/>
          <w:lang w:val="ru-RU"/>
        </w:rPr>
        <w:t>լիազորված</w:t>
      </w:r>
      <w:r w:rsidRPr="00491842">
        <w:rPr>
          <w:rFonts w:ascii="GHEA Grapalat" w:hAnsi="GHEA Grapalat" w:cs="Sylfaen"/>
          <w:b/>
          <w:sz w:val="20"/>
          <w:lang w:val="af-ZA"/>
        </w:rPr>
        <w:t xml:space="preserve"> </w:t>
      </w:r>
      <w:r w:rsidRPr="00491842">
        <w:rPr>
          <w:rFonts w:ascii="GHEA Grapalat" w:hAnsi="GHEA Grapalat" w:cs="Sylfaen"/>
          <w:b/>
          <w:sz w:val="20"/>
          <w:lang w:val="ru-RU"/>
        </w:rPr>
        <w:t>մարմնին</w:t>
      </w:r>
      <w:r w:rsidRPr="00491842">
        <w:rPr>
          <w:rFonts w:ascii="GHEA Grapalat" w:hAnsi="GHEA Grapalat" w:cs="Sylfaen"/>
          <w:b/>
          <w:sz w:val="20"/>
          <w:lang w:val="af-ZA"/>
        </w:rPr>
        <w:t xml:space="preserve"> </w:t>
      </w:r>
      <w:r w:rsidRPr="00491842">
        <w:rPr>
          <w:rFonts w:ascii="GHEA Grapalat" w:hAnsi="GHEA Grapalat" w:cs="Sylfaen"/>
          <w:b/>
          <w:sz w:val="20"/>
          <w:lang w:val="ru-RU"/>
        </w:rPr>
        <w:t>և</w:t>
      </w:r>
      <w:r w:rsidRPr="00491842">
        <w:rPr>
          <w:rFonts w:ascii="GHEA Grapalat" w:hAnsi="GHEA Grapalat" w:cs="Sylfaen"/>
          <w:b/>
          <w:sz w:val="20"/>
          <w:lang w:val="af-ZA"/>
        </w:rPr>
        <w:t xml:space="preserve"> </w:t>
      </w:r>
      <w:r w:rsidRPr="00491842">
        <w:rPr>
          <w:rFonts w:ascii="GHEA Grapalat" w:hAnsi="GHEA Grapalat" w:cs="Sylfaen"/>
          <w:b/>
          <w:sz w:val="20"/>
          <w:lang w:val="ru-RU"/>
        </w:rPr>
        <w:t>մասնակցին</w:t>
      </w:r>
      <w:r w:rsidRPr="00491842">
        <w:rPr>
          <w:rFonts w:ascii="GHEA Grapalat" w:hAnsi="GHEA Grapalat" w:cs="Sylfaen"/>
          <w:b/>
          <w:sz w:val="20"/>
          <w:lang w:val="af-ZA"/>
        </w:rPr>
        <w:t xml:space="preserve">: </w:t>
      </w:r>
      <w:r w:rsidRPr="00491842">
        <w:rPr>
          <w:rFonts w:ascii="GHEA Grapalat" w:hAnsi="GHEA Grapalat" w:cs="Sylfaen"/>
          <w:b/>
          <w:sz w:val="20"/>
          <w:lang w:val="ru-RU"/>
        </w:rPr>
        <w:t>Լիազորված</w:t>
      </w:r>
      <w:r w:rsidRPr="00491842">
        <w:rPr>
          <w:rFonts w:ascii="GHEA Grapalat" w:hAnsi="GHEA Grapalat" w:cs="Sylfaen"/>
          <w:b/>
          <w:sz w:val="20"/>
          <w:lang w:val="af-ZA"/>
        </w:rPr>
        <w:t xml:space="preserve"> </w:t>
      </w:r>
      <w:r w:rsidRPr="00491842">
        <w:rPr>
          <w:rFonts w:ascii="GHEA Grapalat" w:hAnsi="GHEA Grapalat" w:cs="Sylfaen"/>
          <w:b/>
          <w:sz w:val="20"/>
          <w:lang w:val="ru-RU"/>
        </w:rPr>
        <w:t>մարմինը</w:t>
      </w:r>
      <w:r w:rsidRPr="00491842">
        <w:rPr>
          <w:rFonts w:ascii="GHEA Grapalat" w:hAnsi="GHEA Grapalat" w:cs="Sylfaen"/>
          <w:b/>
          <w:sz w:val="20"/>
          <w:lang w:val="af-ZA"/>
        </w:rPr>
        <w:t xml:space="preserve"> </w:t>
      </w:r>
      <w:r w:rsidRPr="00491842">
        <w:rPr>
          <w:rFonts w:ascii="GHEA Grapalat" w:hAnsi="GHEA Grapalat" w:cs="Sylfaen"/>
          <w:b/>
          <w:sz w:val="20"/>
          <w:lang w:val="ru-RU"/>
        </w:rPr>
        <w:t>մասնակցին</w:t>
      </w:r>
      <w:r w:rsidRPr="00491842">
        <w:rPr>
          <w:rFonts w:ascii="GHEA Grapalat" w:hAnsi="GHEA Grapalat" w:cs="Sylfaen"/>
          <w:b/>
          <w:sz w:val="20"/>
          <w:lang w:val="af-ZA"/>
        </w:rPr>
        <w:t xml:space="preserve"> </w:t>
      </w:r>
      <w:r w:rsidRPr="00491842">
        <w:rPr>
          <w:rFonts w:ascii="GHEA Grapalat" w:hAnsi="GHEA Grapalat" w:cs="Sylfaen"/>
          <w:b/>
          <w:sz w:val="20"/>
          <w:lang w:val="ru-RU"/>
        </w:rPr>
        <w:t>ներառում</w:t>
      </w:r>
      <w:r w:rsidRPr="00491842">
        <w:rPr>
          <w:rFonts w:ascii="GHEA Grapalat" w:hAnsi="GHEA Grapalat" w:cs="Sylfaen"/>
          <w:b/>
          <w:sz w:val="20"/>
          <w:lang w:val="af-ZA"/>
        </w:rPr>
        <w:t xml:space="preserve"> </w:t>
      </w:r>
      <w:r w:rsidRPr="00491842">
        <w:rPr>
          <w:rFonts w:ascii="GHEA Grapalat" w:hAnsi="GHEA Grapalat" w:cs="Sylfaen"/>
          <w:b/>
          <w:sz w:val="20"/>
          <w:lang w:val="ru-RU"/>
        </w:rPr>
        <w:t>է</w:t>
      </w:r>
      <w:r w:rsidRPr="00491842">
        <w:rPr>
          <w:rFonts w:ascii="GHEA Grapalat" w:hAnsi="GHEA Grapalat" w:cs="Sylfaen"/>
          <w:b/>
          <w:sz w:val="20"/>
          <w:lang w:val="af-ZA"/>
        </w:rPr>
        <w:t xml:space="preserve"> </w:t>
      </w:r>
      <w:r w:rsidRPr="00491842">
        <w:rPr>
          <w:rFonts w:ascii="GHEA Grapalat" w:hAnsi="GHEA Grapalat" w:cs="Sylfaen"/>
          <w:b/>
          <w:sz w:val="20"/>
          <w:lang w:val="ru-RU"/>
        </w:rPr>
        <w:t>գնումների</w:t>
      </w:r>
      <w:r w:rsidRPr="00491842">
        <w:rPr>
          <w:rFonts w:ascii="GHEA Grapalat" w:hAnsi="GHEA Grapalat" w:cs="Sylfaen"/>
          <w:b/>
          <w:sz w:val="20"/>
          <w:lang w:val="af-ZA"/>
        </w:rPr>
        <w:t xml:space="preserve"> </w:t>
      </w:r>
      <w:r w:rsidRPr="00491842">
        <w:rPr>
          <w:rFonts w:ascii="GHEA Grapalat" w:hAnsi="GHEA Grapalat" w:cs="Sylfaen"/>
          <w:b/>
          <w:sz w:val="20"/>
          <w:lang w:val="ru-RU"/>
        </w:rPr>
        <w:t>գործընթացին</w:t>
      </w:r>
      <w:r w:rsidRPr="00491842">
        <w:rPr>
          <w:rFonts w:ascii="GHEA Grapalat" w:hAnsi="GHEA Grapalat" w:cs="Sylfaen"/>
          <w:b/>
          <w:sz w:val="20"/>
          <w:lang w:val="af-ZA"/>
        </w:rPr>
        <w:t xml:space="preserve"> </w:t>
      </w:r>
      <w:r w:rsidRPr="00491842">
        <w:rPr>
          <w:rFonts w:ascii="GHEA Grapalat" w:hAnsi="GHEA Grapalat" w:cs="Sylfaen"/>
          <w:b/>
          <w:sz w:val="20"/>
          <w:lang w:val="ru-RU"/>
        </w:rPr>
        <w:t>մասնակցելու</w:t>
      </w:r>
      <w:r w:rsidRPr="00491842">
        <w:rPr>
          <w:rFonts w:ascii="GHEA Grapalat" w:hAnsi="GHEA Grapalat" w:cs="Sylfaen"/>
          <w:b/>
          <w:sz w:val="20"/>
          <w:lang w:val="af-ZA"/>
        </w:rPr>
        <w:t xml:space="preserve"> </w:t>
      </w:r>
      <w:r w:rsidRPr="00491842">
        <w:rPr>
          <w:rFonts w:ascii="GHEA Grapalat" w:hAnsi="GHEA Grapalat" w:cs="Sylfaen"/>
          <w:b/>
          <w:sz w:val="20"/>
          <w:lang w:val="ru-RU"/>
        </w:rPr>
        <w:t>իրավունք</w:t>
      </w:r>
      <w:r w:rsidRPr="00491842">
        <w:rPr>
          <w:rFonts w:ascii="GHEA Grapalat" w:hAnsi="GHEA Grapalat" w:cs="Sylfaen"/>
          <w:b/>
          <w:sz w:val="20"/>
          <w:lang w:val="af-ZA"/>
        </w:rPr>
        <w:t xml:space="preserve"> </w:t>
      </w:r>
      <w:r w:rsidRPr="00491842">
        <w:rPr>
          <w:rFonts w:ascii="GHEA Grapalat" w:hAnsi="GHEA Grapalat" w:cs="Sylfaen"/>
          <w:b/>
          <w:sz w:val="20"/>
          <w:lang w:val="ru-RU"/>
        </w:rPr>
        <w:t>չունեցող</w:t>
      </w:r>
      <w:r w:rsidRPr="00491842">
        <w:rPr>
          <w:rFonts w:ascii="GHEA Grapalat" w:hAnsi="GHEA Grapalat" w:cs="Sylfaen"/>
          <w:b/>
          <w:sz w:val="20"/>
          <w:lang w:val="af-ZA"/>
        </w:rPr>
        <w:t xml:space="preserve"> </w:t>
      </w:r>
      <w:r w:rsidRPr="00491842">
        <w:rPr>
          <w:rFonts w:ascii="GHEA Grapalat" w:hAnsi="GHEA Grapalat" w:cs="Sylfaen"/>
          <w:b/>
          <w:sz w:val="20"/>
          <w:lang w:val="ru-RU"/>
        </w:rPr>
        <w:t>մասնակիցների</w:t>
      </w:r>
      <w:r w:rsidRPr="00491842">
        <w:rPr>
          <w:rFonts w:ascii="GHEA Grapalat" w:hAnsi="GHEA Grapalat" w:cs="Sylfaen"/>
          <w:b/>
          <w:sz w:val="20"/>
          <w:lang w:val="af-ZA"/>
        </w:rPr>
        <w:t xml:space="preserve"> </w:t>
      </w:r>
      <w:r w:rsidRPr="00491842">
        <w:rPr>
          <w:rFonts w:ascii="GHEA Grapalat" w:hAnsi="GHEA Grapalat" w:cs="Sylfaen"/>
          <w:b/>
          <w:sz w:val="20"/>
          <w:lang w:val="ru-RU"/>
        </w:rPr>
        <w:t>ցուցակում</w:t>
      </w:r>
      <w:r w:rsidRPr="00491842">
        <w:rPr>
          <w:rFonts w:ascii="GHEA Grapalat" w:hAnsi="GHEA Grapalat" w:cs="Sylfaen"/>
          <w:b/>
          <w:sz w:val="20"/>
          <w:lang w:val="af-ZA"/>
        </w:rPr>
        <w:t xml:space="preserve"> </w:t>
      </w:r>
      <w:r w:rsidRPr="00491842">
        <w:rPr>
          <w:rFonts w:ascii="GHEA Grapalat" w:hAnsi="GHEA Grapalat" w:cs="Sylfaen"/>
          <w:b/>
          <w:sz w:val="20"/>
          <w:lang w:val="ru-RU"/>
        </w:rPr>
        <w:t>որոշումն</w:t>
      </w:r>
      <w:r w:rsidRPr="00491842">
        <w:rPr>
          <w:rFonts w:ascii="GHEA Grapalat" w:hAnsi="GHEA Grapalat" w:cs="Sylfaen"/>
          <w:b/>
          <w:sz w:val="20"/>
          <w:lang w:val="af-ZA"/>
        </w:rPr>
        <w:t xml:space="preserve"> </w:t>
      </w:r>
      <w:r w:rsidRPr="00491842">
        <w:rPr>
          <w:rFonts w:ascii="GHEA Grapalat" w:hAnsi="GHEA Grapalat" w:cs="Sylfaen"/>
          <w:b/>
          <w:sz w:val="20"/>
          <w:lang w:val="ru-RU"/>
        </w:rPr>
        <w:t>ստանալուն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քառասուներորդ</w:t>
      </w:r>
      <w:r w:rsidRPr="00491842">
        <w:rPr>
          <w:rFonts w:ascii="GHEA Grapalat" w:hAnsi="GHEA Grapalat" w:cs="Sylfaen"/>
          <w:b/>
          <w:sz w:val="20"/>
          <w:lang w:val="af-ZA"/>
        </w:rPr>
        <w:t xml:space="preserve"> </w:t>
      </w:r>
      <w:r w:rsidRPr="00491842">
        <w:rPr>
          <w:rFonts w:ascii="GHEA Grapalat" w:hAnsi="GHEA Grapalat" w:cs="Sylfaen"/>
          <w:b/>
          <w:sz w:val="20"/>
          <w:lang w:val="ru-RU"/>
        </w:rPr>
        <w:t>օրվան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հինգ</w:t>
      </w:r>
      <w:r w:rsidRPr="00491842">
        <w:rPr>
          <w:rFonts w:ascii="GHEA Grapalat" w:hAnsi="GHEA Grapalat" w:cs="Sylfaen"/>
          <w:b/>
          <w:sz w:val="20"/>
        </w:rPr>
        <w:t>երորդ</w:t>
      </w:r>
      <w:r w:rsidRPr="00491842">
        <w:rPr>
          <w:rFonts w:ascii="GHEA Grapalat" w:hAnsi="GHEA Grapalat" w:cs="Sylfaen"/>
          <w:b/>
          <w:sz w:val="20"/>
          <w:lang w:val="af-ZA"/>
        </w:rPr>
        <w:t xml:space="preserve"> </w:t>
      </w:r>
      <w:r w:rsidRPr="00491842">
        <w:rPr>
          <w:rFonts w:ascii="GHEA Grapalat" w:hAnsi="GHEA Grapalat" w:cs="Sylfaen"/>
          <w:b/>
          <w:sz w:val="20"/>
          <w:lang w:val="ru-RU"/>
        </w:rPr>
        <w:t>օր</w:t>
      </w:r>
      <w:r w:rsidRPr="00491842">
        <w:rPr>
          <w:rFonts w:ascii="GHEA Grapalat" w:hAnsi="GHEA Grapalat" w:cs="Sylfaen"/>
          <w:b/>
          <w:sz w:val="20"/>
        </w:rPr>
        <w:t>ը</w:t>
      </w:r>
      <w:r w:rsidRPr="00491842">
        <w:rPr>
          <w:rFonts w:ascii="GHEA Grapalat" w:hAnsi="GHEA Grapalat" w:cs="Sylfaen"/>
          <w:b/>
          <w:sz w:val="20"/>
          <w:lang w:val="af-ZA"/>
        </w:rPr>
        <w:t xml:space="preserve">, </w:t>
      </w:r>
      <w:r w:rsidRPr="00491842">
        <w:rPr>
          <w:rFonts w:ascii="GHEA Grapalat" w:hAnsi="GHEA Grapalat" w:cs="Sylfaen"/>
          <w:b/>
          <w:sz w:val="20"/>
          <w:lang w:val="ru-RU"/>
        </w:rPr>
        <w:t>իսկ</w:t>
      </w:r>
      <w:r w:rsidRPr="00491842">
        <w:rPr>
          <w:rFonts w:ascii="GHEA Grapalat" w:hAnsi="GHEA Grapalat" w:cs="Sylfaen"/>
          <w:b/>
          <w:sz w:val="20"/>
          <w:lang w:val="af-ZA"/>
        </w:rPr>
        <w:t xml:space="preserve"> </w:t>
      </w:r>
      <w:r w:rsidRPr="00491842">
        <w:rPr>
          <w:rFonts w:ascii="GHEA Grapalat" w:hAnsi="GHEA Grapalat" w:cs="Sylfaen"/>
          <w:b/>
          <w:sz w:val="20"/>
          <w:lang w:val="ru-RU"/>
        </w:rPr>
        <w:t>որոշումն</w:t>
      </w:r>
      <w:r w:rsidRPr="00491842">
        <w:rPr>
          <w:rFonts w:ascii="GHEA Grapalat" w:hAnsi="GHEA Grapalat" w:cs="Sylfaen"/>
          <w:b/>
          <w:sz w:val="20"/>
          <w:lang w:val="af-ZA"/>
        </w:rPr>
        <w:t xml:space="preserve"> </w:t>
      </w:r>
      <w:r w:rsidRPr="00491842">
        <w:rPr>
          <w:rFonts w:ascii="GHEA Grapalat" w:hAnsi="GHEA Grapalat" w:cs="Sylfaen"/>
          <w:b/>
          <w:sz w:val="20"/>
          <w:lang w:val="ru-RU"/>
        </w:rPr>
        <w:t>ստանալուն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քառասուներորդ</w:t>
      </w:r>
      <w:r w:rsidRPr="00491842">
        <w:rPr>
          <w:rFonts w:ascii="GHEA Grapalat" w:hAnsi="GHEA Grapalat" w:cs="Sylfaen"/>
          <w:b/>
          <w:sz w:val="20"/>
          <w:lang w:val="af-ZA"/>
        </w:rPr>
        <w:t xml:space="preserve"> </w:t>
      </w:r>
      <w:r w:rsidRPr="00491842">
        <w:rPr>
          <w:rFonts w:ascii="GHEA Grapalat" w:hAnsi="GHEA Grapalat" w:cs="Sylfaen"/>
          <w:b/>
          <w:sz w:val="20"/>
          <w:lang w:val="ru-RU"/>
        </w:rPr>
        <w:t>օրվա</w:t>
      </w:r>
      <w:r w:rsidRPr="00491842">
        <w:rPr>
          <w:rFonts w:ascii="GHEA Grapalat" w:hAnsi="GHEA Grapalat" w:cs="Sylfaen"/>
          <w:b/>
          <w:sz w:val="20"/>
          <w:lang w:val="af-ZA"/>
        </w:rPr>
        <w:t xml:space="preserve"> </w:t>
      </w:r>
      <w:r w:rsidRPr="00491842">
        <w:rPr>
          <w:rFonts w:ascii="GHEA Grapalat" w:hAnsi="GHEA Grapalat" w:cs="Sylfaen"/>
          <w:b/>
          <w:sz w:val="20"/>
          <w:lang w:val="ru-RU"/>
        </w:rPr>
        <w:t>դրությամբ</w:t>
      </w:r>
      <w:r w:rsidRPr="00491842">
        <w:rPr>
          <w:rFonts w:ascii="GHEA Grapalat" w:hAnsi="GHEA Grapalat" w:cs="Sylfaen"/>
          <w:b/>
          <w:sz w:val="20"/>
          <w:lang w:val="af-ZA"/>
        </w:rPr>
        <w:t xml:space="preserve"> </w:t>
      </w:r>
      <w:r w:rsidRPr="00491842">
        <w:rPr>
          <w:rFonts w:ascii="GHEA Grapalat" w:hAnsi="GHEA Grapalat" w:cs="Sylfaen"/>
          <w:b/>
          <w:sz w:val="20"/>
          <w:lang w:val="ru-RU"/>
        </w:rPr>
        <w:t>մասնակցի</w:t>
      </w:r>
      <w:r w:rsidRPr="00491842">
        <w:rPr>
          <w:rFonts w:ascii="GHEA Grapalat" w:hAnsi="GHEA Grapalat" w:cs="Sylfaen"/>
          <w:b/>
          <w:sz w:val="20"/>
          <w:lang w:val="af-ZA"/>
        </w:rPr>
        <w:t xml:space="preserve"> </w:t>
      </w:r>
      <w:r w:rsidRPr="00491842">
        <w:rPr>
          <w:rFonts w:ascii="GHEA Grapalat" w:hAnsi="GHEA Grapalat" w:cs="Sylfaen"/>
          <w:b/>
          <w:sz w:val="20"/>
          <w:lang w:val="ru-RU"/>
        </w:rPr>
        <w:t>կողմից</w:t>
      </w:r>
      <w:r w:rsidRPr="00491842">
        <w:rPr>
          <w:rFonts w:ascii="GHEA Grapalat" w:hAnsi="GHEA Grapalat" w:cs="Sylfaen"/>
          <w:b/>
          <w:sz w:val="20"/>
          <w:lang w:val="af-ZA"/>
        </w:rPr>
        <w:t xml:space="preserve"> </w:t>
      </w:r>
      <w:r w:rsidRPr="00491842">
        <w:rPr>
          <w:rFonts w:ascii="GHEA Grapalat" w:hAnsi="GHEA Grapalat" w:cs="Sylfaen"/>
          <w:b/>
          <w:sz w:val="20"/>
          <w:lang w:val="ru-RU"/>
        </w:rPr>
        <w:t>որոշման</w:t>
      </w:r>
      <w:r w:rsidRPr="00491842">
        <w:rPr>
          <w:rFonts w:ascii="GHEA Grapalat" w:hAnsi="GHEA Grapalat" w:cs="Sylfaen"/>
          <w:b/>
          <w:sz w:val="20"/>
          <w:lang w:val="af-ZA"/>
        </w:rPr>
        <w:t xml:space="preserve"> </w:t>
      </w:r>
      <w:r w:rsidRPr="00491842">
        <w:rPr>
          <w:rFonts w:ascii="GHEA Grapalat" w:hAnsi="GHEA Grapalat" w:cs="Sylfaen"/>
          <w:b/>
          <w:sz w:val="20"/>
          <w:lang w:val="ru-RU"/>
        </w:rPr>
        <w:t>բողոքարկման</w:t>
      </w:r>
      <w:r w:rsidRPr="00491842">
        <w:rPr>
          <w:rFonts w:ascii="GHEA Grapalat" w:hAnsi="GHEA Grapalat" w:cs="Sylfaen"/>
          <w:b/>
          <w:sz w:val="20"/>
          <w:lang w:val="af-ZA"/>
        </w:rPr>
        <w:t xml:space="preserve"> </w:t>
      </w:r>
      <w:r w:rsidRPr="00491842">
        <w:rPr>
          <w:rFonts w:ascii="GHEA Grapalat" w:hAnsi="GHEA Grapalat" w:cs="Sylfaen"/>
          <w:b/>
          <w:sz w:val="20"/>
          <w:lang w:val="ru-RU"/>
        </w:rPr>
        <w:t>վերաբերյալ</w:t>
      </w:r>
      <w:r w:rsidRPr="00491842">
        <w:rPr>
          <w:rFonts w:ascii="GHEA Grapalat" w:hAnsi="GHEA Grapalat" w:cs="Sylfaen"/>
          <w:b/>
          <w:sz w:val="20"/>
          <w:lang w:val="af-ZA"/>
        </w:rPr>
        <w:t xml:space="preserve"> </w:t>
      </w:r>
      <w:r w:rsidRPr="00491842">
        <w:rPr>
          <w:rFonts w:ascii="GHEA Grapalat" w:hAnsi="GHEA Grapalat" w:cs="Sylfaen"/>
          <w:b/>
          <w:sz w:val="20"/>
          <w:lang w:val="ru-RU"/>
        </w:rPr>
        <w:t>հարուցված</w:t>
      </w:r>
      <w:r w:rsidRPr="00491842">
        <w:rPr>
          <w:rFonts w:ascii="GHEA Grapalat" w:hAnsi="GHEA Grapalat" w:cs="Sylfaen"/>
          <w:b/>
          <w:sz w:val="20"/>
          <w:lang w:val="af-ZA"/>
        </w:rPr>
        <w:t xml:space="preserve"> </w:t>
      </w:r>
      <w:r w:rsidRPr="00491842">
        <w:rPr>
          <w:rFonts w:ascii="GHEA Grapalat" w:hAnsi="GHEA Grapalat" w:cs="Sylfaen"/>
          <w:b/>
          <w:sz w:val="20"/>
          <w:lang w:val="ru-RU"/>
        </w:rPr>
        <w:t>և</w:t>
      </w:r>
      <w:r w:rsidRPr="00491842">
        <w:rPr>
          <w:rFonts w:ascii="GHEA Grapalat" w:hAnsi="GHEA Grapalat" w:cs="Sylfaen"/>
          <w:b/>
          <w:sz w:val="20"/>
          <w:lang w:val="af-ZA"/>
        </w:rPr>
        <w:t xml:space="preserve"> </w:t>
      </w:r>
      <w:r w:rsidRPr="00491842">
        <w:rPr>
          <w:rFonts w:ascii="GHEA Grapalat" w:hAnsi="GHEA Grapalat" w:cs="Sylfaen"/>
          <w:b/>
          <w:sz w:val="20"/>
          <w:lang w:val="ru-RU"/>
        </w:rPr>
        <w:t>չավարտված</w:t>
      </w:r>
      <w:r w:rsidRPr="00491842">
        <w:rPr>
          <w:rFonts w:ascii="GHEA Grapalat" w:hAnsi="GHEA Grapalat" w:cs="Sylfaen"/>
          <w:b/>
          <w:sz w:val="20"/>
          <w:lang w:val="af-ZA"/>
        </w:rPr>
        <w:t xml:space="preserve"> </w:t>
      </w:r>
      <w:r w:rsidRPr="00491842">
        <w:rPr>
          <w:rFonts w:ascii="GHEA Grapalat" w:hAnsi="GHEA Grapalat" w:cs="Sylfaen"/>
          <w:b/>
          <w:sz w:val="20"/>
          <w:lang w:val="ru-RU"/>
        </w:rPr>
        <w:t>դատական</w:t>
      </w:r>
      <w:r w:rsidRPr="00491842">
        <w:rPr>
          <w:rFonts w:ascii="GHEA Grapalat" w:hAnsi="GHEA Grapalat" w:cs="Sylfaen"/>
          <w:b/>
          <w:sz w:val="20"/>
          <w:lang w:val="af-ZA"/>
        </w:rPr>
        <w:t xml:space="preserve"> </w:t>
      </w:r>
      <w:r w:rsidRPr="00491842">
        <w:rPr>
          <w:rFonts w:ascii="GHEA Grapalat" w:hAnsi="GHEA Grapalat" w:cs="Sylfaen"/>
          <w:b/>
          <w:sz w:val="20"/>
          <w:lang w:val="ru-RU"/>
        </w:rPr>
        <w:t>գործի</w:t>
      </w:r>
      <w:r w:rsidRPr="00491842">
        <w:rPr>
          <w:rFonts w:ascii="GHEA Grapalat" w:hAnsi="GHEA Grapalat" w:cs="Sylfaen"/>
          <w:b/>
          <w:sz w:val="20"/>
          <w:lang w:val="af-ZA"/>
        </w:rPr>
        <w:t xml:space="preserve"> </w:t>
      </w:r>
      <w:r w:rsidRPr="00491842">
        <w:rPr>
          <w:rFonts w:ascii="GHEA Grapalat" w:hAnsi="GHEA Grapalat" w:cs="Sylfaen"/>
          <w:b/>
          <w:sz w:val="20"/>
          <w:lang w:val="ru-RU"/>
        </w:rPr>
        <w:t>առկայության</w:t>
      </w:r>
      <w:r w:rsidRPr="00491842">
        <w:rPr>
          <w:rFonts w:ascii="GHEA Grapalat" w:hAnsi="GHEA Grapalat" w:cs="Sylfaen"/>
          <w:b/>
          <w:sz w:val="20"/>
          <w:lang w:val="af-ZA"/>
        </w:rPr>
        <w:t xml:space="preserve"> </w:t>
      </w:r>
      <w:r w:rsidRPr="00491842">
        <w:rPr>
          <w:rFonts w:ascii="GHEA Grapalat" w:hAnsi="GHEA Grapalat" w:cs="Sylfaen"/>
          <w:b/>
          <w:sz w:val="20"/>
          <w:lang w:val="ru-RU"/>
        </w:rPr>
        <w:t>դեպքում</w:t>
      </w:r>
      <w:r w:rsidRPr="00491842">
        <w:rPr>
          <w:rFonts w:ascii="GHEA Grapalat" w:hAnsi="GHEA Grapalat" w:cs="Sylfaen"/>
          <w:b/>
          <w:sz w:val="20"/>
          <w:lang w:val="af-ZA"/>
        </w:rPr>
        <w:t xml:space="preserve">` </w:t>
      </w:r>
      <w:r w:rsidRPr="00491842">
        <w:rPr>
          <w:rFonts w:ascii="GHEA Grapalat" w:hAnsi="GHEA Grapalat" w:cs="Sylfaen"/>
          <w:b/>
          <w:sz w:val="20"/>
          <w:lang w:val="ru-RU"/>
        </w:rPr>
        <w:t>տվյալ</w:t>
      </w:r>
      <w:r w:rsidRPr="00491842">
        <w:rPr>
          <w:rFonts w:ascii="GHEA Grapalat" w:hAnsi="GHEA Grapalat" w:cs="Sylfaen"/>
          <w:b/>
          <w:sz w:val="20"/>
          <w:lang w:val="af-ZA"/>
        </w:rPr>
        <w:t xml:space="preserve"> </w:t>
      </w:r>
      <w:r w:rsidRPr="00491842">
        <w:rPr>
          <w:rFonts w:ascii="GHEA Grapalat" w:hAnsi="GHEA Grapalat" w:cs="Sylfaen"/>
          <w:b/>
          <w:sz w:val="20"/>
          <w:lang w:val="ru-RU"/>
        </w:rPr>
        <w:t>դատական</w:t>
      </w:r>
      <w:r w:rsidRPr="00491842">
        <w:rPr>
          <w:rFonts w:ascii="GHEA Grapalat" w:hAnsi="GHEA Grapalat" w:cs="Sylfaen"/>
          <w:b/>
          <w:sz w:val="20"/>
          <w:lang w:val="af-ZA"/>
        </w:rPr>
        <w:t xml:space="preserve"> </w:t>
      </w:r>
      <w:r w:rsidRPr="00491842">
        <w:rPr>
          <w:rFonts w:ascii="GHEA Grapalat" w:hAnsi="GHEA Grapalat" w:cs="Sylfaen"/>
          <w:b/>
          <w:sz w:val="20"/>
          <w:lang w:val="ru-RU"/>
        </w:rPr>
        <w:t>գործով</w:t>
      </w:r>
      <w:r w:rsidRPr="00491842">
        <w:rPr>
          <w:rFonts w:ascii="GHEA Grapalat" w:hAnsi="GHEA Grapalat" w:cs="Sylfaen"/>
          <w:b/>
          <w:sz w:val="20"/>
          <w:lang w:val="af-ZA"/>
        </w:rPr>
        <w:t xml:space="preserve"> </w:t>
      </w:r>
      <w:r w:rsidRPr="00491842">
        <w:rPr>
          <w:rFonts w:ascii="GHEA Grapalat" w:hAnsi="GHEA Grapalat" w:cs="Sylfaen"/>
          <w:b/>
          <w:sz w:val="20"/>
          <w:lang w:val="ru-RU"/>
        </w:rPr>
        <w:t>եզրափակիչ</w:t>
      </w:r>
      <w:r w:rsidRPr="00491842">
        <w:rPr>
          <w:rFonts w:ascii="GHEA Grapalat" w:hAnsi="GHEA Grapalat" w:cs="Sylfaen"/>
          <w:b/>
          <w:sz w:val="20"/>
          <w:lang w:val="af-ZA"/>
        </w:rPr>
        <w:t xml:space="preserve"> </w:t>
      </w:r>
      <w:r w:rsidRPr="00491842">
        <w:rPr>
          <w:rFonts w:ascii="GHEA Grapalat" w:hAnsi="GHEA Grapalat" w:cs="Sylfaen"/>
          <w:b/>
          <w:sz w:val="20"/>
          <w:lang w:val="ru-RU"/>
        </w:rPr>
        <w:t>դատական</w:t>
      </w:r>
      <w:r w:rsidRPr="00491842">
        <w:rPr>
          <w:rFonts w:ascii="GHEA Grapalat" w:hAnsi="GHEA Grapalat" w:cs="Sylfaen"/>
          <w:b/>
          <w:sz w:val="20"/>
          <w:lang w:val="af-ZA"/>
        </w:rPr>
        <w:t xml:space="preserve"> </w:t>
      </w:r>
      <w:r w:rsidRPr="00491842">
        <w:rPr>
          <w:rFonts w:ascii="GHEA Grapalat" w:hAnsi="GHEA Grapalat" w:cs="Sylfaen"/>
          <w:b/>
          <w:sz w:val="20"/>
          <w:lang w:val="ru-RU"/>
        </w:rPr>
        <w:t>ակտն</w:t>
      </w:r>
      <w:r w:rsidRPr="00491842">
        <w:rPr>
          <w:rFonts w:ascii="GHEA Grapalat" w:hAnsi="GHEA Grapalat" w:cs="Sylfaen"/>
          <w:b/>
          <w:sz w:val="20"/>
          <w:lang w:val="af-ZA"/>
        </w:rPr>
        <w:t xml:space="preserve"> </w:t>
      </w:r>
      <w:r w:rsidRPr="00491842">
        <w:rPr>
          <w:rFonts w:ascii="GHEA Grapalat" w:hAnsi="GHEA Grapalat" w:cs="Sylfaen"/>
          <w:b/>
          <w:sz w:val="20"/>
          <w:lang w:val="ru-RU"/>
        </w:rPr>
        <w:t>ուժի</w:t>
      </w:r>
      <w:r w:rsidRPr="00491842">
        <w:rPr>
          <w:rFonts w:ascii="GHEA Grapalat" w:hAnsi="GHEA Grapalat" w:cs="Sylfaen"/>
          <w:b/>
          <w:sz w:val="20"/>
          <w:lang w:val="af-ZA"/>
        </w:rPr>
        <w:t xml:space="preserve"> </w:t>
      </w:r>
      <w:r w:rsidRPr="00491842">
        <w:rPr>
          <w:rFonts w:ascii="GHEA Grapalat" w:hAnsi="GHEA Grapalat" w:cs="Sylfaen"/>
          <w:b/>
          <w:sz w:val="20"/>
          <w:lang w:val="ru-RU"/>
        </w:rPr>
        <w:t>մեջ</w:t>
      </w:r>
      <w:r w:rsidRPr="00491842">
        <w:rPr>
          <w:rFonts w:ascii="GHEA Grapalat" w:hAnsi="GHEA Grapalat" w:cs="Sylfaen"/>
          <w:b/>
          <w:sz w:val="20"/>
          <w:lang w:val="af-ZA"/>
        </w:rPr>
        <w:t xml:space="preserve"> </w:t>
      </w:r>
      <w:r w:rsidRPr="00491842">
        <w:rPr>
          <w:rFonts w:ascii="GHEA Grapalat" w:hAnsi="GHEA Grapalat" w:cs="Sylfaen"/>
          <w:b/>
          <w:sz w:val="20"/>
          <w:lang w:val="ru-RU"/>
        </w:rPr>
        <w:t>մտնելու</w:t>
      </w:r>
      <w:r w:rsidRPr="00491842">
        <w:rPr>
          <w:rFonts w:ascii="GHEA Grapalat" w:hAnsi="GHEA Grapalat" w:cs="Sylfaen"/>
          <w:b/>
          <w:sz w:val="20"/>
          <w:lang w:val="af-ZA"/>
        </w:rPr>
        <w:t xml:space="preserve"> </w:t>
      </w:r>
      <w:r w:rsidRPr="00491842">
        <w:rPr>
          <w:rFonts w:ascii="GHEA Grapalat" w:hAnsi="GHEA Grapalat" w:cs="Sylfaen"/>
          <w:b/>
          <w:sz w:val="20"/>
          <w:lang w:val="ru-RU"/>
        </w:rPr>
        <w:t>օրվան</w:t>
      </w:r>
      <w:r w:rsidRPr="00491842">
        <w:rPr>
          <w:rFonts w:ascii="GHEA Grapalat" w:hAnsi="GHEA Grapalat" w:cs="Sylfaen"/>
          <w:b/>
          <w:sz w:val="20"/>
          <w:lang w:val="af-ZA"/>
        </w:rPr>
        <w:t xml:space="preserve"> </w:t>
      </w:r>
      <w:r w:rsidRPr="00491842">
        <w:rPr>
          <w:rFonts w:ascii="GHEA Grapalat" w:hAnsi="GHEA Grapalat" w:cs="Sylfaen"/>
          <w:b/>
          <w:sz w:val="20"/>
          <w:lang w:val="ru-RU"/>
        </w:rPr>
        <w:t>հաջորդող</w:t>
      </w:r>
      <w:r w:rsidRPr="00491842">
        <w:rPr>
          <w:rFonts w:ascii="GHEA Grapalat" w:hAnsi="GHEA Grapalat" w:cs="Sylfaen"/>
          <w:b/>
          <w:sz w:val="20"/>
          <w:lang w:val="af-ZA"/>
        </w:rPr>
        <w:t xml:space="preserve"> </w:t>
      </w:r>
      <w:r w:rsidRPr="00491842">
        <w:rPr>
          <w:rFonts w:ascii="GHEA Grapalat" w:hAnsi="GHEA Grapalat" w:cs="Sylfaen"/>
          <w:b/>
          <w:sz w:val="20"/>
          <w:lang w:val="ru-RU"/>
        </w:rPr>
        <w:t>հինգ</w:t>
      </w:r>
      <w:r w:rsidRPr="00491842">
        <w:rPr>
          <w:rFonts w:ascii="GHEA Grapalat" w:hAnsi="GHEA Grapalat" w:cs="Sylfaen"/>
          <w:b/>
          <w:sz w:val="20"/>
        </w:rPr>
        <w:t>երորդ</w:t>
      </w:r>
      <w:r w:rsidRPr="00491842">
        <w:rPr>
          <w:rFonts w:ascii="GHEA Grapalat" w:hAnsi="GHEA Grapalat" w:cs="Sylfaen"/>
          <w:b/>
          <w:sz w:val="20"/>
          <w:lang w:val="af-ZA"/>
        </w:rPr>
        <w:t xml:space="preserve"> </w:t>
      </w:r>
      <w:r w:rsidRPr="00491842">
        <w:rPr>
          <w:rFonts w:ascii="GHEA Grapalat" w:hAnsi="GHEA Grapalat" w:cs="Sylfaen"/>
          <w:b/>
          <w:sz w:val="20"/>
          <w:lang w:val="ru-RU"/>
        </w:rPr>
        <w:t>օր</w:t>
      </w:r>
      <w:r w:rsidRPr="00491842">
        <w:rPr>
          <w:rFonts w:ascii="GHEA Grapalat" w:hAnsi="GHEA Grapalat" w:cs="Sylfaen"/>
          <w:b/>
          <w:sz w:val="20"/>
        </w:rPr>
        <w:t>ը</w:t>
      </w:r>
      <w:r w:rsidRPr="00491842">
        <w:rPr>
          <w:rFonts w:ascii="GHEA Grapalat" w:hAnsi="GHEA Grapalat" w:cs="Sylfaen"/>
          <w:b/>
          <w:sz w:val="20"/>
          <w:lang w:val="af-ZA"/>
        </w:rPr>
        <w:t xml:space="preserve">, </w:t>
      </w:r>
      <w:r w:rsidRPr="00491842">
        <w:rPr>
          <w:rFonts w:ascii="GHEA Grapalat" w:hAnsi="GHEA Grapalat" w:cs="Sylfaen"/>
          <w:b/>
          <w:sz w:val="20"/>
          <w:lang w:val="ru-RU"/>
        </w:rPr>
        <w:t>եթե</w:t>
      </w:r>
      <w:r w:rsidRPr="00491842">
        <w:rPr>
          <w:rFonts w:ascii="GHEA Grapalat" w:hAnsi="GHEA Grapalat" w:cs="Sylfaen"/>
          <w:b/>
          <w:sz w:val="20"/>
          <w:lang w:val="af-ZA"/>
        </w:rPr>
        <w:t xml:space="preserve"> </w:t>
      </w:r>
      <w:r w:rsidRPr="00491842">
        <w:rPr>
          <w:rFonts w:ascii="GHEA Grapalat" w:hAnsi="GHEA Grapalat" w:cs="Sylfaen"/>
          <w:b/>
          <w:sz w:val="20"/>
          <w:lang w:val="ru-RU"/>
        </w:rPr>
        <w:t>դատական</w:t>
      </w:r>
      <w:r w:rsidRPr="00491842">
        <w:rPr>
          <w:rFonts w:ascii="GHEA Grapalat" w:hAnsi="GHEA Grapalat" w:cs="Sylfaen"/>
          <w:b/>
          <w:sz w:val="20"/>
          <w:lang w:val="af-ZA"/>
        </w:rPr>
        <w:t xml:space="preserve"> </w:t>
      </w:r>
      <w:r w:rsidRPr="00491842">
        <w:rPr>
          <w:rFonts w:ascii="GHEA Grapalat" w:hAnsi="GHEA Grapalat" w:cs="Sylfaen"/>
          <w:b/>
          <w:sz w:val="20"/>
          <w:lang w:val="ru-RU"/>
        </w:rPr>
        <w:t>քննության</w:t>
      </w:r>
      <w:r w:rsidRPr="00491842">
        <w:rPr>
          <w:rFonts w:ascii="GHEA Grapalat" w:hAnsi="GHEA Grapalat" w:cs="Sylfaen"/>
          <w:b/>
          <w:sz w:val="20"/>
          <w:lang w:val="af-ZA"/>
        </w:rPr>
        <w:t xml:space="preserve"> </w:t>
      </w:r>
      <w:r w:rsidRPr="00491842">
        <w:rPr>
          <w:rFonts w:ascii="GHEA Grapalat" w:hAnsi="GHEA Grapalat" w:cs="Sylfaen"/>
          <w:b/>
          <w:sz w:val="20"/>
          <w:lang w:val="ru-RU"/>
        </w:rPr>
        <w:t>արդյունքով</w:t>
      </w:r>
      <w:r w:rsidRPr="00491842">
        <w:rPr>
          <w:rFonts w:ascii="GHEA Grapalat" w:hAnsi="GHEA Grapalat" w:cs="Sylfaen"/>
          <w:b/>
          <w:sz w:val="20"/>
          <w:lang w:val="af-ZA"/>
        </w:rPr>
        <w:t xml:space="preserve"> </w:t>
      </w:r>
      <w:r w:rsidRPr="00491842">
        <w:rPr>
          <w:rFonts w:ascii="GHEA Grapalat" w:hAnsi="GHEA Grapalat" w:cs="Sylfaen"/>
          <w:b/>
          <w:sz w:val="20"/>
          <w:lang w:val="ru-RU"/>
        </w:rPr>
        <w:t>որոշման</w:t>
      </w:r>
      <w:r w:rsidRPr="00491842">
        <w:rPr>
          <w:rFonts w:ascii="GHEA Grapalat" w:hAnsi="GHEA Grapalat" w:cs="Sylfaen"/>
          <w:b/>
          <w:sz w:val="20"/>
          <w:lang w:val="af-ZA"/>
        </w:rPr>
        <w:t xml:space="preserve"> </w:t>
      </w:r>
      <w:r w:rsidRPr="00491842">
        <w:rPr>
          <w:rFonts w:ascii="GHEA Grapalat" w:hAnsi="GHEA Grapalat" w:cs="Sylfaen"/>
          <w:b/>
          <w:sz w:val="20"/>
          <w:lang w:val="ru-RU"/>
        </w:rPr>
        <w:t>կատարման</w:t>
      </w:r>
      <w:r w:rsidRPr="00491842">
        <w:rPr>
          <w:rFonts w:ascii="GHEA Grapalat" w:hAnsi="GHEA Grapalat" w:cs="Sylfaen"/>
          <w:b/>
          <w:sz w:val="20"/>
          <w:lang w:val="af-ZA"/>
        </w:rPr>
        <w:t xml:space="preserve"> </w:t>
      </w:r>
      <w:r w:rsidRPr="00491842">
        <w:rPr>
          <w:rFonts w:ascii="GHEA Grapalat" w:hAnsi="GHEA Grapalat" w:cs="Sylfaen"/>
          <w:b/>
          <w:sz w:val="20"/>
          <w:lang w:val="ru-RU"/>
        </w:rPr>
        <w:t>հնարավորությունը</w:t>
      </w:r>
      <w:r w:rsidRPr="00491842">
        <w:rPr>
          <w:rFonts w:ascii="GHEA Grapalat" w:hAnsi="GHEA Grapalat" w:cs="Sylfaen"/>
          <w:b/>
          <w:sz w:val="20"/>
          <w:lang w:val="af-ZA"/>
        </w:rPr>
        <w:t xml:space="preserve"> </w:t>
      </w:r>
      <w:r w:rsidRPr="00491842">
        <w:rPr>
          <w:rFonts w:ascii="GHEA Grapalat" w:hAnsi="GHEA Grapalat" w:cs="Sylfaen"/>
          <w:b/>
          <w:sz w:val="20"/>
          <w:lang w:val="ru-RU"/>
        </w:rPr>
        <w:t>չի</w:t>
      </w:r>
      <w:r w:rsidRPr="00491842">
        <w:rPr>
          <w:rFonts w:ascii="GHEA Grapalat" w:hAnsi="GHEA Grapalat" w:cs="Sylfaen"/>
          <w:b/>
          <w:sz w:val="20"/>
          <w:lang w:val="af-ZA"/>
        </w:rPr>
        <w:t xml:space="preserve"> </w:t>
      </w:r>
      <w:r w:rsidRPr="00491842">
        <w:rPr>
          <w:rFonts w:ascii="GHEA Grapalat" w:hAnsi="GHEA Grapalat" w:cs="Sylfaen"/>
          <w:b/>
          <w:sz w:val="20"/>
          <w:lang w:val="ru-RU"/>
        </w:rPr>
        <w:t>վերացել</w:t>
      </w:r>
      <w:r w:rsidR="00DB4EFF" w:rsidRPr="00491842">
        <w:rPr>
          <w:rFonts w:ascii="GHEA Grapalat" w:hAnsi="GHEA Grapalat" w:cs="Sylfaen"/>
          <w:b/>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491842"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491842">
        <w:rPr>
          <w:rFonts w:ascii="GHEA Grapalat" w:hAnsi="GHEA Grapalat" w:cs="Sylfaen"/>
          <w:b/>
        </w:rPr>
        <w:t>Հայտերի</w:t>
      </w:r>
      <w:r w:rsidR="00571F29" w:rsidRPr="00491842">
        <w:rPr>
          <w:rFonts w:ascii="GHEA Grapalat" w:hAnsi="GHEA Grapalat" w:cs="Arial"/>
          <w:b/>
        </w:rPr>
        <w:t xml:space="preserve"> </w:t>
      </w:r>
      <w:r w:rsidR="00571F29" w:rsidRPr="00491842">
        <w:rPr>
          <w:rFonts w:ascii="GHEA Grapalat" w:hAnsi="GHEA Grapalat" w:cs="Sylfaen"/>
          <w:b/>
        </w:rPr>
        <w:t>գնահատումը</w:t>
      </w:r>
      <w:r w:rsidR="00571F29" w:rsidRPr="00491842">
        <w:rPr>
          <w:rFonts w:ascii="GHEA Grapalat" w:hAnsi="GHEA Grapalat" w:cs="Arial"/>
          <w:b/>
        </w:rPr>
        <w:t xml:space="preserve"> </w:t>
      </w:r>
      <w:r w:rsidR="00571F29" w:rsidRPr="00491842">
        <w:rPr>
          <w:rFonts w:ascii="GHEA Grapalat" w:hAnsi="GHEA Grapalat" w:cs="Sylfaen"/>
          <w:b/>
        </w:rPr>
        <w:t>և</w:t>
      </w:r>
      <w:r w:rsidR="00571F29" w:rsidRPr="00491842">
        <w:rPr>
          <w:rFonts w:ascii="GHEA Grapalat" w:hAnsi="GHEA Grapalat" w:cs="Arial"/>
          <w:b/>
        </w:rPr>
        <w:t xml:space="preserve"> </w:t>
      </w:r>
      <w:r w:rsidR="00571F29" w:rsidRPr="00491842">
        <w:rPr>
          <w:rFonts w:ascii="GHEA Grapalat" w:hAnsi="GHEA Grapalat" w:cs="Sylfaen"/>
          <w:b/>
        </w:rPr>
        <w:t>ընտրված մասնակցի որոշումն</w:t>
      </w:r>
      <w:r w:rsidR="00571F29" w:rsidRPr="00491842">
        <w:rPr>
          <w:rFonts w:ascii="GHEA Grapalat" w:hAnsi="GHEA Grapalat" w:cs="Arial"/>
          <w:b/>
        </w:rPr>
        <w:t xml:space="preserve"> </w:t>
      </w:r>
      <w:r w:rsidR="00571F29" w:rsidRPr="00491842">
        <w:rPr>
          <w:rFonts w:ascii="GHEA Grapalat" w:hAnsi="GHEA Grapalat" w:cs="Sylfaen"/>
          <w:b/>
        </w:rPr>
        <w:t>իրականացվում</w:t>
      </w:r>
      <w:r w:rsidR="00571F29" w:rsidRPr="00491842">
        <w:rPr>
          <w:rFonts w:ascii="GHEA Grapalat" w:hAnsi="GHEA Grapalat" w:cs="Arial"/>
          <w:b/>
        </w:rPr>
        <w:t xml:space="preserve"> </w:t>
      </w:r>
      <w:r w:rsidR="00571F29" w:rsidRPr="00491842">
        <w:rPr>
          <w:rFonts w:ascii="GHEA Grapalat" w:hAnsi="GHEA Grapalat" w:cs="Sylfaen"/>
          <w:b/>
        </w:rPr>
        <w:t>է</w:t>
      </w:r>
      <w:r w:rsidR="00571F29" w:rsidRPr="00491842">
        <w:rPr>
          <w:rFonts w:ascii="GHEA Grapalat" w:hAnsi="GHEA Grapalat" w:cs="Arial"/>
          <w:b/>
        </w:rPr>
        <w:t xml:space="preserve"> </w:t>
      </w:r>
      <w:r w:rsidR="00571F29" w:rsidRPr="00491842">
        <w:rPr>
          <w:rFonts w:ascii="GHEA Grapalat" w:hAnsi="GHEA Grapalat" w:cs="Sylfaen"/>
          <w:b/>
        </w:rPr>
        <w:t>ըստ</w:t>
      </w:r>
      <w:r w:rsidR="00571F29" w:rsidRPr="00491842">
        <w:rPr>
          <w:rFonts w:ascii="GHEA Grapalat" w:hAnsi="GHEA Grapalat" w:cs="Arial"/>
          <w:b/>
        </w:rPr>
        <w:t xml:space="preserve"> </w:t>
      </w:r>
      <w:r w:rsidR="00571F29" w:rsidRPr="00491842">
        <w:rPr>
          <w:rFonts w:ascii="GHEA Grapalat" w:hAnsi="GHEA Grapalat" w:cs="Sylfaen"/>
          <w:b/>
        </w:rPr>
        <w:t>առանձին</w:t>
      </w:r>
      <w:r w:rsidR="00571F29" w:rsidRPr="00491842">
        <w:rPr>
          <w:rFonts w:ascii="GHEA Grapalat" w:hAnsi="GHEA Grapalat" w:cs="Arial"/>
          <w:b/>
        </w:rPr>
        <w:t xml:space="preserve"> </w:t>
      </w:r>
      <w:r w:rsidR="00571F29" w:rsidRPr="00491842">
        <w:rPr>
          <w:rFonts w:ascii="GHEA Grapalat" w:hAnsi="GHEA Grapalat" w:cs="Sylfaen"/>
          <w:b/>
        </w:rPr>
        <w:t>չափաբաժինների</w:t>
      </w:r>
      <w:r w:rsidR="001258CE" w:rsidRPr="00491842">
        <w:rPr>
          <w:rFonts w:ascii="GHEA Grapalat" w:hAnsi="GHEA Grapalat" w:cs="Sylfaen"/>
          <w:b/>
          <w:lang w:val="hy-AM"/>
        </w:rPr>
        <w:t>:</w:t>
      </w:r>
      <w:r w:rsidR="001258CE" w:rsidRPr="00491842">
        <w:rPr>
          <w:rStyle w:val="FootnoteReference"/>
          <w:rFonts w:ascii="GHEA Grapalat" w:hAnsi="GHEA Grapalat" w:cs="Sylfaen"/>
          <w:b/>
          <w:lang w:val="hy-AM"/>
        </w:rPr>
        <w:footnoteReference w:id="10"/>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D928C4" w14:textId="77777777" w:rsidR="00491842" w:rsidRPr="005B02BB" w:rsidRDefault="00491842" w:rsidP="00491842">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 </w:t>
      </w:r>
      <w:r w:rsidRPr="00A71D81">
        <w:rPr>
          <w:rFonts w:ascii="GHEA Grapalat" w:hAnsi="GHEA Grapalat" w:cs="Sylfaen"/>
          <w:sz w:val="20"/>
          <w:lang w:val="hy-AM"/>
        </w:rPr>
        <w:lastRenderedPageBreak/>
        <w:t>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EF108E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7D2856">
        <w:rPr>
          <w:rFonts w:ascii="GHEA Grapalat" w:hAnsi="GHEA Grapalat" w:cs="Sylfaen"/>
          <w:b/>
          <w:sz w:val="20"/>
          <w:lang w:val="hy-AM"/>
        </w:rPr>
        <w:t xml:space="preserve">5 </w:t>
      </w:r>
      <w:r w:rsidR="00A161E3" w:rsidRPr="007D2856">
        <w:rPr>
          <w:rFonts w:ascii="GHEA Grapalat" w:hAnsi="GHEA Grapalat" w:cs="Sylfaen"/>
          <w:b/>
          <w:sz w:val="20"/>
          <w:lang w:val="af-ZA"/>
        </w:rPr>
        <w:t xml:space="preserve">աշխատանքային </w:t>
      </w:r>
      <w:r w:rsidR="00A161E3" w:rsidRPr="007D2856">
        <w:rPr>
          <w:rFonts w:ascii="GHEA Grapalat" w:hAnsi="GHEA Grapalat" w:cs="Sylfaen"/>
          <w:b/>
          <w:sz w:val="20"/>
          <w:lang w:val="ru-RU"/>
        </w:rPr>
        <w:t>օրվա</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ru-RU"/>
        </w:rPr>
        <w:t>ընթացքում</w:t>
      </w:r>
      <w:r w:rsidR="00A161E3" w:rsidRPr="007D2856">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 ապահովումը ներկայացվում է </w:t>
      </w:r>
      <w:r w:rsidR="00A161E3" w:rsidRPr="007D2856">
        <w:rPr>
          <w:rFonts w:ascii="GHEA Grapalat" w:hAnsi="GHEA Grapalat" w:cs="Sylfaen"/>
          <w:b/>
          <w:sz w:val="20"/>
          <w:lang w:val="hy-AM"/>
        </w:rPr>
        <w:t>բանկային երաշխիքի ձևով,</w:t>
      </w:r>
      <w:r w:rsidR="00A161E3" w:rsidRPr="006D2E03">
        <w:rPr>
          <w:rFonts w:ascii="GHEA Grapalat" w:hAnsi="GHEA Grapalat" w:cs="Sylfaen"/>
          <w:sz w:val="20"/>
          <w:lang w:val="hy-AM"/>
        </w:rPr>
        <w:t xml:space="preserve"> ապա սույն կետով նախատեսված ժամկետը սահմանվում է </w:t>
      </w:r>
      <w:r w:rsidR="00BF249E" w:rsidRPr="007D2856">
        <w:rPr>
          <w:rFonts w:ascii="GHEA Grapalat" w:hAnsi="GHEA Grapalat" w:cs="Sylfaen"/>
          <w:b/>
          <w:sz w:val="20"/>
          <w:lang w:val="hy-AM"/>
        </w:rPr>
        <w:t>«</w:t>
      </w:r>
      <w:r w:rsidR="002D353D" w:rsidRPr="00357A61">
        <w:rPr>
          <w:rFonts w:ascii="GHEA Grapalat" w:hAnsi="GHEA Grapalat" w:cs="Sylfaen"/>
          <w:b/>
          <w:sz w:val="20"/>
          <w:lang w:val="af-ZA"/>
        </w:rPr>
        <w:t>10</w:t>
      </w:r>
      <w:r w:rsidR="00BF249E" w:rsidRPr="007D2856">
        <w:rPr>
          <w:rFonts w:ascii="GHEA Grapalat" w:hAnsi="GHEA Grapalat" w:cs="Sylfaen"/>
          <w:b/>
          <w:sz w:val="20"/>
          <w:lang w:val="hy-AM"/>
        </w:rPr>
        <w:t>»</w:t>
      </w:r>
      <w:r w:rsidR="00A161E3" w:rsidRPr="007D2856">
        <w:rPr>
          <w:rFonts w:ascii="GHEA Grapalat" w:hAnsi="GHEA Grapalat" w:cs="Sylfaen"/>
          <w:b/>
          <w:sz w:val="20"/>
          <w:lang w:val="hy-AM"/>
        </w:rPr>
        <w:t xml:space="preserve"> աշխատանքային օր</w:t>
      </w:r>
      <w:r w:rsidR="00A161E3" w:rsidRPr="006D2E03">
        <w:rPr>
          <w:rFonts w:ascii="GHEA Grapalat" w:hAnsi="GHEA Grapalat" w:cs="Sylfaen"/>
          <w:sz w:val="20"/>
          <w:lang w:val="hy-AM"/>
        </w:rPr>
        <w:t xml:space="preserve">։ </w:t>
      </w:r>
      <w:r w:rsidR="00A161E3" w:rsidRPr="007D2856">
        <w:rPr>
          <w:rFonts w:ascii="GHEA Grapalat" w:hAnsi="GHEA Grapalat" w:cs="Sylfaen"/>
          <w:b/>
          <w:sz w:val="20"/>
          <w:lang w:val="hy-AM"/>
        </w:rPr>
        <w:t>Ընտրված</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մասնակցի</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հետ</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պայմանագիր</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կնքվում</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է</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եթե</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վերջինս</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ներկայացնում</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է</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որակավորման և</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 xml:space="preserve">պայմանագրի </w:t>
      </w:r>
      <w:r w:rsidR="00A161E3" w:rsidRPr="007D2856">
        <w:rPr>
          <w:rFonts w:ascii="GHEA Grapalat" w:hAnsi="GHEA Grapalat" w:cs="Sylfaen"/>
          <w:b/>
          <w:sz w:val="20"/>
          <w:lang w:val="af-ZA"/>
        </w:rPr>
        <w:t>(</w:t>
      </w:r>
      <w:r w:rsidR="00A161E3" w:rsidRPr="007D2856">
        <w:rPr>
          <w:rFonts w:ascii="GHEA Grapalat" w:hAnsi="GHEA Grapalat" w:cs="Sylfaen"/>
          <w:b/>
          <w:sz w:val="20"/>
          <w:lang w:val="hy-AM"/>
        </w:rPr>
        <w:t>կանխավճարի</w:t>
      </w:r>
      <w:r w:rsidR="00A161E3" w:rsidRPr="007D2856">
        <w:rPr>
          <w:rFonts w:ascii="GHEA Grapalat" w:hAnsi="GHEA Grapalat" w:cs="Sylfaen"/>
          <w:b/>
          <w:sz w:val="20"/>
          <w:lang w:val="af-ZA"/>
        </w:rPr>
        <w:t xml:space="preserve">) </w:t>
      </w:r>
      <w:r w:rsidR="00A161E3" w:rsidRPr="007D2856">
        <w:rPr>
          <w:rFonts w:ascii="GHEA Grapalat" w:hAnsi="GHEA Grapalat" w:cs="Sylfaen"/>
          <w:b/>
          <w:sz w:val="20"/>
          <w:lang w:val="hy-AM"/>
        </w:rPr>
        <w:t xml:space="preserve"> ապահովումները:</w:t>
      </w:r>
      <w:r w:rsidR="00084034" w:rsidRPr="007D2856">
        <w:rPr>
          <w:rStyle w:val="FootnoteReference"/>
          <w:rFonts w:ascii="GHEA Grapalat" w:hAnsi="GHEA Grapalat" w:cs="Sylfaen"/>
          <w:b/>
          <w:sz w:val="20"/>
          <w:lang w:val="hy-AM"/>
        </w:rPr>
        <w:footnoteReference w:id="11"/>
      </w:r>
    </w:p>
    <w:p w14:paraId="089EADE0" w14:textId="526E2D09"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D2856" w:rsidRPr="002A14DB">
        <w:rPr>
          <w:rStyle w:val="FontStyle42"/>
          <w:rFonts w:ascii="GHEA Grapalat" w:hAnsi="GHEA Grapalat" w:cs="Sylfaen"/>
          <w:b/>
          <w:sz w:val="22"/>
          <w:szCs w:val="20"/>
          <w:lang w:val="hy-AM"/>
        </w:rPr>
        <w:t>1-ին</w:t>
      </w:r>
      <w:r w:rsidR="007D2856" w:rsidRPr="00357A61">
        <w:rPr>
          <w:rStyle w:val="FontStyle42"/>
          <w:rFonts w:ascii="GHEA Grapalat" w:hAnsi="GHEA Grapalat" w:cs="Sylfaen"/>
          <w:b/>
          <w:sz w:val="22"/>
          <w:szCs w:val="20"/>
          <w:lang w:val="af-ZA"/>
        </w:rPr>
        <w:t>,</w:t>
      </w:r>
      <w:r w:rsidR="007D2856" w:rsidRPr="002A14DB">
        <w:rPr>
          <w:rStyle w:val="FontStyle42"/>
          <w:rFonts w:ascii="GHEA Grapalat" w:hAnsi="GHEA Grapalat" w:cs="Sylfaen"/>
          <w:b/>
          <w:sz w:val="22"/>
          <w:szCs w:val="20"/>
          <w:lang w:val="hy-AM"/>
        </w:rPr>
        <w:t xml:space="preserve"> 2-րդ</w:t>
      </w:r>
      <w:r w:rsidR="003B280D" w:rsidRPr="00357A61">
        <w:rPr>
          <w:rStyle w:val="FontStyle42"/>
          <w:rFonts w:ascii="GHEA Grapalat" w:hAnsi="GHEA Grapalat" w:cs="Sylfaen"/>
          <w:b/>
          <w:sz w:val="22"/>
          <w:szCs w:val="20"/>
          <w:lang w:val="af-ZA"/>
        </w:rPr>
        <w:t>, 3-</w:t>
      </w:r>
      <w:r w:rsidR="003B280D">
        <w:rPr>
          <w:rStyle w:val="FontStyle42"/>
          <w:rFonts w:ascii="GHEA Grapalat" w:hAnsi="GHEA Grapalat" w:cs="Sylfaen"/>
          <w:b/>
          <w:sz w:val="22"/>
          <w:szCs w:val="20"/>
        </w:rPr>
        <w:t>րդ</w:t>
      </w:r>
      <w:r w:rsidR="007D2856" w:rsidRPr="00357A61">
        <w:rPr>
          <w:rStyle w:val="FontStyle42"/>
          <w:rFonts w:ascii="GHEA Grapalat" w:hAnsi="GHEA Grapalat" w:cs="Sylfaen"/>
          <w:b/>
          <w:sz w:val="22"/>
          <w:szCs w:val="20"/>
          <w:lang w:val="af-ZA"/>
        </w:rPr>
        <w:t xml:space="preserve"> </w:t>
      </w:r>
      <w:r w:rsidR="007D2856">
        <w:rPr>
          <w:rStyle w:val="FontStyle42"/>
          <w:rFonts w:ascii="GHEA Grapalat" w:hAnsi="GHEA Grapalat" w:cs="Sylfaen"/>
          <w:b/>
          <w:sz w:val="22"/>
          <w:szCs w:val="20"/>
        </w:rPr>
        <w:t>և</w:t>
      </w:r>
      <w:r w:rsidR="007D2856" w:rsidRPr="00357A61">
        <w:rPr>
          <w:rStyle w:val="FontStyle42"/>
          <w:rFonts w:ascii="GHEA Grapalat" w:hAnsi="GHEA Grapalat" w:cs="Sylfaen"/>
          <w:b/>
          <w:sz w:val="22"/>
          <w:szCs w:val="20"/>
          <w:lang w:val="af-ZA"/>
        </w:rPr>
        <w:t xml:space="preserve"> </w:t>
      </w:r>
      <w:r w:rsidR="003B280D" w:rsidRPr="00357A61">
        <w:rPr>
          <w:rStyle w:val="FontStyle42"/>
          <w:rFonts w:ascii="GHEA Grapalat" w:hAnsi="GHEA Grapalat" w:cs="Sylfaen"/>
          <w:b/>
          <w:sz w:val="22"/>
          <w:szCs w:val="20"/>
          <w:lang w:val="af-ZA"/>
        </w:rPr>
        <w:t>4</w:t>
      </w:r>
      <w:r w:rsidR="007D2856" w:rsidRPr="00357A61">
        <w:rPr>
          <w:rStyle w:val="FontStyle42"/>
          <w:rFonts w:ascii="GHEA Grapalat" w:hAnsi="GHEA Grapalat" w:cs="Sylfaen"/>
          <w:b/>
          <w:sz w:val="22"/>
          <w:szCs w:val="20"/>
          <w:lang w:val="af-ZA"/>
        </w:rPr>
        <w:t>-</w:t>
      </w:r>
      <w:r w:rsidR="007D2856">
        <w:rPr>
          <w:rStyle w:val="FontStyle42"/>
          <w:rFonts w:ascii="GHEA Grapalat" w:hAnsi="GHEA Grapalat" w:cs="Sylfaen"/>
          <w:b/>
          <w:sz w:val="22"/>
          <w:szCs w:val="20"/>
        </w:rPr>
        <w:t>րդ</w:t>
      </w:r>
      <w:r w:rsidR="007D2856" w:rsidRPr="002A14DB">
        <w:rPr>
          <w:rStyle w:val="FontStyle42"/>
          <w:rFonts w:ascii="GHEA Grapalat" w:hAnsi="GHEA Grapalat" w:cs="Sylfaen"/>
          <w:b/>
          <w:sz w:val="22"/>
          <w:szCs w:val="20"/>
          <w:lang w:val="hy-AM"/>
        </w:rPr>
        <w:t xml:space="preserve"> </w:t>
      </w:r>
      <w:r w:rsidR="007D2856" w:rsidRPr="002A14DB">
        <w:rPr>
          <w:rFonts w:ascii="GHEA Grapalat" w:hAnsi="GHEA Grapalat" w:cs="Sylfaen"/>
          <w:b/>
          <w:sz w:val="20"/>
          <w:lang w:val="af-ZA"/>
        </w:rPr>
        <w:t>չափաբաժնի մասով</w:t>
      </w:r>
      <w:r w:rsidR="007D2856" w:rsidRPr="002A14DB">
        <w:rPr>
          <w:rFonts w:ascii="GHEA Grapalat" w:hAnsi="GHEA Grapalat" w:cs="Sylfaen"/>
          <w:b/>
          <w:sz w:val="20"/>
          <w:lang w:val="hy-AM"/>
        </w:rPr>
        <w:t xml:space="preserve"> հավասար</w:t>
      </w:r>
      <w:r w:rsidR="007D2856" w:rsidRPr="002A14DB">
        <w:rPr>
          <w:rFonts w:ascii="GHEA Grapalat" w:hAnsi="GHEA Grapalat" w:cs="Sylfaen"/>
          <w:b/>
          <w:sz w:val="20"/>
          <w:lang w:val="af-ZA"/>
        </w:rPr>
        <w:t xml:space="preserve"> </w:t>
      </w:r>
      <w:r w:rsidR="007D2856" w:rsidRPr="002A14DB">
        <w:rPr>
          <w:rFonts w:ascii="GHEA Grapalat" w:hAnsi="GHEA Grapalat" w:cs="Sylfaen"/>
          <w:b/>
          <w:sz w:val="20"/>
          <w:lang w:val="hy-AM"/>
        </w:rPr>
        <w:t>է</w:t>
      </w:r>
      <w:r w:rsidR="007D2856" w:rsidRPr="002A14DB">
        <w:rPr>
          <w:rFonts w:ascii="GHEA Grapalat" w:hAnsi="GHEA Grapalat" w:cs="Sylfaen"/>
          <w:b/>
          <w:sz w:val="20"/>
          <w:lang w:val="af-ZA"/>
        </w:rPr>
        <w:t xml:space="preserve"> </w:t>
      </w:r>
      <w:r w:rsidR="007D2856" w:rsidRPr="002A14DB">
        <w:rPr>
          <w:rFonts w:ascii="GHEA Grapalat" w:hAnsi="GHEA Grapalat" w:cs="Sylfaen"/>
          <w:b/>
          <w:sz w:val="20"/>
          <w:lang w:val="hy-AM"/>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w:t>
      </w:r>
      <w:r w:rsidR="00A161E3" w:rsidRPr="007D2856">
        <w:rPr>
          <w:rFonts w:ascii="GHEA Grapalat" w:hAnsi="GHEA Grapalat" w:cs="Sylfaen"/>
          <w:b/>
          <w:sz w:val="22"/>
          <w:lang w:val="hy-AM"/>
        </w:rPr>
        <w:t xml:space="preserve">գնման գնի </w:t>
      </w:r>
      <w:r w:rsidR="005A72DB" w:rsidRPr="007D2856">
        <w:rPr>
          <w:rFonts w:ascii="GHEA Grapalat" w:hAnsi="GHEA Grapalat" w:cs="Sylfaen"/>
          <w:b/>
          <w:sz w:val="22"/>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1C4AC5" w:rsidRPr="002A14DB">
        <w:rPr>
          <w:rStyle w:val="FontStyle42"/>
          <w:rFonts w:ascii="GHEA Grapalat" w:hAnsi="GHEA Grapalat" w:cs="Sylfaen"/>
          <w:b/>
          <w:sz w:val="22"/>
          <w:szCs w:val="20"/>
          <w:lang w:val="hy-AM"/>
        </w:rPr>
        <w:t>1-ին</w:t>
      </w:r>
      <w:r w:rsidR="001C4AC5" w:rsidRPr="00357A61">
        <w:rPr>
          <w:rStyle w:val="FontStyle42"/>
          <w:rFonts w:ascii="GHEA Grapalat" w:hAnsi="GHEA Grapalat" w:cs="Sylfaen"/>
          <w:b/>
          <w:sz w:val="22"/>
          <w:szCs w:val="20"/>
          <w:lang w:val="hy-AM"/>
        </w:rPr>
        <w:t>,</w:t>
      </w:r>
      <w:r w:rsidR="001C4AC5" w:rsidRPr="002A14DB">
        <w:rPr>
          <w:rStyle w:val="FontStyle42"/>
          <w:rFonts w:ascii="GHEA Grapalat" w:hAnsi="GHEA Grapalat" w:cs="Sylfaen"/>
          <w:b/>
          <w:sz w:val="22"/>
          <w:szCs w:val="20"/>
          <w:lang w:val="hy-AM"/>
        </w:rPr>
        <w:t xml:space="preserve"> 2-րդ</w:t>
      </w:r>
      <w:r w:rsidR="001C4AC5" w:rsidRPr="00357A61">
        <w:rPr>
          <w:rStyle w:val="FontStyle42"/>
          <w:rFonts w:ascii="GHEA Grapalat" w:hAnsi="GHEA Grapalat" w:cs="Sylfaen"/>
          <w:b/>
          <w:sz w:val="22"/>
          <w:szCs w:val="20"/>
          <w:lang w:val="hy-AM"/>
        </w:rPr>
        <w:t xml:space="preserve"> </w:t>
      </w:r>
      <w:r w:rsidR="00F60E91" w:rsidRPr="00357A61">
        <w:rPr>
          <w:rStyle w:val="FontStyle42"/>
          <w:rFonts w:ascii="GHEA Grapalat" w:hAnsi="GHEA Grapalat" w:cs="Sylfaen"/>
          <w:b/>
          <w:sz w:val="22"/>
          <w:szCs w:val="20"/>
          <w:lang w:val="hy-AM"/>
        </w:rPr>
        <w:t>3-րդ և 4-րդ</w:t>
      </w:r>
      <w:r w:rsidR="00F60E91" w:rsidRPr="002A14DB">
        <w:rPr>
          <w:rStyle w:val="FontStyle42"/>
          <w:rFonts w:ascii="GHEA Grapalat" w:hAnsi="GHEA Grapalat" w:cs="Sylfaen"/>
          <w:b/>
          <w:sz w:val="22"/>
          <w:szCs w:val="20"/>
          <w:lang w:val="hy-AM"/>
        </w:rPr>
        <w:t xml:space="preserve"> </w:t>
      </w:r>
      <w:r w:rsidR="001C4AC5" w:rsidRPr="002A14DB">
        <w:rPr>
          <w:rFonts w:ascii="GHEA Grapalat" w:hAnsi="GHEA Grapalat" w:cs="Sylfaen"/>
          <w:b/>
          <w:sz w:val="20"/>
          <w:lang w:val="af-ZA"/>
        </w:rPr>
        <w:t>չափաբաժնի մասով</w:t>
      </w:r>
      <w:r w:rsidR="001C4AC5" w:rsidRPr="002A14DB">
        <w:rPr>
          <w:rFonts w:ascii="GHEA Grapalat" w:hAnsi="GHEA Grapalat" w:cs="Sylfaen"/>
          <w:b/>
          <w:sz w:val="20"/>
          <w:lang w:val="hy-AM"/>
        </w:rPr>
        <w:t xml:space="preserve"> </w:t>
      </w:r>
      <w:r w:rsidR="001C4AC5" w:rsidRPr="00357A61">
        <w:rPr>
          <w:rFonts w:ascii="GHEA Grapalat" w:hAnsi="GHEA Grapalat" w:cs="Sylfaen"/>
          <w:b/>
          <w:sz w:val="20"/>
          <w:lang w:val="hy-AM"/>
        </w:rPr>
        <w:t>ո</w:t>
      </w:r>
      <w:r w:rsidR="00F96621" w:rsidRPr="006D2E03">
        <w:rPr>
          <w:rFonts w:ascii="GHEA Grapalat" w:hAnsi="GHEA Grapalat" w:cs="Sylfaen"/>
          <w:sz w:val="20"/>
          <w:lang w:val="hy-AM"/>
        </w:rPr>
        <w:t>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1C4AC5">
        <w:rPr>
          <w:rFonts w:ascii="GHEA Grapalat" w:hAnsi="GHEA Grapalat" w:cs="Sylfaen"/>
          <w:b/>
          <w:sz w:val="20"/>
          <w:lang w:val="hy-AM"/>
        </w:rPr>
        <w:t>կանխիկ</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փողի</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կամ</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բանկերի</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կողմից</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տրամադրված</w:t>
      </w:r>
      <w:r w:rsidR="005A72DB" w:rsidRPr="001C4AC5">
        <w:rPr>
          <w:rFonts w:ascii="GHEA Grapalat" w:hAnsi="GHEA Grapalat" w:cs="Sylfaen"/>
          <w:b/>
          <w:sz w:val="20"/>
          <w:lang w:val="af-ZA"/>
        </w:rPr>
        <w:t xml:space="preserve"> </w:t>
      </w:r>
      <w:r w:rsidR="005A72DB" w:rsidRPr="001C4AC5">
        <w:rPr>
          <w:rFonts w:ascii="GHEA Grapalat" w:hAnsi="GHEA Grapalat" w:cs="Sylfaen"/>
          <w:b/>
          <w:sz w:val="20"/>
          <w:lang w:val="hy-AM"/>
        </w:rPr>
        <w:t>երաշխիքների 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EE7C82" w:rsidRPr="002A14DB">
        <w:rPr>
          <w:rFonts w:ascii="GHEA Grapalat" w:hAnsi="GHEA Grapalat" w:cs="Sylfaen"/>
          <w:b/>
          <w:sz w:val="20"/>
          <w:lang w:val="hy-AM"/>
        </w:rPr>
        <w:t>օրվան</w:t>
      </w:r>
      <w:r w:rsidR="00EE7C82" w:rsidRPr="002A14DB">
        <w:rPr>
          <w:rFonts w:ascii="GHEA Grapalat" w:hAnsi="GHEA Grapalat" w:cs="Sylfaen"/>
          <w:b/>
          <w:sz w:val="20"/>
          <w:lang w:val="af-ZA"/>
        </w:rPr>
        <w:t xml:space="preserve"> </w:t>
      </w:r>
      <w:r w:rsidR="00EE7C82" w:rsidRPr="002A14DB">
        <w:rPr>
          <w:rFonts w:ascii="GHEA Grapalat" w:hAnsi="GHEA Grapalat" w:cs="Sylfaen"/>
          <w:b/>
          <w:sz w:val="20"/>
          <w:lang w:val="hy-AM"/>
        </w:rPr>
        <w:t>հաջորդող</w:t>
      </w:r>
      <w:r w:rsidR="00EE7C82" w:rsidRPr="002A14DB">
        <w:rPr>
          <w:rFonts w:ascii="GHEA Grapalat" w:hAnsi="GHEA Grapalat" w:cs="Sylfaen"/>
          <w:b/>
          <w:sz w:val="20"/>
          <w:lang w:val="af-ZA"/>
        </w:rPr>
        <w:t xml:space="preserve"> 90-</w:t>
      </w:r>
      <w:r w:rsidR="00EE7C82" w:rsidRPr="002A14DB">
        <w:rPr>
          <w:rFonts w:ascii="GHEA Grapalat" w:hAnsi="GHEA Grapalat" w:cs="Sylfaen"/>
          <w:b/>
          <w:sz w:val="20"/>
          <w:lang w:val="hy-AM"/>
        </w:rPr>
        <w:t>րդ</w:t>
      </w:r>
      <w:r w:rsidR="00EE7C82" w:rsidRPr="002A14DB">
        <w:rPr>
          <w:rFonts w:ascii="GHEA Grapalat" w:hAnsi="GHEA Grapalat" w:cs="Sylfaen"/>
          <w:b/>
          <w:sz w:val="20"/>
          <w:lang w:val="af-ZA"/>
        </w:rPr>
        <w:t xml:space="preserve"> </w:t>
      </w:r>
      <w:r w:rsidR="00EE7C82" w:rsidRPr="002A14DB">
        <w:rPr>
          <w:rFonts w:ascii="GHEA Grapalat" w:hAnsi="GHEA Grapalat" w:cs="Sylfaen"/>
          <w:b/>
          <w:sz w:val="20"/>
          <w:lang w:val="hy-AM"/>
        </w:rPr>
        <w:t>աշխատանքային</w:t>
      </w:r>
      <w:r w:rsidR="00EE7C82" w:rsidRPr="002A14DB">
        <w:rPr>
          <w:rFonts w:ascii="GHEA Grapalat" w:hAnsi="GHEA Grapalat" w:cs="Sylfaen"/>
          <w:b/>
          <w:sz w:val="20"/>
          <w:lang w:val="af-ZA"/>
        </w:rPr>
        <w:t xml:space="preserve"> </w:t>
      </w:r>
      <w:r w:rsidR="00EE7C82" w:rsidRPr="002A14DB">
        <w:rPr>
          <w:rFonts w:ascii="GHEA Grapalat" w:hAnsi="GHEA Grapalat" w:cs="Sylfaen"/>
          <w:b/>
          <w:sz w:val="20"/>
          <w:lang w:val="hy-AM"/>
        </w:rPr>
        <w:t>օրը</w:t>
      </w:r>
      <w:r w:rsidR="00EE7C82" w:rsidRPr="002A14DB">
        <w:rPr>
          <w:rFonts w:ascii="GHEA Grapalat" w:hAnsi="GHEA Grapalat" w:cs="Sylfaen"/>
          <w:b/>
          <w:sz w:val="20"/>
          <w:lang w:val="af-ZA"/>
        </w:rPr>
        <w:t xml:space="preserve"> </w:t>
      </w:r>
      <w:r w:rsidR="00EE7C82" w:rsidRPr="002A14DB">
        <w:rPr>
          <w:rFonts w:ascii="GHEA Grapalat" w:hAnsi="GHEA Grapalat" w:cs="Arial"/>
          <w:b/>
          <w:sz w:val="20"/>
          <w:lang w:val="hy-AM"/>
        </w:rPr>
        <w:t>ներառյալ</w:t>
      </w:r>
      <w:r w:rsidR="00EE7C82">
        <w:rPr>
          <w:rStyle w:val="FootnoteReference"/>
          <w:rFonts w:ascii="GHEA Grapalat" w:hAnsi="GHEA Grapalat" w:cs="Arial"/>
          <w:sz w:val="20"/>
          <w:lang w:val="hy-AM"/>
        </w:rPr>
        <w:t xml:space="preserve"> </w:t>
      </w:r>
      <w:r w:rsidR="00084034">
        <w:rPr>
          <w:rStyle w:val="FootnoteReference"/>
          <w:rFonts w:ascii="GHEA Grapalat" w:hAnsi="GHEA Grapalat" w:cs="Arial"/>
          <w:sz w:val="20"/>
          <w:lang w:val="hy-AM"/>
        </w:rPr>
        <w:footnoteReference w:id="12"/>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0850F8">
        <w:rPr>
          <w:rFonts w:ascii="GHEA Grapalat" w:hAnsi="GHEA Grapalat" w:cs="Arial"/>
          <w:b/>
          <w:sz w:val="20"/>
          <w:lang w:val="hy-AM"/>
        </w:rPr>
        <w:t>«</w:t>
      </w:r>
      <w:r w:rsidRPr="000850F8">
        <w:rPr>
          <w:rFonts w:ascii="GHEA Grapalat" w:hAnsi="GHEA Grapalat" w:cs="Arial"/>
          <w:b/>
          <w:sz w:val="22"/>
          <w:lang w:val="hy-AM"/>
        </w:rPr>
        <w:t>900008000698</w:t>
      </w:r>
      <w:r w:rsidRPr="000850F8">
        <w:rPr>
          <w:rFonts w:ascii="GHEA Grapalat" w:hAnsi="GHEA Grapalat" w:cs="Arial"/>
          <w:b/>
          <w:sz w:val="20"/>
          <w:lang w:val="hy-AM"/>
        </w:rPr>
        <w:t>»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7D4F7004" w:rsidR="00CF12EE" w:rsidRDefault="00A161E3" w:rsidP="00BA7FAD">
      <w:pPr>
        <w:ind w:firstLine="567"/>
        <w:jc w:val="both"/>
        <w:rPr>
          <w:rFonts w:ascii="GHEA Grapalat" w:hAnsi="GHEA Grapalat" w:cs="Arial"/>
          <w:color w:val="FFFFFF"/>
          <w:sz w:val="20"/>
          <w:lang w:val="af-ZA"/>
        </w:rPr>
      </w:pPr>
      <w:r w:rsidRPr="00E3230D">
        <w:rPr>
          <w:rFonts w:ascii="GHEA Grapalat" w:hAnsi="GHEA Grapalat" w:cs="Arial"/>
          <w:b/>
          <w:sz w:val="20"/>
          <w:lang w:val="hy-AM"/>
        </w:rPr>
        <w:t>Բանկային ե</w:t>
      </w:r>
      <w:r w:rsidR="00BA7FAD" w:rsidRPr="00E3230D">
        <w:rPr>
          <w:rFonts w:ascii="GHEA Grapalat" w:hAnsi="GHEA Grapalat" w:cs="Arial"/>
          <w:b/>
          <w:sz w:val="20"/>
          <w:lang w:val="hy-AM"/>
        </w:rPr>
        <w:t>րաշխիքի ձևով որակավորման ապահովումը ընտրված մասնակիցը ներկայացնում է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13"/>
      </w:r>
    </w:p>
    <w:p w14:paraId="4C6CB52D" w14:textId="2E6DEAA0" w:rsidR="00E56508" w:rsidRPr="00E3230D" w:rsidRDefault="00E56508" w:rsidP="00E56508">
      <w:pPr>
        <w:pStyle w:val="NormalWeb"/>
        <w:shd w:val="clear" w:color="auto" w:fill="FFFFFF"/>
        <w:spacing w:before="0" w:beforeAutospacing="0" w:after="0" w:afterAutospacing="0"/>
        <w:ind w:firstLine="375"/>
        <w:jc w:val="both"/>
        <w:rPr>
          <w:rFonts w:ascii="GHEA Grapalat" w:hAnsi="GHEA Grapalat" w:cs="Arial"/>
          <w:b/>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 xml:space="preserve">ցված </w:t>
      </w:r>
      <w:r w:rsidRPr="00E3230D">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E3230D">
        <w:rPr>
          <w:rFonts w:ascii="GHEA Grapalat" w:hAnsi="GHEA Grapalat" w:cs="Arial"/>
          <w:b/>
          <w:sz w:val="20"/>
          <w:lang w:val="hy-AM"/>
        </w:rPr>
        <w:t>,  եթե պայմանագրի (համաձայնագրի) կատարումը փուլային չէ</w:t>
      </w:r>
      <w:r w:rsidRPr="00E3230D">
        <w:rPr>
          <w:rFonts w:ascii="GHEA Grapalat" w:hAnsi="GHEA Grapalat" w:cs="Arial"/>
          <w:b/>
          <w:sz w:val="20"/>
          <w:lang w:val="hy-AM"/>
        </w:rPr>
        <w:t>:</w:t>
      </w:r>
    </w:p>
    <w:p w14:paraId="1E3EFE26" w14:textId="77777777" w:rsidR="00501A05" w:rsidRPr="00E3230D" w:rsidRDefault="00501A05" w:rsidP="00501A05">
      <w:pPr>
        <w:ind w:firstLine="567"/>
        <w:jc w:val="both"/>
        <w:rPr>
          <w:rFonts w:ascii="GHEA Grapalat" w:hAnsi="GHEA Grapalat" w:cs="Arial"/>
          <w:b/>
          <w:sz w:val="20"/>
          <w:lang w:val="hy-AM"/>
        </w:rPr>
      </w:pPr>
      <w:r w:rsidRPr="00E3230D">
        <w:rPr>
          <w:rFonts w:ascii="GHEA Grapalat" w:hAnsi="GHEA Grapalat" w:cs="Arial"/>
          <w:b/>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C6C560F" w14:textId="77777777" w:rsidR="00DF3872"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 xml:space="preserve">10.3. </w:t>
      </w:r>
      <w:r w:rsidRPr="00DF3872">
        <w:rPr>
          <w:rFonts w:ascii="GHEA Grapalat" w:hAnsi="GHEA Grapalat" w:cs="Sylfaen"/>
          <w:b/>
          <w:sz w:val="20"/>
          <w:lang w:val="hy-AM"/>
        </w:rPr>
        <w:t>Պայմանագրի</w:t>
      </w:r>
      <w:r w:rsidRPr="00DF3872">
        <w:rPr>
          <w:rFonts w:ascii="GHEA Grapalat" w:hAnsi="GHEA Grapalat" w:cs="Sylfaen"/>
          <w:b/>
          <w:sz w:val="20"/>
          <w:lang w:val="af-ZA"/>
        </w:rPr>
        <w:t xml:space="preserve"> </w:t>
      </w:r>
      <w:r w:rsidRPr="00DF3872">
        <w:rPr>
          <w:rFonts w:ascii="GHEA Grapalat" w:hAnsi="GHEA Grapalat" w:cs="Sylfaen"/>
          <w:b/>
          <w:sz w:val="20"/>
          <w:lang w:val="hy-AM"/>
        </w:rPr>
        <w:t>ապահովման</w:t>
      </w:r>
      <w:r w:rsidRPr="00DF3872">
        <w:rPr>
          <w:rFonts w:ascii="GHEA Grapalat" w:hAnsi="GHEA Grapalat" w:cs="Sylfaen"/>
          <w:b/>
          <w:sz w:val="20"/>
          <w:lang w:val="af-ZA"/>
        </w:rPr>
        <w:t xml:space="preserve"> </w:t>
      </w:r>
      <w:r w:rsidRPr="00DF3872">
        <w:rPr>
          <w:rFonts w:ascii="GHEA Grapalat" w:hAnsi="GHEA Grapalat" w:cs="Sylfaen"/>
          <w:b/>
          <w:sz w:val="20"/>
          <w:lang w:val="hy-AM"/>
        </w:rPr>
        <w:t>չափը</w:t>
      </w:r>
      <w:r w:rsidRPr="00DF3872">
        <w:rPr>
          <w:rFonts w:ascii="GHEA Grapalat" w:hAnsi="GHEA Grapalat" w:cs="Sylfaen"/>
          <w:b/>
          <w:sz w:val="20"/>
          <w:lang w:val="af-ZA"/>
        </w:rPr>
        <w:t xml:space="preserve"> </w:t>
      </w:r>
      <w:r w:rsidRPr="00DF3872">
        <w:rPr>
          <w:rFonts w:ascii="GHEA Grapalat" w:hAnsi="GHEA Grapalat" w:cs="Sylfaen"/>
          <w:b/>
          <w:sz w:val="20"/>
          <w:lang w:val="hy-AM"/>
        </w:rPr>
        <w:t>կազմում</w:t>
      </w:r>
      <w:r w:rsidRPr="00DF3872">
        <w:rPr>
          <w:rFonts w:ascii="GHEA Grapalat" w:hAnsi="GHEA Grapalat" w:cs="Sylfaen"/>
          <w:b/>
          <w:sz w:val="20"/>
          <w:lang w:val="af-ZA"/>
        </w:rPr>
        <w:t xml:space="preserve"> </w:t>
      </w:r>
      <w:r w:rsidRPr="00DF3872">
        <w:rPr>
          <w:rFonts w:ascii="GHEA Grapalat" w:hAnsi="GHEA Grapalat" w:cs="Sylfaen"/>
          <w:b/>
          <w:sz w:val="20"/>
          <w:lang w:val="hy-AM"/>
        </w:rPr>
        <w:t>է</w:t>
      </w:r>
      <w:r w:rsidRPr="00DF3872">
        <w:rPr>
          <w:rFonts w:ascii="GHEA Grapalat" w:hAnsi="GHEA Grapalat" w:cs="Sylfaen"/>
          <w:b/>
          <w:sz w:val="20"/>
          <w:lang w:val="af-ZA"/>
        </w:rPr>
        <w:t xml:space="preserve"> </w:t>
      </w:r>
      <w:r w:rsidR="003B269F" w:rsidRPr="00DF3872">
        <w:rPr>
          <w:rFonts w:ascii="GHEA Grapalat" w:hAnsi="GHEA Grapalat" w:cs="Sylfaen"/>
          <w:b/>
          <w:sz w:val="20"/>
          <w:lang w:val="hy-AM"/>
        </w:rPr>
        <w:t xml:space="preserve">գնման </w:t>
      </w:r>
      <w:r w:rsidRPr="00DF3872">
        <w:rPr>
          <w:rFonts w:ascii="GHEA Grapalat" w:hAnsi="GHEA Grapalat" w:cs="Sylfaen"/>
          <w:b/>
          <w:sz w:val="20"/>
          <w:lang w:val="hy-AM"/>
        </w:rPr>
        <w:t>գնի</w:t>
      </w:r>
      <w:r w:rsidRPr="00DF3872">
        <w:rPr>
          <w:rFonts w:ascii="GHEA Grapalat" w:hAnsi="GHEA Grapalat" w:cs="Sylfaen"/>
          <w:b/>
          <w:sz w:val="20"/>
          <w:lang w:val="af-ZA"/>
        </w:rPr>
        <w:t xml:space="preserve"> 10 </w:t>
      </w:r>
      <w:r w:rsidRPr="00DF3872">
        <w:rPr>
          <w:rFonts w:ascii="GHEA Grapalat" w:hAnsi="GHEA Grapalat" w:cs="Sylfaen"/>
          <w:b/>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A8BC83" w14:textId="59CF2592" w:rsidR="00281740" w:rsidRPr="00A71D81" w:rsidRDefault="00501A05" w:rsidP="00084034">
      <w:pPr>
        <w:ind w:firstLine="567"/>
        <w:jc w:val="both"/>
        <w:rPr>
          <w:rFonts w:ascii="GHEA Grapalat" w:hAnsi="GHEA Grapalat" w:cs="Sylfaen"/>
          <w:sz w:val="20"/>
          <w:vertAlign w:val="superscript"/>
          <w:lang w:val="hy-AM"/>
        </w:rPr>
      </w:pPr>
      <w:r w:rsidRPr="00DF3872">
        <w:rPr>
          <w:rFonts w:ascii="GHEA Grapalat" w:hAnsi="GHEA Grapalat" w:cs="Sylfaen"/>
          <w:b/>
          <w:sz w:val="20"/>
          <w:lang w:val="hy-AM"/>
        </w:rPr>
        <w:t xml:space="preserve">Պայմանագրի ապահովումը </w:t>
      </w:r>
      <w:r w:rsidR="00DF3872" w:rsidRPr="002A14DB">
        <w:rPr>
          <w:rStyle w:val="FontStyle42"/>
          <w:rFonts w:ascii="GHEA Grapalat" w:hAnsi="GHEA Grapalat" w:cs="Sylfaen"/>
          <w:b/>
          <w:sz w:val="22"/>
          <w:szCs w:val="20"/>
          <w:lang w:val="hy-AM"/>
        </w:rPr>
        <w:t>1-ին</w:t>
      </w:r>
      <w:r w:rsidR="00DF3872" w:rsidRPr="00357A61">
        <w:rPr>
          <w:rStyle w:val="FontStyle42"/>
          <w:rFonts w:ascii="GHEA Grapalat" w:hAnsi="GHEA Grapalat" w:cs="Sylfaen"/>
          <w:b/>
          <w:sz w:val="22"/>
          <w:szCs w:val="20"/>
          <w:lang w:val="hy-AM"/>
        </w:rPr>
        <w:t>,</w:t>
      </w:r>
      <w:r w:rsidR="00DF3872" w:rsidRPr="002A14DB">
        <w:rPr>
          <w:rStyle w:val="FontStyle42"/>
          <w:rFonts w:ascii="GHEA Grapalat" w:hAnsi="GHEA Grapalat" w:cs="Sylfaen"/>
          <w:b/>
          <w:sz w:val="22"/>
          <w:szCs w:val="20"/>
          <w:lang w:val="hy-AM"/>
        </w:rPr>
        <w:t xml:space="preserve"> 2-րդ</w:t>
      </w:r>
      <w:r w:rsidR="00306CE7" w:rsidRPr="00357A61">
        <w:rPr>
          <w:rStyle w:val="FontStyle42"/>
          <w:rFonts w:ascii="GHEA Grapalat" w:hAnsi="GHEA Grapalat" w:cs="Sylfaen"/>
          <w:b/>
          <w:sz w:val="22"/>
          <w:szCs w:val="20"/>
          <w:lang w:val="hy-AM"/>
        </w:rPr>
        <w:t>, 3-րդ</w:t>
      </w:r>
      <w:r w:rsidR="00DF3872" w:rsidRPr="00357A61">
        <w:rPr>
          <w:rStyle w:val="FontStyle42"/>
          <w:rFonts w:ascii="GHEA Grapalat" w:hAnsi="GHEA Grapalat" w:cs="Sylfaen"/>
          <w:b/>
          <w:sz w:val="22"/>
          <w:szCs w:val="20"/>
          <w:lang w:val="hy-AM"/>
        </w:rPr>
        <w:t xml:space="preserve"> և </w:t>
      </w:r>
      <w:r w:rsidR="00306CE7" w:rsidRPr="00357A61">
        <w:rPr>
          <w:rStyle w:val="FontStyle42"/>
          <w:rFonts w:ascii="GHEA Grapalat" w:hAnsi="GHEA Grapalat" w:cs="Sylfaen"/>
          <w:b/>
          <w:sz w:val="22"/>
          <w:szCs w:val="20"/>
          <w:lang w:val="hy-AM"/>
        </w:rPr>
        <w:t>4</w:t>
      </w:r>
      <w:r w:rsidR="00DF3872" w:rsidRPr="00357A61">
        <w:rPr>
          <w:rStyle w:val="FontStyle42"/>
          <w:rFonts w:ascii="GHEA Grapalat" w:hAnsi="GHEA Grapalat" w:cs="Sylfaen"/>
          <w:b/>
          <w:sz w:val="22"/>
          <w:szCs w:val="20"/>
          <w:lang w:val="hy-AM"/>
        </w:rPr>
        <w:t>-րդ</w:t>
      </w:r>
      <w:r w:rsidR="00DF3872" w:rsidRPr="002A14DB">
        <w:rPr>
          <w:rStyle w:val="FontStyle42"/>
          <w:rFonts w:ascii="GHEA Grapalat" w:hAnsi="GHEA Grapalat" w:cs="Sylfaen"/>
          <w:b/>
          <w:sz w:val="22"/>
          <w:szCs w:val="20"/>
          <w:lang w:val="hy-AM"/>
        </w:rPr>
        <w:t xml:space="preserve"> </w:t>
      </w:r>
      <w:r w:rsidR="00DF3872" w:rsidRPr="002A14DB">
        <w:rPr>
          <w:rFonts w:ascii="GHEA Grapalat" w:hAnsi="GHEA Grapalat" w:cs="Sylfaen"/>
          <w:b/>
          <w:sz w:val="20"/>
          <w:lang w:val="af-ZA"/>
        </w:rPr>
        <w:t>չափաբաժնի մասով</w:t>
      </w:r>
      <w:r w:rsidR="00DF3872" w:rsidRPr="002A14DB">
        <w:rPr>
          <w:rFonts w:ascii="GHEA Grapalat" w:hAnsi="GHEA Grapalat" w:cs="Sylfaen"/>
          <w:b/>
          <w:sz w:val="20"/>
          <w:lang w:val="hy-AM"/>
        </w:rPr>
        <w:t xml:space="preserve"> </w:t>
      </w:r>
      <w:r w:rsidRPr="00DF3872">
        <w:rPr>
          <w:rFonts w:ascii="GHEA Grapalat" w:hAnsi="GHEA Grapalat" w:cs="Sylfaen"/>
          <w:b/>
          <w:sz w:val="20"/>
          <w:lang w:val="hy-AM"/>
        </w:rPr>
        <w:t xml:space="preserve">ներկայացվում է բանկային երախիքի </w:t>
      </w:r>
      <w:r w:rsidR="007862B1" w:rsidRPr="00DF3872">
        <w:rPr>
          <w:rFonts w:ascii="GHEA Grapalat" w:hAnsi="GHEA Grapalat" w:cs="Sylfaen"/>
          <w:b/>
          <w:sz w:val="20"/>
          <w:lang w:val="hy-AM"/>
        </w:rPr>
        <w:t xml:space="preserve">(հավելված 5) </w:t>
      </w:r>
      <w:r w:rsidRPr="00DF3872">
        <w:rPr>
          <w:rFonts w:ascii="GHEA Grapalat" w:hAnsi="GHEA Grapalat" w:cs="Sylfaen"/>
          <w:b/>
          <w:sz w:val="20"/>
          <w:lang w:val="hy-AM"/>
        </w:rPr>
        <w:t>կամ կան</w:t>
      </w:r>
      <w:r w:rsidR="007862B1" w:rsidRPr="00DF3872">
        <w:rPr>
          <w:rFonts w:ascii="GHEA Grapalat" w:hAnsi="GHEA Grapalat" w:cs="Sylfaen"/>
          <w:b/>
          <w:sz w:val="20"/>
          <w:lang w:val="hy-AM"/>
        </w:rPr>
        <w:t>խ</w:t>
      </w:r>
      <w:r w:rsidRPr="00DF3872">
        <w:rPr>
          <w:rFonts w:ascii="GHEA Grapalat" w:hAnsi="GHEA Grapalat" w:cs="Sylfaen"/>
          <w:b/>
          <w:sz w:val="20"/>
          <w:lang w:val="hy-AM"/>
        </w:rPr>
        <w:t>ի</w:t>
      </w:r>
      <w:r w:rsidR="00AE0B66" w:rsidRPr="00DF3872">
        <w:rPr>
          <w:rFonts w:ascii="GHEA Grapalat" w:hAnsi="GHEA Grapalat" w:cs="Sylfaen"/>
          <w:b/>
          <w:sz w:val="20"/>
          <w:lang w:val="hy-AM"/>
        </w:rPr>
        <w:t>կ</w:t>
      </w:r>
      <w:r w:rsidRPr="00DF3872">
        <w:rPr>
          <w:rFonts w:ascii="GHEA Grapalat" w:hAnsi="GHEA Grapalat" w:cs="Sylfaen"/>
          <w:b/>
          <w:sz w:val="20"/>
          <w:lang w:val="hy-AM"/>
        </w:rPr>
        <w:t xml:space="preserve"> փողի ձևով</w:t>
      </w:r>
      <w:r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14"/>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w:t>
      </w:r>
      <w:r w:rsidRPr="007B5681">
        <w:rPr>
          <w:rFonts w:ascii="GHEA Grapalat" w:hAnsi="GHEA Grapalat" w:cs="Arial"/>
          <w:b/>
          <w:sz w:val="20"/>
          <w:lang w:val="hy-AM"/>
        </w:rPr>
        <w:t>բացված «</w:t>
      </w:r>
      <w:r w:rsidRPr="007B5681">
        <w:rPr>
          <w:rFonts w:ascii="GHEA Grapalat" w:hAnsi="GHEA Grapalat" w:cs="Arial"/>
          <w:b/>
          <w:sz w:val="22"/>
          <w:lang w:val="hy-AM"/>
        </w:rPr>
        <w:t>900008000664</w:t>
      </w:r>
      <w:r w:rsidRPr="007B5681">
        <w:rPr>
          <w:rFonts w:ascii="GHEA Grapalat" w:hAnsi="GHEA Grapalat" w:cs="Arial"/>
          <w:b/>
          <w:sz w:val="20"/>
          <w:lang w:val="hy-AM"/>
        </w:rPr>
        <w:t>» գանձապետական հաշվին</w:t>
      </w:r>
      <w:r w:rsidRPr="00A71D81">
        <w:rPr>
          <w:rFonts w:ascii="GHEA Grapalat" w:hAnsi="GHEA Grapalat" w:cs="Arial"/>
          <w:sz w:val="20"/>
          <w:lang w:val="hy-AM"/>
        </w:rPr>
        <w:t xml:space="preserve">.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w:t>
      </w:r>
      <w:r w:rsidRPr="007B5681">
        <w:rPr>
          <w:rFonts w:ascii="GHEA Grapalat" w:hAnsi="GHEA Grapalat" w:cs="Sylfaen"/>
          <w:b/>
          <w:sz w:val="20"/>
          <w:lang w:val="hy-AM"/>
        </w:rPr>
        <w:t xml:space="preserve">4 </w:t>
      </w:r>
      <w:r w:rsidR="00441C20" w:rsidRPr="007B5681">
        <w:rPr>
          <w:rFonts w:ascii="GHEA Grapalat" w:hAnsi="GHEA Grapalat" w:cs="Arial"/>
          <w:b/>
          <w:sz w:val="20"/>
          <w:lang w:val="hy-AM"/>
        </w:rPr>
        <w:t>Ե</w:t>
      </w:r>
      <w:r w:rsidR="00F96621" w:rsidRPr="007B5681">
        <w:rPr>
          <w:rFonts w:ascii="GHEA Grapalat" w:hAnsi="GHEA Grapalat" w:cs="Arial"/>
          <w:b/>
          <w:sz w:val="20"/>
          <w:lang w:val="hy-AM"/>
        </w:rPr>
        <w:t>թե</w:t>
      </w:r>
      <w:r w:rsidRPr="007B5681">
        <w:rPr>
          <w:rFonts w:ascii="GHEA Grapalat" w:hAnsi="GHEA Grapalat" w:cs="Arial"/>
          <w:b/>
          <w:sz w:val="20"/>
          <w:lang w:val="hy-AM"/>
        </w:rPr>
        <w:t xml:space="preserve"> </w:t>
      </w:r>
      <w:r w:rsidR="00F96621" w:rsidRPr="007B5681">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B5681">
        <w:rPr>
          <w:rFonts w:ascii="GHEA Grapalat" w:hAnsi="GHEA Grapalat" w:cs="Arial"/>
          <w:b/>
          <w:sz w:val="20"/>
          <w:lang w:val="hy-AM"/>
        </w:rPr>
        <w:t xml:space="preserve">որակավորման և պայմանագրի ապահովումները ներկայացվում են </w:t>
      </w:r>
      <w:r w:rsidR="00F96621" w:rsidRPr="007B5681">
        <w:rPr>
          <w:rFonts w:ascii="GHEA Grapalat" w:hAnsi="GHEA Grapalat" w:cs="Arial"/>
          <w:b/>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7B5681">
        <w:rPr>
          <w:rFonts w:ascii="GHEA Grapalat" w:hAnsi="GHEA Grapalat" w:cs="Arial"/>
          <w:b/>
          <w:sz w:val="20"/>
          <w:lang w:val="hy-AM"/>
        </w:rPr>
        <w:t xml:space="preserve"> </w:t>
      </w:r>
      <w:r w:rsidR="00543250" w:rsidRPr="007B5681">
        <w:rPr>
          <w:rFonts w:ascii="GHEA Grapalat" w:hAnsi="GHEA Grapalat" w:cs="Arial"/>
          <w:b/>
          <w:sz w:val="20"/>
          <w:lang w:val="hy-AM"/>
        </w:rPr>
        <w:t xml:space="preserve">նախատեսված ֆինանսական միջոցները գերազանցում են </w:t>
      </w:r>
      <w:r w:rsidR="00076C2C" w:rsidRPr="007B5681">
        <w:rPr>
          <w:rFonts w:ascii="GHEA Grapalat" w:hAnsi="GHEA Grapalat" w:cs="Arial"/>
          <w:b/>
          <w:sz w:val="20"/>
          <w:lang w:val="hy-AM"/>
        </w:rPr>
        <w:t>25</w:t>
      </w:r>
      <w:r w:rsidR="00543250" w:rsidRPr="007B5681">
        <w:rPr>
          <w:rFonts w:ascii="GHEA Grapalat" w:hAnsi="GHEA Grapalat" w:cs="Arial"/>
          <w:b/>
          <w:sz w:val="20"/>
          <w:lang w:val="hy-AM"/>
        </w:rPr>
        <w:t xml:space="preserve"> մլն. ՀՀ դրամը, սակայն պայմանագրի ամբողջական կատ</w:t>
      </w:r>
      <w:r w:rsidR="00694F6D" w:rsidRPr="007B5681">
        <w:rPr>
          <w:rFonts w:ascii="GHEA Grapalat" w:hAnsi="GHEA Grapalat" w:cs="Arial"/>
          <w:b/>
          <w:sz w:val="20"/>
          <w:lang w:val="hy-AM"/>
        </w:rPr>
        <w:t>արման համար հետագայում ևս պահան</w:t>
      </w:r>
      <w:r w:rsidR="00543250" w:rsidRPr="007B5681">
        <w:rPr>
          <w:rFonts w:ascii="GHEA Grapalat" w:hAnsi="GHEA Grapalat" w:cs="Arial"/>
          <w:b/>
          <w:sz w:val="20"/>
          <w:lang w:val="hy-AM"/>
        </w:rPr>
        <w:t xml:space="preserve">ջվում են ֆինանսական միջոցներ, ապա պայմանագրի </w:t>
      </w:r>
      <w:r w:rsidR="00076C2C" w:rsidRPr="007B5681">
        <w:rPr>
          <w:rFonts w:ascii="GHEA Grapalat" w:hAnsi="GHEA Grapalat" w:cs="Arial"/>
          <w:b/>
          <w:sz w:val="20"/>
          <w:lang w:val="hy-AM"/>
        </w:rPr>
        <w:t xml:space="preserve">և որակավորման </w:t>
      </w:r>
      <w:r w:rsidR="00543250" w:rsidRPr="007B5681">
        <w:rPr>
          <w:rFonts w:ascii="GHEA Grapalat" w:hAnsi="GHEA Grapalat" w:cs="Arial"/>
          <w:b/>
          <w:sz w:val="20"/>
          <w:lang w:val="hy-AM"/>
        </w:rPr>
        <w:t>ապահովում</w:t>
      </w:r>
      <w:r w:rsidR="00076C2C" w:rsidRPr="007B5681">
        <w:rPr>
          <w:rFonts w:ascii="GHEA Grapalat" w:hAnsi="GHEA Grapalat" w:cs="Arial"/>
          <w:b/>
          <w:sz w:val="20"/>
          <w:lang w:val="hy-AM"/>
        </w:rPr>
        <w:t>ներ</w:t>
      </w:r>
      <w:r w:rsidR="00543250" w:rsidRPr="007B5681">
        <w:rPr>
          <w:rFonts w:ascii="GHEA Grapalat" w:hAnsi="GHEA Grapalat" w:cs="Arial"/>
          <w:b/>
          <w:sz w:val="20"/>
          <w:lang w:val="hy-AM"/>
        </w:rPr>
        <w:t xml:space="preserve">ը, հատկացված ֆինանսական միջոցների մասով, ներկայացվում </w:t>
      </w:r>
      <w:r w:rsidR="00076C2C" w:rsidRPr="007B5681">
        <w:rPr>
          <w:rFonts w:ascii="GHEA Grapalat" w:hAnsi="GHEA Grapalat" w:cs="Arial"/>
          <w:b/>
          <w:sz w:val="20"/>
          <w:lang w:val="hy-AM"/>
        </w:rPr>
        <w:t>են</w:t>
      </w:r>
      <w:r w:rsidR="00543250" w:rsidRPr="007B5681">
        <w:rPr>
          <w:rFonts w:ascii="GHEA Grapalat" w:hAnsi="GHEA Grapalat" w:cs="Arial"/>
          <w:b/>
          <w:sz w:val="20"/>
          <w:lang w:val="hy-AM"/>
        </w:rPr>
        <w:t xml:space="preserve"> </w:t>
      </w:r>
      <w:r w:rsidR="003B269F" w:rsidRPr="007B5681">
        <w:rPr>
          <w:rFonts w:ascii="GHEA Grapalat" w:hAnsi="GHEA Grapalat" w:cs="Arial"/>
          <w:b/>
          <w:sz w:val="20"/>
          <w:lang w:val="hy-AM"/>
        </w:rPr>
        <w:t>բանկային</w:t>
      </w:r>
      <w:r w:rsidR="00543250" w:rsidRPr="007B5681">
        <w:rPr>
          <w:rFonts w:ascii="GHEA Grapalat" w:hAnsi="GHEA Grapalat" w:cs="Arial"/>
          <w:b/>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r w:rsidR="00543250" w:rsidRPr="006D2E03">
        <w:rPr>
          <w:rFonts w:ascii="GHEA Grapalat" w:hAnsi="GHEA Grapalat" w:cs="Arial"/>
          <w:sz w:val="20"/>
          <w:lang w:val="hy-AM"/>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537A7B0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0F0892" w:rsidRPr="00AE2768">
        <w:rPr>
          <w:rFonts w:ascii="GHEA Grapalat" w:hAnsi="GHEA Grapalat" w:cs="Sylfaen"/>
          <w:sz w:val="20"/>
          <w:lang w:val="ru-RU"/>
        </w:rPr>
        <w:t>դադարում</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է</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գոյություն</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ունենալ</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գնման</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պահանջը</w:t>
      </w:r>
      <w:r w:rsidR="000F0892" w:rsidRPr="00AE2768">
        <w:rPr>
          <w:rFonts w:ascii="GHEA Grapalat" w:hAnsi="GHEA Grapalat" w:cs="Sylfaen"/>
          <w:sz w:val="20"/>
          <w:lang w:val="hy-AM"/>
        </w:rPr>
        <w:t xml:space="preserve">: Ընդ որում </w:t>
      </w:r>
      <w:r w:rsidR="000F0892" w:rsidRPr="00AE2768">
        <w:rPr>
          <w:rFonts w:ascii="GHEA Grapalat" w:hAnsi="GHEA Grapalat" w:cs="Sylfaen"/>
          <w:sz w:val="20"/>
          <w:lang w:val="ru-RU"/>
        </w:rPr>
        <w:t>կազմակերպված</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գնման</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ընթացակարգը</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կարող</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է</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ամբողջությամբ</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կամ</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մասնակի</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չկայացած</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հայտարարվել</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ընդհանուր</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կառավարումն</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իրականացնող</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լիազորված</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մարմնի</w:t>
      </w:r>
      <w:r w:rsidR="000F0892" w:rsidRPr="00AE2768">
        <w:rPr>
          <w:rFonts w:ascii="GHEA Grapalat" w:hAnsi="GHEA Grapalat" w:cs="Sylfaen"/>
          <w:sz w:val="20"/>
          <w:lang w:val="af-ZA"/>
        </w:rPr>
        <w:t xml:space="preserve"> </w:t>
      </w:r>
      <w:r w:rsidR="000F0892" w:rsidRPr="00AE2768">
        <w:rPr>
          <w:rFonts w:ascii="GHEA Grapalat" w:hAnsi="GHEA Grapalat" w:cs="Sylfaen"/>
          <w:sz w:val="20"/>
          <w:lang w:val="ru-RU"/>
        </w:rPr>
        <w:t>ղեկավարի</w:t>
      </w:r>
      <w:r w:rsidR="000F0892" w:rsidRPr="004955D2">
        <w:rPr>
          <w:rFonts w:ascii="GHEA Grapalat" w:hAnsi="GHEA Grapalat" w:cs="Sylfaen"/>
          <w:sz w:val="20"/>
          <w:lang w:val="af-ZA"/>
        </w:rPr>
        <w:t xml:space="preserve"> </w:t>
      </w:r>
      <w:r w:rsidR="000F0892" w:rsidRPr="00AE2768">
        <w:rPr>
          <w:rFonts w:ascii="GHEA Grapalat" w:hAnsi="GHEA Grapalat" w:cs="Sylfaen"/>
          <w:sz w:val="20"/>
        </w:rPr>
        <w:t>որոշման</w:t>
      </w:r>
      <w:r w:rsidR="000F0892" w:rsidRPr="00AE2768">
        <w:rPr>
          <w:rFonts w:ascii="GHEA Grapalat" w:hAnsi="GHEA Grapalat" w:cs="Sylfaen"/>
          <w:sz w:val="20"/>
          <w:lang w:val="af-ZA"/>
        </w:rPr>
        <w:t xml:space="preserve"> </w:t>
      </w:r>
      <w:r w:rsidR="000F0892" w:rsidRPr="00AE2768">
        <w:rPr>
          <w:rFonts w:ascii="GHEA Grapalat" w:hAnsi="GHEA Grapalat" w:cs="Sylfaen"/>
          <w:sz w:val="20"/>
        </w:rPr>
        <w:t>հիման</w:t>
      </w:r>
      <w:r w:rsidR="000F0892" w:rsidRPr="005B02BB">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5"/>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6"/>
      </w:r>
    </w:p>
    <w:p w14:paraId="678F3A56" w14:textId="0CC5F980"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000F0892" w:rsidRPr="00357A61">
        <w:rPr>
          <w:rFonts w:ascii="GHEA Grapalat" w:hAnsi="GHEA Grapalat" w:cs="Sylfaen"/>
          <w:b/>
          <w:sz w:val="20"/>
          <w:lang w:val="af-ZA"/>
        </w:rPr>
        <w:t>1-</w:t>
      </w:r>
      <w:r w:rsidR="000F0892" w:rsidRPr="00FD6D91">
        <w:rPr>
          <w:rFonts w:ascii="GHEA Grapalat" w:hAnsi="GHEA Grapalat" w:cs="Sylfaen"/>
          <w:b/>
          <w:sz w:val="20"/>
        </w:rPr>
        <w:t>ին</w:t>
      </w:r>
      <w:r w:rsidR="000F0892" w:rsidRPr="00357A61">
        <w:rPr>
          <w:rFonts w:ascii="GHEA Grapalat" w:hAnsi="GHEA Grapalat" w:cs="Sylfaen"/>
          <w:b/>
          <w:sz w:val="20"/>
          <w:lang w:val="af-ZA"/>
        </w:rPr>
        <w:t>, 2-</w:t>
      </w:r>
      <w:r w:rsidR="000F0892">
        <w:rPr>
          <w:rFonts w:ascii="GHEA Grapalat" w:hAnsi="GHEA Grapalat" w:cs="Sylfaen"/>
          <w:b/>
          <w:sz w:val="20"/>
        </w:rPr>
        <w:t>րդ</w:t>
      </w:r>
      <w:r w:rsidR="00D21C3F">
        <w:rPr>
          <w:rFonts w:ascii="GHEA Grapalat" w:hAnsi="GHEA Grapalat" w:cs="Sylfaen"/>
          <w:b/>
          <w:sz w:val="20"/>
          <w:lang w:val="af-ZA"/>
        </w:rPr>
        <w:t xml:space="preserve">, 3-րդ </w:t>
      </w:r>
      <w:r w:rsidR="000F0892" w:rsidRPr="00FD6D91">
        <w:rPr>
          <w:rFonts w:ascii="GHEA Grapalat" w:hAnsi="GHEA Grapalat" w:cs="Sylfaen"/>
          <w:b/>
          <w:sz w:val="20"/>
        </w:rPr>
        <w:t>և</w:t>
      </w:r>
      <w:r w:rsidR="000F0892" w:rsidRPr="00FD6D91">
        <w:rPr>
          <w:rFonts w:ascii="GHEA Grapalat" w:hAnsi="GHEA Grapalat" w:cs="Sylfaen"/>
          <w:b/>
          <w:sz w:val="20"/>
          <w:lang w:val="af-ZA"/>
        </w:rPr>
        <w:t xml:space="preserve"> </w:t>
      </w:r>
      <w:r w:rsidR="00D21C3F">
        <w:rPr>
          <w:rFonts w:ascii="GHEA Grapalat" w:hAnsi="GHEA Grapalat" w:cs="Sylfaen"/>
          <w:b/>
          <w:sz w:val="20"/>
          <w:lang w:val="af-ZA"/>
        </w:rPr>
        <w:t>4</w:t>
      </w:r>
      <w:r w:rsidR="000F0892" w:rsidRPr="00FD6D91">
        <w:rPr>
          <w:rFonts w:ascii="GHEA Grapalat" w:hAnsi="GHEA Grapalat" w:cs="Sylfaen"/>
          <w:b/>
          <w:sz w:val="20"/>
          <w:lang w:val="af-ZA"/>
        </w:rPr>
        <w:t>-</w:t>
      </w:r>
      <w:r w:rsidR="000F0892" w:rsidRPr="00FD6D91">
        <w:rPr>
          <w:rFonts w:ascii="GHEA Grapalat" w:hAnsi="GHEA Grapalat" w:cs="Sylfaen"/>
          <w:b/>
          <w:sz w:val="20"/>
        </w:rPr>
        <w:t>րդ</w:t>
      </w:r>
      <w:r w:rsidR="000F0892" w:rsidRPr="00FD6D91">
        <w:rPr>
          <w:rFonts w:ascii="GHEA Grapalat" w:hAnsi="GHEA Grapalat" w:cs="Sylfaen"/>
          <w:b/>
          <w:sz w:val="20"/>
          <w:lang w:val="af-ZA"/>
        </w:rPr>
        <w:t xml:space="preserve"> </w:t>
      </w:r>
      <w:r w:rsidR="000F0892" w:rsidRPr="00FD6D91">
        <w:rPr>
          <w:rFonts w:ascii="GHEA Grapalat" w:hAnsi="GHEA Grapalat" w:cs="Sylfaen"/>
          <w:b/>
          <w:sz w:val="20"/>
        </w:rPr>
        <w:t>չափաբաժնի</w:t>
      </w:r>
      <w:r w:rsidR="000F0892" w:rsidRPr="00FD6D91">
        <w:rPr>
          <w:rFonts w:ascii="GHEA Grapalat" w:hAnsi="GHEA Grapalat" w:cs="Sylfaen"/>
          <w:b/>
          <w:sz w:val="20"/>
          <w:lang w:val="af-ZA"/>
        </w:rPr>
        <w:t xml:space="preserve"> </w:t>
      </w:r>
      <w:r w:rsidR="000F0892" w:rsidRPr="00FD6D91">
        <w:rPr>
          <w:rFonts w:ascii="GHEA Grapalat" w:hAnsi="GHEA Grapalat" w:cs="Sylfaen"/>
          <w:b/>
          <w:sz w:val="20"/>
        </w:rPr>
        <w:t>մասով</w:t>
      </w:r>
      <w:r w:rsidR="000F0892" w:rsidRPr="002A18E2">
        <w:rPr>
          <w:rFonts w:ascii="GHEA Grapalat" w:hAnsi="GHEA Grapalat" w:cs="Sylfaen"/>
          <w:b/>
          <w:sz w:val="20"/>
          <w:lang w:val="af-ZA"/>
        </w:rPr>
        <w:t xml:space="preserve"> </w:t>
      </w:r>
      <w:r w:rsidR="000F0892" w:rsidRPr="00DF00E2">
        <w:rPr>
          <w:rFonts w:ascii="GHEA Grapalat" w:hAnsi="GHEA Grapalat" w:cs="Sylfaen"/>
          <w:b/>
          <w:sz w:val="20"/>
          <w:lang w:val="hy-AM"/>
        </w:rPr>
        <w:t>հայտի</w:t>
      </w:r>
      <w:r w:rsidR="000F0892" w:rsidRPr="00DF00E2">
        <w:rPr>
          <w:rFonts w:ascii="GHEA Grapalat" w:hAnsi="GHEA Grapalat" w:cs="Sylfaen"/>
          <w:b/>
          <w:sz w:val="20"/>
          <w:lang w:val="af-ZA"/>
        </w:rPr>
        <w:t xml:space="preserve"> </w:t>
      </w:r>
      <w:r w:rsidR="000F0892" w:rsidRPr="00DF00E2">
        <w:rPr>
          <w:rFonts w:ascii="GHEA Grapalat" w:hAnsi="GHEA Grapalat" w:cs="Sylfaen"/>
          <w:b/>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83D31A9"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0F0892">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384E0AC" w14:textId="3E0717AE" w:rsidR="000F0892" w:rsidRDefault="000F0892" w:rsidP="000F0892">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5BABEC51" w14:textId="77777777" w:rsidR="000F0892" w:rsidRPr="00A71D81" w:rsidRDefault="000F0892" w:rsidP="000F0892">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777777" w:rsidR="00B2572B" w:rsidRPr="00A71D81" w:rsidRDefault="00B2572B" w:rsidP="00EF3662">
      <w:pPr>
        <w:pStyle w:val="Heading6"/>
        <w:jc w:val="center"/>
        <w:rPr>
          <w:rFonts w:ascii="GHEA Grapalat" w:hAnsi="GHEA Grapalat" w:cs="Arial"/>
          <w:color w:val="auto"/>
          <w:sz w:val="24"/>
          <w:szCs w:val="24"/>
          <w:lang w:val="es-ES"/>
        </w:rPr>
      </w:pPr>
      <w:proofErr w:type="gramStart"/>
      <w:r w:rsidRPr="00A71D81">
        <w:rPr>
          <w:rFonts w:ascii="GHEA Grapalat" w:hAnsi="GHEA Grapalat" w:cs="Sylfaen"/>
          <w:color w:val="auto"/>
          <w:sz w:val="24"/>
          <w:szCs w:val="24"/>
          <w:lang w:val="es-ES"/>
        </w:rPr>
        <w:t>բաց</w:t>
      </w:r>
      <w:proofErr w:type="gramEnd"/>
      <w:r w:rsidRPr="00A71D81">
        <w:rPr>
          <w:rFonts w:ascii="GHEA Grapalat" w:hAnsi="GHEA Grapalat" w:cs="Sylfaen"/>
          <w:color w:val="auto"/>
          <w:sz w:val="24"/>
          <w:szCs w:val="24"/>
          <w:lang w:val="es-ES"/>
        </w:rPr>
        <w:t xml:space="preserve"> մրցույթին մասնակցելու</w:t>
      </w:r>
      <w:r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2F9B9DB"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0F0892">
        <w:rPr>
          <w:rFonts w:ascii="GHEA Grapalat" w:hAnsi="GHEA Grapalat"/>
          <w:sz w:val="22"/>
          <w:szCs w:val="22"/>
          <w:u w:val="single"/>
          <w:lang w:val="hy-AM"/>
        </w:rPr>
        <w:t>&lt;&lt;</w:t>
      </w:r>
      <w:r w:rsidR="000F0892">
        <w:rPr>
          <w:rFonts w:ascii="Sylfaen" w:hAnsi="Sylfaen"/>
          <w:sz w:val="22"/>
          <w:szCs w:val="22"/>
          <w:u w:val="single"/>
          <w:lang w:val="es-ES"/>
        </w:rPr>
        <w:t>Երքաղլույս</w:t>
      </w:r>
      <w:r w:rsidR="000F0892">
        <w:rPr>
          <w:rFonts w:ascii="Sylfaen" w:hAnsi="Sylfaen"/>
          <w:sz w:val="22"/>
          <w:szCs w:val="22"/>
          <w:u w:val="single"/>
          <w:lang w:val="hy-AM"/>
        </w:rPr>
        <w:t>&gt;&gt;</w:t>
      </w:r>
      <w:r w:rsidR="000F0892">
        <w:rPr>
          <w:rFonts w:ascii="Sylfaen" w:hAnsi="Sylfaen"/>
          <w:sz w:val="22"/>
          <w:szCs w:val="22"/>
          <w:u w:val="single"/>
          <w:lang w:val="es-ES"/>
        </w:rPr>
        <w:t xml:space="preserve"> ՓԲԸ</w:t>
      </w:r>
      <w:r w:rsidR="000F0892">
        <w:rPr>
          <w:rFonts w:ascii="GHEA Grapalat" w:hAnsi="GHEA Grapalat"/>
          <w:sz w:val="22"/>
          <w:szCs w:val="22"/>
          <w:u w:val="single"/>
          <w:lang w:val="es-ES"/>
        </w:rPr>
        <w:tab/>
      </w:r>
      <w:r w:rsidR="000F0892">
        <w:rPr>
          <w:rFonts w:ascii="GHEA Grapalat" w:hAnsi="GHEA Grapalat"/>
          <w:sz w:val="22"/>
          <w:szCs w:val="22"/>
          <w:lang w:val="es-ES"/>
        </w:rPr>
        <w:t>-</w:t>
      </w:r>
      <w:r w:rsidR="000F0892">
        <w:rPr>
          <w:rFonts w:ascii="GHEA Grapalat" w:hAnsi="GHEA Grapalat" w:cs="Sylfaen"/>
          <w:sz w:val="20"/>
          <w:szCs w:val="20"/>
          <w:lang w:val="es-ES"/>
        </w:rPr>
        <w:t>ի կողմից</w:t>
      </w:r>
      <w:r w:rsidR="000F0892">
        <w:rPr>
          <w:rFonts w:ascii="GHEA Grapalat" w:hAnsi="GHEA Grapalat"/>
          <w:sz w:val="22"/>
          <w:szCs w:val="22"/>
          <w:u w:val="single"/>
          <w:lang w:val="es-ES"/>
        </w:rPr>
        <w:t xml:space="preserve"> </w:t>
      </w:r>
      <w:r w:rsidR="000F0892">
        <w:rPr>
          <w:rFonts w:ascii="GHEA Grapalat" w:hAnsi="GHEA Grapalat"/>
          <w:lang w:val="es-ES"/>
        </w:rPr>
        <w:t>«</w:t>
      </w:r>
      <w:r w:rsidR="000F0892">
        <w:rPr>
          <w:rFonts w:ascii="GHEA Grapalat" w:hAnsi="GHEA Grapalat" w:cs="Sylfaen"/>
          <w:b/>
          <w:lang w:val="hy-AM"/>
        </w:rPr>
        <w:t>ԵՔԼ-</w:t>
      </w:r>
      <w:r w:rsidR="000F0892">
        <w:rPr>
          <w:rFonts w:ascii="GHEA Grapalat" w:hAnsi="GHEA Grapalat" w:cs="Sylfaen"/>
          <w:b/>
        </w:rPr>
        <w:t>ԲՄ</w:t>
      </w:r>
      <w:r w:rsidR="000F0892">
        <w:rPr>
          <w:rFonts w:ascii="GHEA Grapalat" w:hAnsi="GHEA Grapalat" w:cs="Sylfaen"/>
          <w:b/>
          <w:lang w:val="hy-AM"/>
        </w:rPr>
        <w:t>ԱՊՁԲ</w:t>
      </w:r>
      <w:r w:rsidR="000F0892">
        <w:rPr>
          <w:rFonts w:ascii="GHEA Grapalat" w:hAnsi="GHEA Grapalat"/>
          <w:b/>
          <w:lang w:val="es-ES"/>
        </w:rPr>
        <w:t>-26/1</w:t>
      </w:r>
      <w:r w:rsidR="000F0892">
        <w:rPr>
          <w:rFonts w:ascii="GHEA Grapalat" w:hAnsi="GHEA Grapalat"/>
          <w:lang w:val="es-ES"/>
        </w:rPr>
        <w:t>»</w:t>
      </w:r>
      <w:r w:rsidR="000F0892">
        <w:rPr>
          <w:rFonts w:ascii="GHEA Grapalat" w:hAnsi="GHEA Grapalat"/>
          <w:b/>
          <w:lang w:val="es-ES"/>
        </w:rPr>
        <w:t xml:space="preserve">  </w:t>
      </w:r>
      <w:r w:rsidR="000F0892">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77777777" w:rsidR="00B2572B" w:rsidRPr="00A71D81" w:rsidRDefault="00B2572B" w:rsidP="00EF3662">
      <w:pPr>
        <w:jc w:val="both"/>
        <w:rPr>
          <w:rFonts w:ascii="GHEA Grapalat" w:hAnsi="GHEA Grapalat" w:cs="Sylfaen"/>
          <w:sz w:val="20"/>
          <w:szCs w:val="20"/>
          <w:lang w:val="es-ES"/>
        </w:rPr>
      </w:pPr>
      <w:proofErr w:type="gramStart"/>
      <w:r w:rsidRPr="00A71D81">
        <w:rPr>
          <w:rFonts w:ascii="GHEA Grapalat" w:hAnsi="GHEA Grapalat" w:cs="Sylfaen"/>
          <w:sz w:val="20"/>
          <w:szCs w:val="20"/>
          <w:lang w:val="es-ES"/>
        </w:rPr>
        <w:t>բաց</w:t>
      </w:r>
      <w:proofErr w:type="gramEnd"/>
      <w:r w:rsidRPr="00A71D81">
        <w:rPr>
          <w:rFonts w:ascii="GHEA Grapalat" w:hAnsi="GHEA Grapalat" w:cs="Sylfaen"/>
          <w:sz w:val="20"/>
          <w:szCs w:val="20"/>
          <w:lang w:val="es-ES"/>
        </w:rPr>
        <w:t xml:space="preserve"> մրցույթի</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70D031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0F0892">
        <w:rPr>
          <w:rFonts w:ascii="GHEA Grapalat" w:hAnsi="GHEA Grapalat"/>
          <w:lang w:val="es-ES"/>
        </w:rPr>
        <w:t>«</w:t>
      </w:r>
      <w:r w:rsidR="000F0892">
        <w:rPr>
          <w:rFonts w:ascii="GHEA Grapalat" w:hAnsi="GHEA Grapalat" w:cs="Sylfaen"/>
          <w:b/>
          <w:lang w:val="hy-AM"/>
        </w:rPr>
        <w:t>ԵՔԼ-</w:t>
      </w:r>
      <w:r w:rsidR="000F0892" w:rsidRPr="00357A61">
        <w:rPr>
          <w:rFonts w:ascii="GHEA Grapalat" w:hAnsi="GHEA Grapalat" w:cs="Sylfaen"/>
          <w:b/>
          <w:lang w:val="hy-AM"/>
        </w:rPr>
        <w:t>ԲՄ</w:t>
      </w:r>
      <w:r w:rsidR="000F0892">
        <w:rPr>
          <w:rFonts w:ascii="GHEA Grapalat" w:hAnsi="GHEA Grapalat" w:cs="Sylfaen"/>
          <w:b/>
          <w:lang w:val="hy-AM"/>
        </w:rPr>
        <w:t>ԱՊՁԲ</w:t>
      </w:r>
      <w:r w:rsidR="000F0892">
        <w:rPr>
          <w:rFonts w:ascii="GHEA Grapalat" w:hAnsi="GHEA Grapalat"/>
          <w:b/>
          <w:lang w:val="es-ES"/>
        </w:rPr>
        <w:t>-26/1</w:t>
      </w:r>
      <w:r w:rsidR="000F0892">
        <w:rPr>
          <w:rFonts w:ascii="GHEA Grapalat" w:hAnsi="GHEA Grapalat"/>
          <w:lang w:val="es-ES"/>
        </w:rPr>
        <w:t>»</w:t>
      </w:r>
      <w:r w:rsidR="000F0892">
        <w:rPr>
          <w:rFonts w:ascii="GHEA Grapalat" w:hAnsi="GHEA Grapalat"/>
          <w:b/>
          <w:lang w:val="es-ES"/>
        </w:rPr>
        <w:t xml:space="preserve">  </w:t>
      </w:r>
      <w:r w:rsidR="000F0892">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CFE9AB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0F0892">
        <w:rPr>
          <w:rFonts w:ascii="GHEA Grapalat" w:hAnsi="GHEA Grapalat"/>
          <w:lang w:val="es-ES"/>
        </w:rPr>
        <w:t>«</w:t>
      </w:r>
      <w:r w:rsidR="000F0892">
        <w:rPr>
          <w:rFonts w:ascii="GHEA Grapalat" w:hAnsi="GHEA Grapalat" w:cs="Sylfaen"/>
          <w:b/>
          <w:lang w:val="hy-AM"/>
        </w:rPr>
        <w:t>ԵՔԼ-</w:t>
      </w:r>
      <w:r w:rsidR="000F0892" w:rsidRPr="00357A61">
        <w:rPr>
          <w:rFonts w:ascii="GHEA Grapalat" w:hAnsi="GHEA Grapalat" w:cs="Sylfaen"/>
          <w:b/>
          <w:lang w:val="hy-AM"/>
        </w:rPr>
        <w:t>ԲՄ</w:t>
      </w:r>
      <w:r w:rsidR="000F0892">
        <w:rPr>
          <w:rFonts w:ascii="GHEA Grapalat" w:hAnsi="GHEA Grapalat" w:cs="Sylfaen"/>
          <w:b/>
          <w:lang w:val="hy-AM"/>
        </w:rPr>
        <w:t>ԱՊՁԲ</w:t>
      </w:r>
      <w:r w:rsidR="000F0892">
        <w:rPr>
          <w:rFonts w:ascii="GHEA Grapalat" w:hAnsi="GHEA Grapalat"/>
          <w:b/>
          <w:lang w:val="es-ES"/>
        </w:rPr>
        <w:t>-26/1</w:t>
      </w:r>
      <w:r w:rsidR="000F0892">
        <w:rPr>
          <w:rFonts w:ascii="GHEA Grapalat" w:hAnsi="GHEA Grapalat"/>
          <w:lang w:val="es-ES"/>
        </w:rPr>
        <w:t>»</w:t>
      </w:r>
      <w:r w:rsidR="000F0892">
        <w:rPr>
          <w:rFonts w:ascii="GHEA Grapalat" w:hAnsi="GHEA Grapalat"/>
          <w:b/>
          <w:lang w:val="es-ES"/>
        </w:rPr>
        <w:t xml:space="preserve">  </w:t>
      </w:r>
      <w:r w:rsidR="000F0892">
        <w:rPr>
          <w:rFonts w:ascii="GHEA Grapalat" w:hAnsi="GHEA Grapalat"/>
          <w:sz w:val="20"/>
          <w:szCs w:val="20"/>
          <w:lang w:val="es-ES"/>
        </w:rPr>
        <w:t xml:space="preserve"> </w:t>
      </w:r>
      <w:r w:rsidR="006C3873" w:rsidRPr="00AE74A0">
        <w:rPr>
          <w:rFonts w:ascii="GHEA Grapalat" w:hAnsi="GHEA Grapalat" w:cs="Arial"/>
          <w:sz w:val="20"/>
          <w:szCs w:val="20"/>
          <w:lang w:val="es-ES"/>
        </w:rPr>
        <w:t>ծածկագրով բաց 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407F38DB" w14:textId="77777777" w:rsidR="000F0892" w:rsidRDefault="000F0892" w:rsidP="00AE74A0">
      <w:pPr>
        <w:pStyle w:val="BodyTextIndent3"/>
        <w:spacing w:line="240" w:lineRule="auto"/>
        <w:ind w:firstLine="0"/>
        <w:rPr>
          <w:rFonts w:ascii="GHEA Grapalat" w:hAnsi="GHEA Grapalat" w:cs="Sylfaen"/>
          <w:b/>
          <w:lang w:val="hy-AM"/>
        </w:rPr>
      </w:pPr>
    </w:p>
    <w:p w14:paraId="6BB5124E" w14:textId="77777777" w:rsidR="000F0892" w:rsidRDefault="000F0892" w:rsidP="00AE74A0">
      <w:pPr>
        <w:pStyle w:val="BodyTextIndent3"/>
        <w:spacing w:line="240" w:lineRule="auto"/>
        <w:ind w:firstLine="0"/>
        <w:rPr>
          <w:rFonts w:ascii="GHEA Grapalat" w:hAnsi="GHEA Grapalat" w:cs="Sylfaen"/>
          <w:b/>
          <w:lang w:val="hy-AM"/>
        </w:rPr>
      </w:pPr>
    </w:p>
    <w:p w14:paraId="1C8C37FE" w14:textId="77777777" w:rsidR="000F0892" w:rsidRDefault="000F0892" w:rsidP="00AE74A0">
      <w:pPr>
        <w:pStyle w:val="BodyTextIndent3"/>
        <w:spacing w:line="240" w:lineRule="auto"/>
        <w:ind w:firstLine="0"/>
        <w:rPr>
          <w:rFonts w:ascii="GHEA Grapalat" w:hAnsi="GHEA Grapalat" w:cs="Sylfaen"/>
          <w:b/>
          <w:lang w:val="hy-AM"/>
        </w:rPr>
      </w:pPr>
    </w:p>
    <w:p w14:paraId="4A4CD647" w14:textId="77777777" w:rsidR="000F0892" w:rsidRPr="00A71D81" w:rsidRDefault="000F0892" w:rsidP="00AE74A0">
      <w:pPr>
        <w:pStyle w:val="BodyTextIndent3"/>
        <w:spacing w:line="240" w:lineRule="auto"/>
        <w:ind w:firstLine="0"/>
        <w:rPr>
          <w:rFonts w:ascii="GHEA Grapalat" w:hAnsi="GHEA Grapalat" w:cs="Sylfaen"/>
          <w:b/>
          <w:lang w:val="hy-AM"/>
        </w:rPr>
      </w:pP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345A33" w14:textId="77777777" w:rsidR="000F0892" w:rsidRDefault="000F0892" w:rsidP="000F0892">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357A61">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F75425A" w14:textId="77777777" w:rsidR="000F0892" w:rsidRPr="00A71D81" w:rsidRDefault="000F0892" w:rsidP="000F0892">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1E92336"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F0892">
        <w:rPr>
          <w:rFonts w:ascii="GHEA Grapalat" w:hAnsi="GHEA Grapalat"/>
          <w:lang w:val="es-ES"/>
        </w:rPr>
        <w:t>«</w:t>
      </w:r>
      <w:r w:rsidR="000F0892">
        <w:rPr>
          <w:rFonts w:ascii="GHEA Grapalat" w:hAnsi="GHEA Grapalat" w:cs="Sylfaen"/>
          <w:b/>
          <w:lang w:val="hy-AM"/>
        </w:rPr>
        <w:t>ԵՔԼ-</w:t>
      </w:r>
      <w:r w:rsidR="000F0892" w:rsidRPr="00357A61">
        <w:rPr>
          <w:rFonts w:ascii="GHEA Grapalat" w:hAnsi="GHEA Grapalat" w:cs="Sylfaen"/>
          <w:b/>
          <w:lang w:val="hy-AM"/>
        </w:rPr>
        <w:t>ԲՄ</w:t>
      </w:r>
      <w:r w:rsidR="000F0892">
        <w:rPr>
          <w:rFonts w:ascii="GHEA Grapalat" w:hAnsi="GHEA Grapalat" w:cs="Sylfaen"/>
          <w:b/>
          <w:lang w:val="hy-AM"/>
        </w:rPr>
        <w:t>ԱՊՁԲ</w:t>
      </w:r>
      <w:r w:rsidR="000F0892">
        <w:rPr>
          <w:rFonts w:ascii="GHEA Grapalat" w:hAnsi="GHEA Grapalat"/>
          <w:b/>
          <w:lang w:val="es-ES"/>
        </w:rPr>
        <w:t>-26/1</w:t>
      </w:r>
      <w:r w:rsidR="000F0892">
        <w:rPr>
          <w:rFonts w:ascii="GHEA Grapalat" w:hAnsi="GHEA Grapalat"/>
          <w:lang w:val="es-ES"/>
        </w:rPr>
        <w:t>»</w:t>
      </w:r>
      <w:r w:rsidR="000F0892">
        <w:rPr>
          <w:rFonts w:ascii="GHEA Grapalat" w:hAnsi="GHEA Grapalat"/>
          <w:b/>
          <w:lang w:val="es-ES"/>
        </w:rPr>
        <w:t xml:space="preserve">  </w:t>
      </w:r>
      <w:r w:rsidR="000F0892">
        <w:rPr>
          <w:rFonts w:ascii="GHEA Grapalat" w:hAnsi="GHEA Grapalat"/>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7777777"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28D5506" w14:textId="77777777" w:rsidR="000F0892" w:rsidRDefault="000F0892" w:rsidP="000F0892">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357A61">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3037ED1" w14:textId="77777777" w:rsidR="000F0892" w:rsidRPr="00A71D81" w:rsidRDefault="000F0892" w:rsidP="000F0892">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0F0892">
        <w:trPr>
          <w:trHeight w:val="480"/>
        </w:trPr>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0F0892">
        <w:trPr>
          <w:trHeight w:val="520"/>
        </w:trPr>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0F0892">
        <w:trPr>
          <w:trHeight w:val="346"/>
        </w:trPr>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1261BB3E" w14:textId="77777777" w:rsidR="000F0892" w:rsidRDefault="000F0892" w:rsidP="000F0892">
      <w:pPr>
        <w:rPr>
          <w:rFonts w:ascii="GHEA Grapalat" w:eastAsia="GHEA Grapalat" w:hAnsi="GHEA Grapalat" w:cs="GHEA Grapalat"/>
          <w:b/>
          <w:color w:val="000000"/>
        </w:rPr>
      </w:pPr>
    </w:p>
    <w:p w14:paraId="0BDFD392" w14:textId="4D6E0FD2" w:rsidR="00BF1194" w:rsidRPr="00A71D81" w:rsidRDefault="00BF1194" w:rsidP="000F0892">
      <w:pP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A58E5BB"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64A8239" w14:textId="77777777" w:rsidR="00C841D7"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407B240C" w14:textId="77777777" w:rsidR="00C841D7" w:rsidRDefault="00C841D7" w:rsidP="000B1088">
      <w:pPr>
        <w:pStyle w:val="BodyTextIndent3"/>
        <w:spacing w:line="240" w:lineRule="auto"/>
        <w:ind w:firstLine="0"/>
        <w:jc w:val="right"/>
        <w:rPr>
          <w:rFonts w:ascii="GHEA Grapalat" w:hAnsi="GHEA Grapalat"/>
          <w:b/>
          <w:lang w:val="hy-AM"/>
        </w:rPr>
      </w:pPr>
    </w:p>
    <w:p w14:paraId="4F22B88D" w14:textId="77777777" w:rsidR="00C841D7" w:rsidRDefault="00C841D7" w:rsidP="000B1088">
      <w:pPr>
        <w:pStyle w:val="BodyTextIndent3"/>
        <w:spacing w:line="240" w:lineRule="auto"/>
        <w:ind w:firstLine="0"/>
        <w:jc w:val="right"/>
        <w:rPr>
          <w:rFonts w:ascii="GHEA Grapalat" w:hAnsi="GHEA Grapalat"/>
          <w:b/>
          <w:lang w:val="hy-AM"/>
        </w:rPr>
      </w:pPr>
    </w:p>
    <w:p w14:paraId="020ECB0C" w14:textId="77777777" w:rsidR="00C841D7" w:rsidRDefault="00C841D7" w:rsidP="000B1088">
      <w:pPr>
        <w:pStyle w:val="BodyTextIndent3"/>
        <w:spacing w:line="240" w:lineRule="auto"/>
        <w:ind w:firstLine="0"/>
        <w:jc w:val="right"/>
        <w:rPr>
          <w:rFonts w:ascii="GHEA Grapalat" w:hAnsi="GHEA Grapalat"/>
          <w:b/>
          <w:lang w:val="hy-AM"/>
        </w:rPr>
      </w:pPr>
    </w:p>
    <w:p w14:paraId="77332829" w14:textId="6372A6F0"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4F721737" w14:textId="77777777" w:rsidR="000F0892" w:rsidRDefault="000F0892" w:rsidP="000F0892">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357A61">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6F1827A" w14:textId="77777777" w:rsidR="000F0892" w:rsidRPr="00A71D81" w:rsidRDefault="000F0892" w:rsidP="000F0892">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BB5BE1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C841D7">
        <w:rPr>
          <w:rFonts w:ascii="GHEA Grapalat" w:hAnsi="GHEA Grapalat"/>
          <w:lang w:val="es-ES"/>
        </w:rPr>
        <w:t>«</w:t>
      </w:r>
      <w:r w:rsidR="00C841D7">
        <w:rPr>
          <w:rFonts w:ascii="GHEA Grapalat" w:hAnsi="GHEA Grapalat" w:cs="Sylfaen"/>
          <w:b/>
          <w:lang w:val="hy-AM"/>
        </w:rPr>
        <w:t>ԵՔԼ-</w:t>
      </w:r>
      <w:r w:rsidR="00C841D7" w:rsidRPr="00357A61">
        <w:rPr>
          <w:rFonts w:ascii="GHEA Grapalat" w:hAnsi="GHEA Grapalat" w:cs="Sylfaen"/>
          <w:b/>
          <w:lang w:val="hy-AM"/>
        </w:rPr>
        <w:t>ԲՄ</w:t>
      </w:r>
      <w:r w:rsidR="00C841D7">
        <w:rPr>
          <w:rFonts w:ascii="GHEA Grapalat" w:hAnsi="GHEA Grapalat" w:cs="Sylfaen"/>
          <w:b/>
          <w:lang w:val="hy-AM"/>
        </w:rPr>
        <w:t>ԱՊՁԲ</w:t>
      </w:r>
      <w:r w:rsidR="00C841D7">
        <w:rPr>
          <w:rFonts w:ascii="GHEA Grapalat" w:hAnsi="GHEA Grapalat"/>
          <w:b/>
          <w:lang w:val="es-ES"/>
        </w:rPr>
        <w:t>-26/1</w:t>
      </w:r>
      <w:r w:rsidR="00C841D7">
        <w:rPr>
          <w:rFonts w:ascii="GHEA Grapalat" w:hAnsi="GHEA Grapalat"/>
          <w:lang w:val="es-ES"/>
        </w:rPr>
        <w:t>»</w:t>
      </w:r>
      <w:r w:rsidR="00C841D7">
        <w:rPr>
          <w:rFonts w:ascii="GHEA Grapalat" w:hAnsi="GHEA Grapalat"/>
          <w:b/>
          <w:lang w:val="es-ES"/>
        </w:rPr>
        <w:t xml:space="preserve">  </w:t>
      </w:r>
      <w:r w:rsidRPr="00A71D81">
        <w:rPr>
          <w:rFonts w:ascii="GHEA Grapalat" w:hAnsi="GHEA Grapalat" w:cs="Arial"/>
          <w:sz w:val="20"/>
          <w:szCs w:val="20"/>
          <w:lang w:val="es-ES"/>
        </w:rPr>
        <w:t>ծածկագրով բաց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9692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9692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9692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9692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6D922699" w14:textId="77777777" w:rsidR="00C841D7" w:rsidRDefault="00C841D7" w:rsidP="00C841D7">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ADFAEF9" w14:textId="77777777" w:rsidR="00C841D7" w:rsidRPr="00A71D81" w:rsidRDefault="00C841D7" w:rsidP="00C841D7">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5213DE8C" w14:textId="211D06FE"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C841D7">
        <w:rPr>
          <w:rStyle w:val="Strong"/>
          <w:rFonts w:ascii="GHEA Grapalat" w:hAnsi="GHEA Grapalat"/>
          <w:b w:val="0"/>
          <w:bCs w:val="0"/>
          <w:sz w:val="20"/>
          <w:szCs w:val="20"/>
          <w:u w:val="single"/>
          <w:lang w:val="hy-AM"/>
        </w:rPr>
        <w:t>«</w:t>
      </w:r>
      <w:r w:rsidR="00C841D7" w:rsidRPr="00361069">
        <w:rPr>
          <w:rStyle w:val="Strong"/>
          <w:rFonts w:ascii="GHEA Grapalat" w:hAnsi="GHEA Grapalat"/>
          <w:b w:val="0"/>
          <w:bCs w:val="0"/>
          <w:sz w:val="20"/>
          <w:szCs w:val="20"/>
          <w:u w:val="single"/>
          <w:lang w:val="hy-AM"/>
        </w:rPr>
        <w:t>Երքաղլույս</w:t>
      </w:r>
      <w:r w:rsidR="00C841D7">
        <w:rPr>
          <w:rStyle w:val="Strong"/>
          <w:rFonts w:ascii="GHEA Grapalat" w:hAnsi="GHEA Grapalat"/>
          <w:b w:val="0"/>
          <w:bCs w:val="0"/>
          <w:sz w:val="20"/>
          <w:szCs w:val="20"/>
          <w:u w:val="single"/>
          <w:lang w:val="hy-AM"/>
        </w:rPr>
        <w:t>»</w:t>
      </w:r>
      <w:r w:rsidR="00C841D7" w:rsidRPr="00223254">
        <w:rPr>
          <w:rStyle w:val="Strong"/>
          <w:rFonts w:ascii="GHEA Grapalat" w:hAnsi="GHEA Grapalat"/>
          <w:b w:val="0"/>
          <w:bCs w:val="0"/>
          <w:sz w:val="20"/>
          <w:szCs w:val="20"/>
          <w:u w:val="single"/>
          <w:lang w:val="es-ES"/>
        </w:rPr>
        <w:t xml:space="preserve"> </w:t>
      </w:r>
      <w:r w:rsidR="00C841D7" w:rsidRPr="00361069">
        <w:rPr>
          <w:rStyle w:val="Strong"/>
          <w:rFonts w:ascii="GHEA Grapalat" w:hAnsi="GHEA Grapalat"/>
          <w:b w:val="0"/>
          <w:bCs w:val="0"/>
          <w:sz w:val="20"/>
          <w:szCs w:val="20"/>
          <w:u w:val="single"/>
          <w:lang w:val="hy-AM"/>
        </w:rPr>
        <w:t>ՓԲԸ</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5F4D7D52" w14:textId="77777777"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22D40B6F"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C841D7" w:rsidRPr="00F5486D">
        <w:rPr>
          <w:rFonts w:ascii="GHEA Grapalat" w:hAnsi="GHEA Grapalat"/>
          <w:sz w:val="22"/>
          <w:u w:val="single"/>
          <w:lang w:val="es-ES"/>
        </w:rPr>
        <w:t>«</w:t>
      </w:r>
      <w:r w:rsidR="00C841D7" w:rsidRPr="00F5486D">
        <w:rPr>
          <w:rFonts w:ascii="GHEA Grapalat" w:hAnsi="GHEA Grapalat" w:cs="Sylfaen"/>
          <w:b/>
          <w:sz w:val="22"/>
          <w:u w:val="single"/>
          <w:lang w:val="hy-AM"/>
        </w:rPr>
        <w:t>ԵՔԼ-</w:t>
      </w:r>
      <w:r w:rsidR="00C841D7" w:rsidRPr="00C86C56">
        <w:rPr>
          <w:rFonts w:ascii="GHEA Grapalat" w:hAnsi="GHEA Grapalat" w:cs="Sylfaen"/>
          <w:b/>
          <w:sz w:val="22"/>
          <w:u w:val="single"/>
          <w:lang w:val="hy-AM"/>
        </w:rPr>
        <w:t>ԲՄ</w:t>
      </w:r>
      <w:r w:rsidR="00C841D7" w:rsidRPr="00F5486D">
        <w:rPr>
          <w:rFonts w:ascii="GHEA Grapalat" w:hAnsi="GHEA Grapalat" w:cs="Sylfaen"/>
          <w:b/>
          <w:sz w:val="22"/>
          <w:u w:val="single"/>
          <w:lang w:val="hy-AM"/>
        </w:rPr>
        <w:t>ԱՊՁԲ</w:t>
      </w:r>
      <w:r w:rsidR="00C841D7" w:rsidRPr="00F5486D">
        <w:rPr>
          <w:rFonts w:ascii="GHEA Grapalat" w:hAnsi="GHEA Grapalat"/>
          <w:b/>
          <w:sz w:val="22"/>
          <w:u w:val="single"/>
          <w:lang w:val="es-ES"/>
        </w:rPr>
        <w:t>-</w:t>
      </w:r>
      <w:r w:rsidR="00C841D7">
        <w:rPr>
          <w:rFonts w:ascii="GHEA Grapalat" w:hAnsi="GHEA Grapalat"/>
          <w:b/>
          <w:sz w:val="22"/>
          <w:u w:val="single"/>
          <w:lang w:val="es-ES"/>
        </w:rPr>
        <w:t>26/1</w:t>
      </w:r>
      <w:r w:rsidR="00C841D7" w:rsidRPr="00F5486D">
        <w:rPr>
          <w:rFonts w:ascii="GHEA Grapalat" w:hAnsi="GHEA Grapalat"/>
          <w:sz w:val="22"/>
          <w:u w:val="single"/>
          <w:lang w:val="es-ES"/>
        </w:rPr>
        <w:t>»</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545E4AD4"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u w:val="single"/>
          <w:lang w:val="hy-AM"/>
        </w:rPr>
        <w:tab/>
      </w:r>
      <w:r w:rsidR="000C0396" w:rsidRPr="00A71D81">
        <w:rPr>
          <w:rStyle w:val="Strong"/>
          <w:rFonts w:ascii="GHEA Grapalat" w:hAnsi="GHEA Grapalat"/>
          <w:b w:val="0"/>
          <w:bCs w:val="0"/>
          <w:sz w:val="20"/>
          <w:szCs w:val="20"/>
          <w:u w:val="single"/>
          <w:lang w:val="hy-AM"/>
        </w:rPr>
        <w:tab/>
      </w:r>
      <w:r w:rsidR="00C841D7" w:rsidRPr="00C841D7">
        <w:rPr>
          <w:rFonts w:ascii="Sylfaen" w:hAnsi="Sylfaen" w:cs="Arial"/>
          <w:b/>
          <w:sz w:val="22"/>
          <w:szCs w:val="20"/>
          <w:u w:val="single"/>
          <w:lang w:val="hy-AM"/>
        </w:rPr>
        <w:t>1510004597930100</w:t>
      </w:r>
      <w:r w:rsidR="00961895" w:rsidRPr="00A71D81">
        <w:rPr>
          <w:rStyle w:val="Strong"/>
          <w:rFonts w:ascii="GHEA Grapalat" w:hAnsi="GHEA Grapalat"/>
          <w:b w:val="0"/>
          <w:bCs w:val="0"/>
          <w:sz w:val="20"/>
          <w:szCs w:val="20"/>
          <w:u w:val="single"/>
          <w:lang w:val="hy-AM"/>
        </w:rPr>
        <w:tab/>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3286215D" w14:textId="26628341" w:rsidR="00961895" w:rsidRPr="00A71D81"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6E36BDF6" w:rsidR="000C0396" w:rsidRPr="00A71D81"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00C841D7" w:rsidRPr="00F5486D">
        <w:rPr>
          <w:rFonts w:ascii="GHEA Grapalat" w:hAnsi="GHEA Grapalat"/>
          <w:sz w:val="22"/>
          <w:u w:val="single"/>
          <w:lang w:val="es-ES"/>
        </w:rPr>
        <w:t>«</w:t>
      </w:r>
      <w:r w:rsidR="00C841D7" w:rsidRPr="00F5486D">
        <w:rPr>
          <w:rFonts w:ascii="GHEA Grapalat" w:hAnsi="GHEA Grapalat" w:cs="Sylfaen"/>
          <w:b/>
          <w:sz w:val="22"/>
          <w:u w:val="single"/>
          <w:lang w:val="hy-AM"/>
        </w:rPr>
        <w:t>ԵՔԼ-</w:t>
      </w:r>
      <w:r w:rsidR="00C841D7" w:rsidRPr="00C86C56">
        <w:rPr>
          <w:rFonts w:ascii="GHEA Grapalat" w:hAnsi="GHEA Grapalat" w:cs="Sylfaen"/>
          <w:b/>
          <w:sz w:val="22"/>
          <w:u w:val="single"/>
          <w:lang w:val="hy-AM"/>
        </w:rPr>
        <w:t>ԲՄ</w:t>
      </w:r>
      <w:r w:rsidR="00C841D7" w:rsidRPr="00F5486D">
        <w:rPr>
          <w:rFonts w:ascii="GHEA Grapalat" w:hAnsi="GHEA Grapalat" w:cs="Sylfaen"/>
          <w:b/>
          <w:sz w:val="22"/>
          <w:u w:val="single"/>
          <w:lang w:val="hy-AM"/>
        </w:rPr>
        <w:t>ԱՊՁԲ</w:t>
      </w:r>
      <w:r w:rsidR="00C841D7" w:rsidRPr="00F5486D">
        <w:rPr>
          <w:rFonts w:ascii="GHEA Grapalat" w:hAnsi="GHEA Grapalat"/>
          <w:b/>
          <w:sz w:val="22"/>
          <w:u w:val="single"/>
          <w:lang w:val="es-ES"/>
        </w:rPr>
        <w:t>-</w:t>
      </w:r>
      <w:r w:rsidR="00C841D7">
        <w:rPr>
          <w:rFonts w:ascii="GHEA Grapalat" w:hAnsi="GHEA Grapalat"/>
          <w:b/>
          <w:sz w:val="22"/>
          <w:u w:val="single"/>
          <w:lang w:val="es-ES"/>
        </w:rPr>
        <w:t>26/1</w:t>
      </w:r>
      <w:r w:rsidR="00C841D7" w:rsidRPr="00F5486D">
        <w:rPr>
          <w:rFonts w:ascii="GHEA Grapalat" w:hAnsi="GHEA Grapalat"/>
          <w:sz w:val="22"/>
          <w:u w:val="single"/>
          <w:lang w:val="es-ES"/>
        </w:rPr>
        <w:t>»</w:t>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4954362F" w:rsidR="00DF7255" w:rsidRDefault="000C0396" w:rsidP="0098767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w:t>
      </w:r>
      <w:r w:rsidR="00C841D7" w:rsidRPr="00FC072B">
        <w:rPr>
          <w:rFonts w:ascii="GHEA Grapalat" w:hAnsi="GHEA Grapalat"/>
          <w:b/>
          <w:color w:val="000000"/>
          <w:sz w:val="20"/>
          <w:szCs w:val="20"/>
          <w:lang w:val="hy-AM"/>
        </w:rPr>
        <w:t xml:space="preserve">մեկ հարյուր քսան </w:t>
      </w:r>
      <w:r w:rsidRPr="00FC072B">
        <w:rPr>
          <w:rFonts w:ascii="GHEA Grapalat" w:hAnsi="GHEA Grapalat"/>
          <w:b/>
          <w:color w:val="000000"/>
          <w:sz w:val="20"/>
          <w:szCs w:val="20"/>
          <w:lang w:val="hy-AM"/>
        </w:rPr>
        <w:t>աշխատանքային</w:t>
      </w:r>
      <w:r w:rsidRPr="00A71D81">
        <w:rPr>
          <w:rFonts w:ascii="GHEA Grapalat" w:hAnsi="GHEA Grapalat"/>
          <w:color w:val="000000"/>
          <w:sz w:val="20"/>
          <w:szCs w:val="20"/>
          <w:lang w:val="hy-AM"/>
        </w:rPr>
        <w:t xml:space="preserve"> օր</w:t>
      </w:r>
      <w:r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1102919D" w14:textId="2A60ED9B" w:rsidR="00987679" w:rsidRPr="00A71D81" w:rsidRDefault="00D8781C" w:rsidP="00987679">
      <w:pPr>
        <w:pStyle w:val="ListParagraph"/>
        <w:tabs>
          <w:tab w:val="left" w:pos="0"/>
        </w:tabs>
        <w:ind w:left="0"/>
        <w:mirrorIndents/>
        <w:jc w:val="both"/>
        <w:rPr>
          <w:rFonts w:ascii="GHEA Grapalat" w:eastAsia="Calibri" w:hAnsi="GHEA Grapalat"/>
          <w:color w:val="000000"/>
          <w:sz w:val="20"/>
          <w:szCs w:val="20"/>
          <w:lang w:val="hy-AM"/>
        </w:rPr>
      </w:pPr>
      <w:hyperlink r:id="rId11" w:history="1">
        <w:r w:rsidR="00C841D7" w:rsidRPr="00862D6D">
          <w:rPr>
            <w:b/>
            <w:color w:val="000000"/>
            <w:sz w:val="22"/>
            <w:szCs w:val="20"/>
          </w:rPr>
          <w:t>narine</w:t>
        </w:r>
        <w:r w:rsidR="00C841D7" w:rsidRPr="00862D6D">
          <w:rPr>
            <w:b/>
            <w:color w:val="000000"/>
            <w:sz w:val="22"/>
            <w:szCs w:val="20"/>
            <w:lang w:val="hy-AM"/>
          </w:rPr>
          <w:t>.abrahamyan@yerevan.am</w:t>
        </w:r>
      </w:hyperlink>
      <w:r w:rsidR="00C841D7" w:rsidRPr="000D0EF0">
        <w:rPr>
          <w:rFonts w:ascii="GHEA Grapalat" w:hAnsi="GHEA Grapalat"/>
          <w:i/>
          <w:lang w:val="af-ZA"/>
        </w:rPr>
        <w:t xml:space="preserve">  </w:t>
      </w:r>
      <w:r w:rsidR="00C841D7" w:rsidRPr="005B02BB">
        <w:rPr>
          <w:rFonts w:ascii="GHEA Grapalat" w:hAnsi="GHEA Grapalat"/>
          <w:color w:val="000000"/>
          <w:sz w:val="20"/>
          <w:szCs w:val="20"/>
          <w:lang w:val="hy-AM"/>
        </w:rPr>
        <w:t>էլեկտրոնային փոստի հասցեին</w:t>
      </w:r>
      <w:r w:rsidR="00C841D7"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 xml:space="preserve">։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5237E0DE" w14:textId="7106FC9B"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05F3A53" w14:textId="77777777" w:rsidR="00C841D7" w:rsidRDefault="00C841D7" w:rsidP="00C841D7">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357A61">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204D679C" w14:textId="77777777" w:rsidR="00C841D7" w:rsidRPr="00A71D81" w:rsidRDefault="00C841D7" w:rsidP="00C841D7">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3E696BEF" w14:textId="6F1729A6" w:rsidR="0052053A" w:rsidRPr="00A71D81"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C841D7">
        <w:rPr>
          <w:rStyle w:val="Strong"/>
          <w:rFonts w:ascii="GHEA Grapalat" w:hAnsi="GHEA Grapalat"/>
          <w:b w:val="0"/>
          <w:bCs w:val="0"/>
          <w:sz w:val="20"/>
          <w:szCs w:val="20"/>
          <w:u w:val="single"/>
          <w:lang w:val="hy-AM"/>
        </w:rPr>
        <w:t>«</w:t>
      </w:r>
      <w:r w:rsidR="00C841D7" w:rsidRPr="00361069">
        <w:rPr>
          <w:rStyle w:val="Strong"/>
          <w:rFonts w:ascii="GHEA Grapalat" w:hAnsi="GHEA Grapalat"/>
          <w:b w:val="0"/>
          <w:bCs w:val="0"/>
          <w:sz w:val="20"/>
          <w:szCs w:val="20"/>
          <w:u w:val="single"/>
          <w:lang w:val="hy-AM"/>
        </w:rPr>
        <w:t>Երքաղլույս</w:t>
      </w:r>
      <w:r w:rsidR="00C841D7">
        <w:rPr>
          <w:rStyle w:val="Strong"/>
          <w:rFonts w:ascii="GHEA Grapalat" w:hAnsi="GHEA Grapalat"/>
          <w:b w:val="0"/>
          <w:bCs w:val="0"/>
          <w:sz w:val="20"/>
          <w:szCs w:val="20"/>
          <w:u w:val="single"/>
          <w:lang w:val="hy-AM"/>
        </w:rPr>
        <w:t>»</w:t>
      </w:r>
      <w:r w:rsidR="00C841D7" w:rsidRPr="00223254">
        <w:rPr>
          <w:rStyle w:val="Strong"/>
          <w:rFonts w:ascii="GHEA Grapalat" w:hAnsi="GHEA Grapalat"/>
          <w:b w:val="0"/>
          <w:bCs w:val="0"/>
          <w:sz w:val="20"/>
          <w:szCs w:val="20"/>
          <w:u w:val="single"/>
          <w:lang w:val="es-ES"/>
        </w:rPr>
        <w:t xml:space="preserve"> </w:t>
      </w:r>
      <w:r w:rsidR="00C841D7" w:rsidRPr="00361069">
        <w:rPr>
          <w:rStyle w:val="Strong"/>
          <w:rFonts w:ascii="GHEA Grapalat" w:hAnsi="GHEA Grapalat"/>
          <w:b w:val="0"/>
          <w:bCs w:val="0"/>
          <w:sz w:val="20"/>
          <w:szCs w:val="20"/>
          <w:u w:val="single"/>
          <w:lang w:val="hy-AM"/>
        </w:rPr>
        <w:t>ՓԲԸ</w:t>
      </w:r>
      <w:r w:rsidRPr="00A71D81">
        <w:rPr>
          <w:rStyle w:val="Strong"/>
          <w:rFonts w:ascii="GHEA Grapalat" w:hAnsi="GHEA Grapalat"/>
          <w:b w:val="0"/>
          <w:bCs w:val="0"/>
          <w:sz w:val="20"/>
          <w:szCs w:val="20"/>
          <w:u w:val="single"/>
          <w:lang w:val="hy-AM"/>
        </w:rPr>
        <w:tab/>
      </w:r>
    </w:p>
    <w:p w14:paraId="6D5E80F8" w14:textId="77777777"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5D869F6E" w14:textId="0D267E95"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C841D7" w:rsidRPr="00F5486D">
        <w:rPr>
          <w:rFonts w:ascii="GHEA Grapalat" w:hAnsi="GHEA Grapalat"/>
          <w:sz w:val="22"/>
          <w:u w:val="single"/>
          <w:lang w:val="es-ES"/>
        </w:rPr>
        <w:t>«</w:t>
      </w:r>
      <w:r w:rsidR="00C841D7" w:rsidRPr="00F5486D">
        <w:rPr>
          <w:rFonts w:ascii="GHEA Grapalat" w:hAnsi="GHEA Grapalat" w:cs="Sylfaen"/>
          <w:b/>
          <w:sz w:val="22"/>
          <w:u w:val="single"/>
          <w:lang w:val="hy-AM"/>
        </w:rPr>
        <w:t>ԵՔԼ-</w:t>
      </w:r>
      <w:r w:rsidR="00C841D7" w:rsidRPr="00C86C56">
        <w:rPr>
          <w:rFonts w:ascii="GHEA Grapalat" w:hAnsi="GHEA Grapalat" w:cs="Sylfaen"/>
          <w:b/>
          <w:sz w:val="22"/>
          <w:u w:val="single"/>
          <w:lang w:val="hy-AM"/>
        </w:rPr>
        <w:t>ԲՄ</w:t>
      </w:r>
      <w:r w:rsidR="00C841D7" w:rsidRPr="00F5486D">
        <w:rPr>
          <w:rFonts w:ascii="GHEA Grapalat" w:hAnsi="GHEA Grapalat" w:cs="Sylfaen"/>
          <w:b/>
          <w:sz w:val="22"/>
          <w:u w:val="single"/>
          <w:lang w:val="hy-AM"/>
        </w:rPr>
        <w:t>ԱՊՁԲ</w:t>
      </w:r>
      <w:r w:rsidR="00C841D7" w:rsidRPr="00F5486D">
        <w:rPr>
          <w:rFonts w:ascii="GHEA Grapalat" w:hAnsi="GHEA Grapalat"/>
          <w:b/>
          <w:sz w:val="22"/>
          <w:u w:val="single"/>
          <w:lang w:val="es-ES"/>
        </w:rPr>
        <w:t>-</w:t>
      </w:r>
      <w:r w:rsidR="00C841D7">
        <w:rPr>
          <w:rFonts w:ascii="GHEA Grapalat" w:hAnsi="GHEA Grapalat"/>
          <w:b/>
          <w:sz w:val="22"/>
          <w:u w:val="single"/>
          <w:lang w:val="es-ES"/>
        </w:rPr>
        <w:t>26/1</w:t>
      </w:r>
      <w:r w:rsidR="00C841D7" w:rsidRPr="00F5486D">
        <w:rPr>
          <w:rFonts w:ascii="GHEA Grapalat" w:hAnsi="GHEA Grapalat"/>
          <w:sz w:val="22"/>
          <w:u w:val="single"/>
          <w:lang w:val="es-ES"/>
        </w:rPr>
        <w:t>»</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0A94977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C841D7" w:rsidRPr="00C841D7">
        <w:rPr>
          <w:rFonts w:ascii="Sylfaen" w:hAnsi="Sylfaen" w:cs="Arial"/>
          <w:b/>
          <w:sz w:val="22"/>
          <w:szCs w:val="20"/>
          <w:u w:val="single"/>
          <w:lang w:val="hy-AM"/>
        </w:rPr>
        <w:t>1510004597930100</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0008DA4B" w14:textId="37BE951A" w:rsidR="00C841D7" w:rsidRPr="005B02BB" w:rsidRDefault="0098242F" w:rsidP="00C841D7">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841D7" w:rsidRPr="00357A61">
        <w:rPr>
          <w:rFonts w:ascii="GHEA Grapalat" w:hAnsi="GHEA Grapalat"/>
          <w:color w:val="000000"/>
          <w:sz w:val="20"/>
          <w:szCs w:val="20"/>
          <w:lang w:val="hy-AM"/>
        </w:rPr>
        <w:t xml:space="preserve"> </w:t>
      </w:r>
      <w:hyperlink r:id="rId12" w:history="1">
        <w:r w:rsidR="00C841D7" w:rsidRPr="00862D6D">
          <w:rPr>
            <w:b/>
            <w:color w:val="000000"/>
            <w:sz w:val="22"/>
            <w:szCs w:val="20"/>
          </w:rPr>
          <w:t>narine</w:t>
        </w:r>
        <w:r w:rsidR="00C841D7" w:rsidRPr="00862D6D">
          <w:rPr>
            <w:b/>
            <w:color w:val="000000"/>
            <w:sz w:val="22"/>
            <w:szCs w:val="20"/>
            <w:lang w:val="hy-AM"/>
          </w:rPr>
          <w:t>.abrahamyan@yerevan.am</w:t>
        </w:r>
      </w:hyperlink>
      <w:r w:rsidR="00C841D7" w:rsidRPr="005B02BB">
        <w:rPr>
          <w:rFonts w:ascii="GHEA Grapalat" w:hAnsi="GHEA Grapalat"/>
          <w:color w:val="000000"/>
          <w:sz w:val="20"/>
          <w:szCs w:val="20"/>
          <w:lang w:val="hy-AM"/>
        </w:rPr>
        <w:t xml:space="preserve">                   </w:t>
      </w:r>
    </w:p>
    <w:p w14:paraId="6EAB2BDC" w14:textId="77777777" w:rsidR="00C841D7" w:rsidRPr="005B02BB" w:rsidRDefault="00C841D7" w:rsidP="00C841D7">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779239D3" w14:textId="1A7B1CB4" w:rsidR="0052053A" w:rsidRPr="00A71D81" w:rsidRDefault="0052053A" w:rsidP="00C841D7">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2229FAAB" w14:textId="58253EC4"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616E6C70" w14:textId="77777777" w:rsidR="003D2EF0" w:rsidRDefault="003D2EF0" w:rsidP="003D2EF0">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442E81E" w14:textId="77777777" w:rsidR="003D2EF0" w:rsidRPr="00A71D81" w:rsidRDefault="003D2EF0" w:rsidP="003D2EF0">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98CE1E0" w14:textId="01EC6A98" w:rsidR="003D2EF0" w:rsidRDefault="003D2EF0" w:rsidP="003D2EF0">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w:t>
      </w:r>
      <w:r>
        <w:rPr>
          <w:rFonts w:ascii="Sylfaen" w:hAnsi="Sylfaen" w:cs="GHEA Grapalat"/>
          <w:b/>
          <w:sz w:val="22"/>
          <w:szCs w:val="20"/>
          <w:u w:val="single"/>
          <w:lang w:val="pt-BR"/>
        </w:rPr>
        <w:t>Երքաղլույս</w:t>
      </w:r>
      <w:r>
        <w:rPr>
          <w:rFonts w:ascii="Sylfaen" w:hAnsi="Sylfaen" w:cs="GHEA Grapalat"/>
          <w:b/>
          <w:sz w:val="22"/>
          <w:szCs w:val="20"/>
          <w:u w:val="single"/>
          <w:lang w:val="hy-AM"/>
        </w:rPr>
        <w:t>»</w:t>
      </w:r>
      <w:r>
        <w:rPr>
          <w:rFonts w:ascii="Sylfaen" w:hAnsi="Sylfaen" w:cs="GHEA Grapalat"/>
          <w:b/>
          <w:sz w:val="22"/>
          <w:szCs w:val="20"/>
          <w:u w:val="single"/>
          <w:lang w:val="pt-BR"/>
        </w:rPr>
        <w:t xml:space="preserve">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w:t>
      </w:r>
      <w:r w:rsidR="00887977">
        <w:rPr>
          <w:rFonts w:ascii="GHEA Grapalat" w:hAnsi="GHEA Grapalat"/>
          <w:b/>
          <w:lang w:val="es-ES"/>
        </w:rPr>
        <w:t>6</w:t>
      </w:r>
      <w:r>
        <w:rPr>
          <w:rFonts w:ascii="GHEA Grapalat" w:hAnsi="GHEA Grapalat"/>
          <w:b/>
          <w:lang w:val="es-ES"/>
        </w:rPr>
        <w:t>/</w:t>
      </w:r>
      <w:r w:rsidR="00887977">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77D94"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0BC81AA4" w:rsidR="00877D94" w:rsidRPr="00A71D81" w:rsidRDefault="00877D94" w:rsidP="00877D94">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877D94"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5F6CB709"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877D94"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451F6460"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877D94"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0E5483CF"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877D94"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5BAF1765"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877D94"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06D13AF1"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877D94"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36C8F44" w:rsidR="00877D94" w:rsidRPr="00A71D81" w:rsidRDefault="00877D94" w:rsidP="00877D94">
            <w:pPr>
              <w:rPr>
                <w:rFonts w:ascii="GHEA Grapalat" w:hAnsi="GHEA Grapalat" w:cs="Arial"/>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877D94"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5108C11" w:rsidR="00877D94" w:rsidRPr="00A71D81" w:rsidRDefault="00877D94" w:rsidP="00877D94">
            <w:pPr>
              <w:rPr>
                <w:rFonts w:ascii="GHEA Grapalat" w:hAnsi="GHEA Grapalat" w:cs="Sylfaen"/>
                <w:sz w:val="20"/>
                <w:szCs w:val="20"/>
                <w:lang w:val="ru-RU"/>
              </w:rPr>
            </w:pPr>
            <w:r w:rsidRPr="00CB483D">
              <w:rPr>
                <w:rFonts w:ascii="GHEA Grapalat" w:hAnsi="GHEA Grapalat" w:cs="Sylfaen"/>
                <w:sz w:val="20"/>
                <w:szCs w:val="20"/>
              </w:rPr>
              <w:t xml:space="preserve">10.  Շահառուի  ՀԾՀ (չի լրացվում) </w:t>
            </w:r>
          </w:p>
        </w:tc>
      </w:tr>
      <w:tr w:rsidR="00877D94"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ABF4C2F" w:rsidR="00877D94" w:rsidRPr="00A71D81" w:rsidRDefault="00877D94" w:rsidP="00877D94">
            <w:pPr>
              <w:rPr>
                <w:rFonts w:ascii="GHEA Grapalat" w:hAnsi="GHEA Grapalat" w:cs="Arial"/>
                <w:sz w:val="20"/>
                <w:szCs w:val="20"/>
              </w:rPr>
            </w:pPr>
            <w:r w:rsidRPr="00CB483D">
              <w:rPr>
                <w:rFonts w:ascii="GHEA Grapalat" w:hAnsi="GHEA Grapalat" w:cs="Sylfaen"/>
                <w:sz w:val="20"/>
                <w:szCs w:val="20"/>
              </w:rPr>
              <w:t xml:space="preserve">11. Շահառուի ՀՎՀՀ`  02504913 </w:t>
            </w:r>
          </w:p>
        </w:tc>
      </w:tr>
      <w:tr w:rsidR="00877D94"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490871" w14:textId="77777777" w:rsidR="00877D94" w:rsidRPr="00CB483D" w:rsidRDefault="00877D94" w:rsidP="00877D94">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6ADE1FEB" w14:textId="29D5BE87" w:rsidR="00877D94" w:rsidRPr="00A71D81" w:rsidRDefault="00877D94" w:rsidP="00877D94">
            <w:pPr>
              <w:rPr>
                <w:rFonts w:ascii="GHEA Grapalat" w:hAnsi="GHEA Grapalat" w:cs="Arial"/>
                <w:sz w:val="20"/>
                <w:szCs w:val="20"/>
              </w:rPr>
            </w:pPr>
            <w:r w:rsidRPr="00CB483D">
              <w:rPr>
                <w:rFonts w:ascii="GHEA Grapalat" w:hAnsi="GHEA Grapalat" w:cs="Sylfaen"/>
                <w:sz w:val="20"/>
                <w:szCs w:val="20"/>
              </w:rPr>
              <w:t>կազմակերպություն (բանկ)`                           &lt;ԱՐԱՐԱՏԲԱՆԿ&gt; ԲԲԸ</w:t>
            </w:r>
          </w:p>
        </w:tc>
      </w:tr>
      <w:tr w:rsidR="00877D94"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6600BFD" w:rsidR="00877D94" w:rsidRPr="00A71D81" w:rsidRDefault="00877D94" w:rsidP="00877D94">
            <w:pPr>
              <w:rPr>
                <w:rFonts w:ascii="GHEA Grapalat" w:hAnsi="GHEA Grapalat" w:cs="Arial"/>
                <w:sz w:val="20"/>
                <w:szCs w:val="20"/>
              </w:rPr>
            </w:pPr>
            <w:r w:rsidRPr="00CB483D">
              <w:rPr>
                <w:rFonts w:ascii="GHEA Grapalat" w:hAnsi="GHEA Grapalat" w:cs="Sylfaen"/>
                <w:sz w:val="20"/>
                <w:szCs w:val="20"/>
              </w:rPr>
              <w:t>13.Շահառուի հաշվի համարը (հշ.N)        1510004597930100</w:t>
            </w:r>
          </w:p>
        </w:tc>
      </w:tr>
      <w:tr w:rsidR="00877D94"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66CE91FE"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877D94"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8A20A7D" w:rsidR="00877D94" w:rsidRPr="00A71D81" w:rsidRDefault="00877D94" w:rsidP="00877D94">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877D94"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B4B134B" w:rsidR="00877D94" w:rsidRPr="00A71D81" w:rsidRDefault="00877D94" w:rsidP="00877D94">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877D94"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4C21836" w:rsidR="00877D94" w:rsidRPr="00A71D81" w:rsidRDefault="00877D94" w:rsidP="00877D94">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(որակավորման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877D94"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27BA2A" w14:textId="77777777" w:rsidR="00877D94" w:rsidRPr="005B02BB" w:rsidRDefault="00877D94" w:rsidP="00877D94">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0DF09DC3" w14:textId="77777777" w:rsidR="00877D94" w:rsidRPr="00A71D81" w:rsidRDefault="00877D94" w:rsidP="00877D94">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9692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9692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9692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9692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9692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BodyTextIndent3"/>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5FCCA408" w14:textId="677C1B94" w:rsidR="00877D94" w:rsidRDefault="00877D94" w:rsidP="00877D94">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8BDB5A6" w14:textId="77777777" w:rsidR="00877D94" w:rsidRPr="00A71D81" w:rsidRDefault="00877D94" w:rsidP="00877D94">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7B93C43D" w14:textId="773B9766"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877D94">
        <w:rPr>
          <w:rStyle w:val="Strong"/>
          <w:rFonts w:ascii="GHEA Grapalat" w:hAnsi="GHEA Grapalat"/>
          <w:b w:val="0"/>
          <w:bCs w:val="0"/>
          <w:sz w:val="20"/>
          <w:szCs w:val="20"/>
          <w:u w:val="single"/>
          <w:lang w:val="hy-AM"/>
        </w:rPr>
        <w:t>«</w:t>
      </w:r>
      <w:r w:rsidR="00877D94" w:rsidRPr="00223254">
        <w:rPr>
          <w:rStyle w:val="Strong"/>
          <w:rFonts w:ascii="GHEA Grapalat" w:hAnsi="GHEA Grapalat"/>
          <w:bCs w:val="0"/>
          <w:sz w:val="22"/>
          <w:szCs w:val="20"/>
          <w:u w:val="single"/>
          <w:lang w:val="hy-AM"/>
        </w:rPr>
        <w:t>Երքաղլույս</w:t>
      </w:r>
      <w:r w:rsidR="00877D94">
        <w:rPr>
          <w:rStyle w:val="Strong"/>
          <w:rFonts w:ascii="GHEA Grapalat" w:hAnsi="GHEA Grapalat"/>
          <w:bCs w:val="0"/>
          <w:sz w:val="22"/>
          <w:szCs w:val="20"/>
          <w:u w:val="single"/>
          <w:lang w:val="hy-AM"/>
        </w:rPr>
        <w:t>»</w:t>
      </w:r>
      <w:r w:rsidR="00877D94" w:rsidRPr="00223254">
        <w:rPr>
          <w:rStyle w:val="Strong"/>
          <w:rFonts w:ascii="GHEA Grapalat" w:hAnsi="GHEA Grapalat"/>
          <w:bCs w:val="0"/>
          <w:sz w:val="22"/>
          <w:szCs w:val="20"/>
          <w:u w:val="single"/>
          <w:lang w:val="hy-AM"/>
        </w:rPr>
        <w:t xml:space="preserve"> ՓԲԸ</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DC4853" w14:textId="77777777"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0A9F0A1A"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877D94" w:rsidRPr="00877D94">
        <w:rPr>
          <w:rFonts w:ascii="Sylfaen" w:hAnsi="Sylfaen" w:cs="Arial"/>
          <w:b/>
          <w:sz w:val="22"/>
          <w:szCs w:val="20"/>
          <w:u w:val="single"/>
          <w:lang w:val="hy-AM"/>
        </w:rPr>
        <w:t>1510004597930100</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1DEC7E47" w14:textId="7F17DF04"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0C3D681" w14:textId="12FF3D91" w:rsidR="002C565E" w:rsidRPr="00A71D81" w:rsidRDefault="002C565E" w:rsidP="00877D94">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877D94" w:rsidRPr="00357A61">
        <w:rPr>
          <w:rFonts w:ascii="GHEA Grapalat" w:hAnsi="GHEA Grapalat"/>
          <w:color w:val="000000"/>
          <w:sz w:val="20"/>
          <w:szCs w:val="20"/>
          <w:lang w:val="hy-AM"/>
        </w:rPr>
        <w:t xml:space="preserve"> </w:t>
      </w:r>
      <w:hyperlink r:id="rId14" w:history="1">
        <w:r w:rsidR="00877D94" w:rsidRPr="00862D6D">
          <w:rPr>
            <w:b/>
            <w:color w:val="000000"/>
            <w:sz w:val="22"/>
            <w:szCs w:val="20"/>
          </w:rPr>
          <w:t>narine</w:t>
        </w:r>
        <w:r w:rsidR="00877D94" w:rsidRPr="00862D6D">
          <w:rPr>
            <w:b/>
            <w:color w:val="000000"/>
            <w:sz w:val="22"/>
            <w:szCs w:val="20"/>
            <w:lang w:val="hy-AM"/>
          </w:rPr>
          <w:t>.abrahamyan@yerevan.am</w:t>
        </w:r>
      </w:hyperlink>
      <w:r w:rsidR="00877D94" w:rsidRPr="00D56FD5">
        <w:rPr>
          <w:b/>
          <w:color w:val="000000"/>
          <w:sz w:val="22"/>
          <w:szCs w:val="20"/>
          <w:lang w:val="hy-AM"/>
        </w:rPr>
        <w:t xml:space="preserve"> </w:t>
      </w:r>
      <w:r w:rsidR="00877D94" w:rsidRPr="005B02BB">
        <w:rPr>
          <w:rFonts w:ascii="GHEA Grapalat" w:hAnsi="GHEA Grapalat"/>
          <w:color w:val="000000"/>
          <w:sz w:val="20"/>
          <w:szCs w:val="20"/>
          <w:lang w:val="hy-AM"/>
        </w:rPr>
        <w:t xml:space="preserve">էլեկտրոնային փոստի հասցեին։  </w:t>
      </w:r>
      <w:r w:rsidRPr="00A71D81">
        <w:rPr>
          <w:rFonts w:ascii="GHEA Grapalat" w:hAnsi="GHEA Grapalat"/>
          <w:color w:val="000000"/>
          <w:sz w:val="20"/>
          <w:szCs w:val="20"/>
          <w:lang w:val="hy-AM"/>
        </w:rPr>
        <w:t xml:space="preserve">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36E8B39D" w14:textId="3C1BE219"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29E9D89" w14:textId="06C5D41A" w:rsidR="00D74824" w:rsidRDefault="00D74824" w:rsidP="00D74824">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-26/1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A0E5D32" w14:textId="77777777" w:rsidR="00D74824" w:rsidRPr="00A71D81" w:rsidRDefault="00D74824" w:rsidP="00D74824">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41A2B7E" w14:textId="77777777" w:rsidR="00D74824" w:rsidRPr="005B02BB" w:rsidRDefault="00D74824" w:rsidP="00D74824">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0B0362EF" w14:textId="77777777" w:rsidR="00D74824" w:rsidRPr="005B02BB" w:rsidRDefault="00D74824" w:rsidP="00D74824">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Pr="005B02BB">
        <w:rPr>
          <w:rFonts w:ascii="GHEA Grapalat" w:hAnsi="GHEA Grapalat" w:cs="GHEA Grapalat"/>
          <w:b/>
          <w:sz w:val="18"/>
          <w:szCs w:val="18"/>
          <w:lang w:val="hy-AM"/>
        </w:rPr>
        <w:t xml:space="preserve">         (պայմանագրի ապահովում)</w:t>
      </w:r>
    </w:p>
    <w:p w14:paraId="1BF71C5B" w14:textId="77777777" w:rsidR="00D74824" w:rsidRPr="005B02BB" w:rsidRDefault="00D74824" w:rsidP="00D74824">
      <w:pPr>
        <w:rPr>
          <w:rFonts w:ascii="GHEA Grapalat" w:hAnsi="GHEA Grapalat" w:cs="GHEA Grapalat"/>
          <w:b/>
          <w:sz w:val="20"/>
          <w:szCs w:val="20"/>
          <w:lang w:val="hy-AM"/>
        </w:rPr>
      </w:pPr>
    </w:p>
    <w:p w14:paraId="72078501" w14:textId="77777777" w:rsidR="00D74824" w:rsidRPr="005B02BB" w:rsidRDefault="00D74824" w:rsidP="00D74824">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lang w:val="hy-AM"/>
        </w:rPr>
        <w:t xml:space="preserve"> 20   թ.</w:t>
      </w:r>
    </w:p>
    <w:p w14:paraId="25866F2D" w14:textId="77777777" w:rsidR="00D74824" w:rsidRPr="005B02BB" w:rsidRDefault="00D74824" w:rsidP="00D74824">
      <w:pPr>
        <w:rPr>
          <w:rFonts w:ascii="GHEA Grapalat" w:hAnsi="GHEA Grapalat" w:cs="GHEA Grapalat"/>
          <w:sz w:val="20"/>
          <w:szCs w:val="20"/>
          <w:lang w:val="hy-AM"/>
        </w:rPr>
      </w:pPr>
    </w:p>
    <w:p w14:paraId="3163D5E9" w14:textId="77777777" w:rsidR="00D74824" w:rsidRPr="005B02BB" w:rsidRDefault="00D74824" w:rsidP="00D74824">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E1206D6" w14:textId="77777777" w:rsidR="00D74824" w:rsidRPr="005B02BB" w:rsidRDefault="00D74824" w:rsidP="00D74824">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49D2C9C" w14:textId="77777777" w:rsidR="00D74824" w:rsidRPr="005B02BB" w:rsidRDefault="00D74824" w:rsidP="00D74824">
      <w:pPr>
        <w:ind w:firstLine="708"/>
        <w:jc w:val="both"/>
        <w:rPr>
          <w:rFonts w:ascii="GHEA Grapalat" w:hAnsi="GHEA Grapalat" w:cs="GHEA Grapalat"/>
          <w:sz w:val="20"/>
          <w:szCs w:val="20"/>
          <w:lang w:val="hy-AM"/>
        </w:rPr>
      </w:pPr>
    </w:p>
    <w:p w14:paraId="4CC559F4" w14:textId="77777777" w:rsidR="00D74824" w:rsidRPr="005B02BB" w:rsidRDefault="00D74824" w:rsidP="00D74824">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 Համաձայնության առարկան</w:t>
      </w:r>
    </w:p>
    <w:p w14:paraId="4A18B417" w14:textId="77777777" w:rsidR="00D74824" w:rsidRPr="005B02BB" w:rsidRDefault="00D74824" w:rsidP="00D74824">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30C1B704" w14:textId="7CEC738B" w:rsidR="00D74824" w:rsidRDefault="00D74824" w:rsidP="00D74824">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w:t>
      </w:r>
      <w:r>
        <w:rPr>
          <w:rFonts w:ascii="Sylfaen" w:hAnsi="Sylfaen" w:cs="GHEA Grapalat"/>
          <w:b/>
          <w:sz w:val="22"/>
          <w:szCs w:val="20"/>
          <w:u w:val="single"/>
          <w:lang w:val="pt-BR"/>
        </w:rPr>
        <w:t>Երքաղլույս</w:t>
      </w:r>
      <w:r>
        <w:rPr>
          <w:rFonts w:ascii="Sylfaen" w:hAnsi="Sylfaen" w:cs="GHEA Grapalat"/>
          <w:b/>
          <w:sz w:val="22"/>
          <w:szCs w:val="20"/>
          <w:u w:val="single"/>
          <w:lang w:val="hy-AM"/>
        </w:rPr>
        <w:t>»</w:t>
      </w:r>
      <w:r>
        <w:rPr>
          <w:rFonts w:ascii="Sylfaen" w:hAnsi="Sylfaen" w:cs="GHEA Grapalat"/>
          <w:b/>
          <w:sz w:val="22"/>
          <w:szCs w:val="20"/>
          <w:u w:val="single"/>
          <w:lang w:val="pt-BR"/>
        </w:rPr>
        <w:t xml:space="preserve">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sidRPr="001954C8">
        <w:rPr>
          <w:rFonts w:ascii="GHEA Grapalat" w:hAnsi="GHEA Grapalat" w:cs="Sylfaen"/>
          <w:b/>
          <w:sz w:val="22"/>
          <w:szCs w:val="22"/>
          <w:lang w:val="hy-AM"/>
        </w:rPr>
        <w:t>ԵՔԼ-ԲՄԱՊՁԲ</w:t>
      </w:r>
      <w:r w:rsidRPr="001954C8">
        <w:rPr>
          <w:rFonts w:ascii="GHEA Grapalat" w:hAnsi="GHEA Grapalat"/>
          <w:b/>
          <w:sz w:val="22"/>
          <w:szCs w:val="22"/>
          <w:lang w:val="es-ES"/>
        </w:rPr>
        <w:t>-2</w:t>
      </w:r>
      <w:r>
        <w:rPr>
          <w:rFonts w:ascii="GHEA Grapalat" w:hAnsi="GHEA Grapalat"/>
          <w:b/>
          <w:sz w:val="22"/>
          <w:szCs w:val="22"/>
          <w:lang w:val="es-ES"/>
        </w:rPr>
        <w:t>6</w:t>
      </w:r>
      <w:r w:rsidRPr="001954C8">
        <w:rPr>
          <w:rFonts w:ascii="GHEA Grapalat" w:hAnsi="GHEA Grapalat"/>
          <w:b/>
          <w:sz w:val="22"/>
          <w:szCs w:val="22"/>
          <w:lang w:val="es-ES"/>
        </w:rPr>
        <w:t>/</w:t>
      </w:r>
      <w:r>
        <w:rPr>
          <w:rFonts w:ascii="GHEA Grapalat" w:hAnsi="GHEA Grapalat"/>
          <w:b/>
          <w:sz w:val="22"/>
          <w:szCs w:val="22"/>
          <w:lang w:val="es-ES"/>
        </w:rPr>
        <w:t>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132B7E"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6293F4CF" w:rsidR="00132B7E" w:rsidRPr="00A71D81" w:rsidRDefault="00132B7E" w:rsidP="00132B7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132B7E"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2A66E84E"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132B7E"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37C9ACB"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132B7E"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A439D56"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132B7E"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54906D44"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132B7E"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385EEBB6"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132B7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57050B1" w:rsidR="00132B7E" w:rsidRPr="00A71D81" w:rsidRDefault="00132B7E" w:rsidP="00132B7E">
            <w:pPr>
              <w:rPr>
                <w:rFonts w:ascii="GHEA Grapalat" w:hAnsi="GHEA Grapalat" w:cs="Arial"/>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132B7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3C80B90F" w:rsidR="00132B7E" w:rsidRPr="00A71D81" w:rsidRDefault="00132B7E" w:rsidP="00132B7E">
            <w:pPr>
              <w:rPr>
                <w:rFonts w:ascii="GHEA Grapalat" w:hAnsi="GHEA Grapalat" w:cs="Sylfaen"/>
                <w:sz w:val="20"/>
                <w:szCs w:val="20"/>
                <w:lang w:val="ru-RU"/>
              </w:rPr>
            </w:pPr>
            <w:r w:rsidRPr="004A061A">
              <w:rPr>
                <w:rFonts w:ascii="GHEA Grapalat" w:hAnsi="GHEA Grapalat" w:cs="Sylfaen"/>
                <w:sz w:val="20"/>
                <w:szCs w:val="20"/>
              </w:rPr>
              <w:t xml:space="preserve">10.  Շահառուի  ՀԾՀ (չի լրացվում) </w:t>
            </w:r>
          </w:p>
        </w:tc>
      </w:tr>
      <w:tr w:rsidR="00132B7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CA5AD6D" w:rsidR="00132B7E" w:rsidRPr="00A71D81" w:rsidRDefault="00132B7E" w:rsidP="00132B7E">
            <w:pPr>
              <w:rPr>
                <w:rFonts w:ascii="GHEA Grapalat" w:hAnsi="GHEA Grapalat" w:cs="Arial"/>
                <w:sz w:val="20"/>
                <w:szCs w:val="20"/>
              </w:rPr>
            </w:pPr>
            <w:r w:rsidRPr="004A061A">
              <w:rPr>
                <w:rFonts w:ascii="GHEA Grapalat" w:hAnsi="GHEA Grapalat" w:cs="Sylfaen"/>
                <w:sz w:val="20"/>
                <w:szCs w:val="20"/>
              </w:rPr>
              <w:t xml:space="preserve">11. Շահառուի ՀՎՀՀ`  02504913 </w:t>
            </w:r>
          </w:p>
        </w:tc>
      </w:tr>
      <w:tr w:rsidR="00132B7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768BBA" w14:textId="77777777" w:rsidR="00132B7E" w:rsidRPr="004A061A" w:rsidRDefault="00132B7E" w:rsidP="00132B7E">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1C61B74" w14:textId="57DB3FAD" w:rsidR="00132B7E" w:rsidRPr="00A71D81" w:rsidRDefault="00132B7E" w:rsidP="00132B7E">
            <w:pPr>
              <w:rPr>
                <w:rFonts w:ascii="GHEA Grapalat" w:hAnsi="GHEA Grapalat" w:cs="Arial"/>
                <w:sz w:val="20"/>
                <w:szCs w:val="20"/>
              </w:rPr>
            </w:pPr>
            <w:r w:rsidRPr="004A061A">
              <w:rPr>
                <w:rFonts w:ascii="GHEA Grapalat" w:hAnsi="GHEA Grapalat" w:cs="Sylfaen"/>
                <w:sz w:val="20"/>
                <w:szCs w:val="20"/>
              </w:rPr>
              <w:t>կազմակերպություն (բանկ)`                            &lt;ԱՐԱՐԱՏԲԱՆԿ&gt; ԲԲԸ</w:t>
            </w:r>
          </w:p>
        </w:tc>
      </w:tr>
      <w:tr w:rsidR="00132B7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59E7BB6" w:rsidR="00132B7E" w:rsidRPr="00A71D81" w:rsidRDefault="00132B7E" w:rsidP="00132B7E">
            <w:pPr>
              <w:rPr>
                <w:rFonts w:ascii="GHEA Grapalat" w:hAnsi="GHEA Grapalat" w:cs="Arial"/>
                <w:sz w:val="20"/>
                <w:szCs w:val="20"/>
              </w:rPr>
            </w:pPr>
            <w:r w:rsidRPr="004A061A">
              <w:rPr>
                <w:rFonts w:ascii="GHEA Grapalat" w:hAnsi="GHEA Grapalat" w:cs="Sylfaen"/>
                <w:sz w:val="20"/>
                <w:szCs w:val="20"/>
              </w:rPr>
              <w:t>13.Շահառուի հաշվի համարը (հշ.N)        1510004597930100</w:t>
            </w:r>
          </w:p>
        </w:tc>
      </w:tr>
      <w:tr w:rsidR="00132B7E"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2A913637"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132B7E"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B7AA97A" w:rsidR="00132B7E" w:rsidRPr="00A71D81" w:rsidRDefault="00132B7E" w:rsidP="00132B7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132B7E"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535E8ED" w:rsidR="00132B7E" w:rsidRPr="00A71D81" w:rsidRDefault="00132B7E" w:rsidP="00132B7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132B7E"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522C3C63" w:rsidR="00132B7E" w:rsidRPr="00A71D81" w:rsidRDefault="00132B7E" w:rsidP="00132B7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132B7E"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6159595" w14:textId="77777777" w:rsidR="00132B7E" w:rsidRPr="005B02BB" w:rsidRDefault="00132B7E" w:rsidP="00132B7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2768A9AF" w14:textId="77777777" w:rsidR="00132B7E" w:rsidRPr="00A71D81" w:rsidRDefault="00132B7E" w:rsidP="00132B7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9692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9692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9692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9692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9692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4006744" w:rsidR="00CB5EFD" w:rsidRPr="00A71D81" w:rsidRDefault="00334B2F" w:rsidP="00132B7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24056AFA" w14:textId="77777777" w:rsidR="00132B7E" w:rsidRPr="005B02BB" w:rsidRDefault="00132B7E" w:rsidP="00132B7E">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6</w:t>
      </w:r>
    </w:p>
    <w:p w14:paraId="7EE5C073" w14:textId="773A6EE4" w:rsidR="00132B7E" w:rsidRDefault="00132B7E" w:rsidP="00132B7E">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13318C">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w:t>
      </w:r>
      <w:r w:rsidR="00425673">
        <w:rPr>
          <w:rFonts w:ascii="GHEA Grapalat" w:hAnsi="GHEA Grapalat"/>
          <w:b/>
          <w:lang w:val="es-ES"/>
        </w:rPr>
        <w:t>6</w:t>
      </w:r>
      <w:r>
        <w:rPr>
          <w:rFonts w:ascii="GHEA Grapalat" w:hAnsi="GHEA Grapalat"/>
          <w:b/>
          <w:lang w:val="es-ES"/>
        </w:rPr>
        <w:t>/</w:t>
      </w:r>
      <w:r w:rsidR="00425673">
        <w:rPr>
          <w:rFonts w:ascii="GHEA Grapalat" w:hAnsi="GHEA Grapalat"/>
          <w:b/>
          <w:lang w:val="es-ES"/>
        </w:rPr>
        <w:t>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F14EE7E" w14:textId="77777777" w:rsidR="00132B7E" w:rsidRPr="00A71D81" w:rsidRDefault="00132B7E" w:rsidP="00132B7E">
      <w:pPr>
        <w:pStyle w:val="BodyTextIndent3"/>
        <w:spacing w:line="240" w:lineRule="auto"/>
        <w:jc w:val="right"/>
        <w:rPr>
          <w:rFonts w:ascii="GHEA Grapalat" w:hAnsi="GHEA Grapalat" w:cs="Arial"/>
          <w:b/>
          <w:lang w:val="es-ES"/>
        </w:rPr>
      </w:pPr>
      <w:proofErr w:type="gramStart"/>
      <w:r w:rsidRPr="00A71D81">
        <w:rPr>
          <w:rFonts w:ascii="GHEA Grapalat" w:hAnsi="GHEA Grapalat" w:cs="Sylfaen"/>
          <w:b/>
          <w:lang w:val="es-ES"/>
        </w:rPr>
        <w:t>բաց</w:t>
      </w:r>
      <w:proofErr w:type="gramEnd"/>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10E3535" w14:textId="77777777" w:rsidR="00132B7E" w:rsidRPr="005B02BB" w:rsidRDefault="00132B7E" w:rsidP="00132B7E">
      <w:pPr>
        <w:jc w:val="right"/>
        <w:rPr>
          <w:rFonts w:ascii="GHEA Grapalat" w:hAnsi="GHEA Grapalat"/>
          <w:i/>
          <w:sz w:val="20"/>
          <w:lang w:val="hy-AM"/>
        </w:rPr>
      </w:pPr>
    </w:p>
    <w:p w14:paraId="491C1F80" w14:textId="77777777" w:rsidR="00132B7E" w:rsidRPr="005B02BB" w:rsidRDefault="00132B7E" w:rsidP="00132B7E">
      <w:pPr>
        <w:tabs>
          <w:tab w:val="left" w:pos="2268"/>
        </w:tabs>
        <w:ind w:left="-284" w:firstLine="284"/>
        <w:jc w:val="right"/>
        <w:rPr>
          <w:rFonts w:ascii="GHEA Grapalat" w:hAnsi="GHEA Grapalat"/>
          <w:lang w:val="hy-AM"/>
        </w:rPr>
      </w:pPr>
    </w:p>
    <w:p w14:paraId="56F1450B" w14:textId="77777777" w:rsidR="00132B7E" w:rsidRDefault="00132B7E" w:rsidP="00132B7E">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00F2A525" w14:textId="77777777" w:rsidR="00132B7E" w:rsidRDefault="00132B7E" w:rsidP="00132B7E">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77B6305D" w14:textId="53299E1D" w:rsidR="00132B7E" w:rsidRDefault="00132B7E" w:rsidP="00132B7E">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w:t>
      </w:r>
      <w:r w:rsidR="00425673">
        <w:rPr>
          <w:rFonts w:ascii="GHEA Grapalat" w:hAnsi="GHEA Grapalat"/>
          <w:b/>
          <w:lang w:val="es-ES"/>
        </w:rPr>
        <w:t>6</w:t>
      </w:r>
      <w:r>
        <w:rPr>
          <w:rFonts w:ascii="GHEA Grapalat" w:hAnsi="GHEA Grapalat"/>
          <w:b/>
          <w:lang w:val="es-ES"/>
        </w:rPr>
        <w:t>/</w:t>
      </w:r>
      <w:r w:rsidR="00425673">
        <w:rPr>
          <w:rFonts w:ascii="GHEA Grapalat" w:hAnsi="GHEA Grapalat"/>
          <w:b/>
          <w:lang w:val="es-ES"/>
        </w:rPr>
        <w:t>1</w:t>
      </w:r>
      <w:r>
        <w:rPr>
          <w:rFonts w:ascii="GHEA Grapalat" w:hAnsi="GHEA Grapalat"/>
          <w:lang w:val="es-ES"/>
        </w:rPr>
        <w:t>»</w:t>
      </w:r>
      <w:r>
        <w:rPr>
          <w:rFonts w:ascii="GHEA Grapalat" w:hAnsi="GHEA Grapalat"/>
          <w:b/>
          <w:lang w:val="es-ES"/>
        </w:rPr>
        <w:t xml:space="preserve">  </w:t>
      </w:r>
    </w:p>
    <w:p w14:paraId="236A5B45" w14:textId="77777777" w:rsidR="00132B7E" w:rsidRDefault="00132B7E" w:rsidP="00132B7E">
      <w:pPr>
        <w:jc w:val="center"/>
        <w:rPr>
          <w:rFonts w:ascii="GHEA Grapalat" w:hAnsi="GHEA Grapalat" w:cs="Sylfaen"/>
          <w:sz w:val="20"/>
          <w:lang w:val="hy-AM"/>
        </w:rPr>
      </w:pPr>
    </w:p>
    <w:p w14:paraId="423C3245" w14:textId="169DD3B5" w:rsidR="00132B7E" w:rsidRDefault="00132B7E" w:rsidP="00132B7E">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Pr="00B962ED">
        <w:rPr>
          <w:rFonts w:ascii="GHEA Grapalat" w:hAnsi="GHEA Grapalat" w:cs="Sylfaen"/>
          <w:sz w:val="22"/>
          <w:lang w:val="hy-AM"/>
        </w:rPr>
        <w:t xml:space="preserve">ք. </w:t>
      </w:r>
      <w:r w:rsidRPr="00B962ED">
        <w:rPr>
          <w:rFonts w:ascii="GHEA Grapalat" w:hAnsi="GHEA Grapalat" w:cs="Sylfaen"/>
          <w:sz w:val="22"/>
          <w:u w:val="single"/>
          <w:lang w:val="hy-AM"/>
        </w:rPr>
        <w:t>Երևան</w:t>
      </w:r>
      <w:r w:rsidRPr="00B962ED">
        <w:rPr>
          <w:rFonts w:ascii="GHEA Grapalat" w:hAnsi="GHEA Grapalat" w:cs="Sylfaen"/>
          <w:sz w:val="22"/>
          <w:lang w:val="hy-AM"/>
        </w:rPr>
        <w:t xml:space="preserve">                                                                                   </w:t>
      </w:r>
      <w:r w:rsidRPr="00B962ED">
        <w:rPr>
          <w:rFonts w:ascii="GHEA Grapalat" w:hAnsi="GHEA Grapalat"/>
          <w:sz w:val="28"/>
          <w:lang w:val="hy-AM"/>
        </w:rPr>
        <w:t>«</w:t>
      </w:r>
      <w:r w:rsidRPr="00B962ED">
        <w:rPr>
          <w:rFonts w:ascii="GHEA Grapalat" w:hAnsi="GHEA Grapalat"/>
          <w:sz w:val="28"/>
          <w:u w:val="single"/>
          <w:lang w:val="hy-AM"/>
        </w:rPr>
        <w:t xml:space="preserve">     </w:t>
      </w:r>
      <w:r w:rsidRPr="00B962ED">
        <w:rPr>
          <w:rFonts w:ascii="GHEA Grapalat" w:hAnsi="GHEA Grapalat"/>
          <w:sz w:val="28"/>
          <w:lang w:val="hy-AM"/>
        </w:rPr>
        <w:t xml:space="preserve">» </w:t>
      </w:r>
      <w:r w:rsidRPr="00B962ED">
        <w:rPr>
          <w:rFonts w:ascii="GHEA Grapalat" w:hAnsi="GHEA Grapalat"/>
          <w:sz w:val="28"/>
          <w:u w:val="single"/>
          <w:lang w:val="hy-AM"/>
        </w:rPr>
        <w:t xml:space="preserve">          </w:t>
      </w:r>
      <w:r w:rsidRPr="00B962ED">
        <w:rPr>
          <w:rFonts w:ascii="GHEA Grapalat" w:hAnsi="GHEA Grapalat"/>
          <w:sz w:val="28"/>
          <w:lang w:val="hy-AM"/>
        </w:rPr>
        <w:t xml:space="preserve"> </w:t>
      </w:r>
      <w:r w:rsidRPr="00B962ED">
        <w:rPr>
          <w:rFonts w:ascii="GHEA Grapalat" w:hAnsi="GHEA Grapalat" w:cs="Sylfaen"/>
          <w:sz w:val="22"/>
          <w:lang w:val="hy-AM"/>
        </w:rPr>
        <w:t>202</w:t>
      </w:r>
      <w:r w:rsidR="00425673" w:rsidRPr="00357A61">
        <w:rPr>
          <w:rFonts w:ascii="GHEA Grapalat" w:hAnsi="GHEA Grapalat" w:cs="Sylfaen"/>
          <w:sz w:val="22"/>
          <w:lang w:val="hy-AM"/>
        </w:rPr>
        <w:t>6</w:t>
      </w:r>
      <w:r w:rsidRPr="00B962ED">
        <w:rPr>
          <w:rFonts w:ascii="GHEA Grapalat" w:hAnsi="GHEA Grapalat" w:cs="Sylfaen"/>
          <w:sz w:val="22"/>
          <w:lang w:val="hy-AM"/>
        </w:rPr>
        <w:t>թ.</w:t>
      </w:r>
    </w:p>
    <w:p w14:paraId="1A61507E" w14:textId="77777777" w:rsidR="00132B7E" w:rsidRDefault="00132B7E" w:rsidP="00132B7E">
      <w:pPr>
        <w:tabs>
          <w:tab w:val="left" w:pos="720"/>
          <w:tab w:val="left" w:pos="1440"/>
          <w:tab w:val="left" w:pos="8865"/>
        </w:tabs>
        <w:jc w:val="both"/>
        <w:rPr>
          <w:rFonts w:ascii="GHEA Grapalat" w:hAnsi="GHEA Grapalat" w:cs="Sylfaen"/>
          <w:sz w:val="20"/>
          <w:lang w:val="hy-AM"/>
        </w:rPr>
      </w:pPr>
    </w:p>
    <w:p w14:paraId="2259B9EE" w14:textId="77777777" w:rsidR="00132B7E" w:rsidRDefault="00132B7E" w:rsidP="00132B7E">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673EB63A" w14:textId="77777777" w:rsidR="00132B7E" w:rsidRDefault="00132B7E" w:rsidP="00132B7E">
      <w:pPr>
        <w:ind w:firstLine="709"/>
        <w:jc w:val="both"/>
        <w:rPr>
          <w:rFonts w:ascii="GHEA Grapalat" w:hAnsi="GHEA Grapalat"/>
          <w:b/>
          <w:sz w:val="20"/>
          <w:lang w:val="hy-AM"/>
        </w:rPr>
      </w:pPr>
    </w:p>
    <w:p w14:paraId="6BE1B5F2" w14:textId="77777777" w:rsidR="00132B7E" w:rsidRDefault="00132B7E" w:rsidP="00132B7E">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4D0DEDD0" w14:textId="77777777" w:rsidR="00132B7E" w:rsidRPr="00D6352C" w:rsidRDefault="00132B7E" w:rsidP="00132B7E">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sidRPr="00D6352C">
        <w:rPr>
          <w:rFonts w:ascii="GHEA Grapalat" w:hAnsi="GHEA Grapalat"/>
          <w:sz w:val="20"/>
          <w:lang w:val="hy-AM"/>
        </w:rPr>
        <w:t xml:space="preserve">1.1. </w:t>
      </w:r>
      <w:r w:rsidRPr="00D6352C">
        <w:rPr>
          <w:rFonts w:ascii="GHEA Grapalat" w:hAnsi="GHEA Grapalat" w:cs="Sylfaen"/>
          <w:sz w:val="20"/>
          <w:lang w:val="hy-AM"/>
        </w:rPr>
        <w:t>Վաճառողը</w:t>
      </w:r>
      <w:r w:rsidRPr="00D6352C">
        <w:rPr>
          <w:rFonts w:ascii="GHEA Grapalat" w:hAnsi="GHEA Grapalat" w:cs="Times Armenian"/>
          <w:sz w:val="20"/>
          <w:lang w:val="hy-AM"/>
        </w:rPr>
        <w:t xml:space="preserve"> </w:t>
      </w:r>
      <w:r w:rsidRPr="00D6352C">
        <w:rPr>
          <w:rFonts w:ascii="GHEA Grapalat" w:hAnsi="GHEA Grapalat" w:cs="Sylfaen"/>
          <w:sz w:val="20"/>
          <w:lang w:val="hy-AM"/>
        </w:rPr>
        <w:t>պարտավորվում</w:t>
      </w:r>
      <w:r w:rsidRPr="00D6352C">
        <w:rPr>
          <w:rFonts w:ascii="GHEA Grapalat" w:hAnsi="GHEA Grapalat" w:cs="Times Armenian"/>
          <w:sz w:val="20"/>
          <w:lang w:val="hy-AM"/>
        </w:rPr>
        <w:t xml:space="preserve"> </w:t>
      </w:r>
      <w:r w:rsidRPr="00D6352C">
        <w:rPr>
          <w:rFonts w:ascii="GHEA Grapalat" w:hAnsi="GHEA Grapalat" w:cs="Sylfaen"/>
          <w:sz w:val="20"/>
          <w:lang w:val="hy-AM"/>
        </w:rPr>
        <w:t>է</w:t>
      </w:r>
      <w:r w:rsidRPr="00D6352C">
        <w:rPr>
          <w:rFonts w:ascii="GHEA Grapalat" w:hAnsi="GHEA Grapalat" w:cs="Times Armenian"/>
          <w:sz w:val="20"/>
          <w:lang w:val="hy-AM"/>
        </w:rPr>
        <w:t xml:space="preserve"> </w:t>
      </w:r>
      <w:r w:rsidRPr="00D6352C">
        <w:rPr>
          <w:rFonts w:ascii="GHEA Grapalat" w:hAnsi="GHEA Grapalat" w:cs="Sylfaen"/>
          <w:sz w:val="20"/>
          <w:lang w:val="hy-AM"/>
        </w:rPr>
        <w:t>սույն</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պայմանագրով (այսուհետ</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պայմանագիր) սահմանված</w:t>
      </w:r>
      <w:r w:rsidRPr="00D6352C">
        <w:rPr>
          <w:rFonts w:ascii="GHEA Grapalat" w:hAnsi="GHEA Grapalat" w:cs="Times Armenian"/>
          <w:sz w:val="20"/>
          <w:lang w:val="hy-AM"/>
        </w:rPr>
        <w:t xml:space="preserve"> </w:t>
      </w:r>
      <w:r w:rsidRPr="00D6352C">
        <w:rPr>
          <w:rFonts w:ascii="GHEA Grapalat" w:hAnsi="GHEA Grapalat" w:cs="Sylfaen"/>
          <w:sz w:val="20"/>
          <w:lang w:val="hy-AM"/>
        </w:rPr>
        <w:t>կարգով</w:t>
      </w:r>
      <w:r w:rsidRPr="00D6352C">
        <w:rPr>
          <w:rFonts w:ascii="GHEA Grapalat" w:hAnsi="GHEA Grapalat" w:cs="Times Armenian"/>
          <w:sz w:val="20"/>
          <w:lang w:val="hy-AM"/>
        </w:rPr>
        <w:t xml:space="preserve">, </w:t>
      </w:r>
      <w:r w:rsidRPr="00D6352C">
        <w:rPr>
          <w:rFonts w:ascii="GHEA Grapalat" w:hAnsi="GHEA Grapalat" w:cs="Sylfaen"/>
          <w:sz w:val="20"/>
          <w:lang w:val="hy-AM"/>
        </w:rPr>
        <w:t>ծավալներով,</w:t>
      </w:r>
      <w:r w:rsidRPr="00D6352C">
        <w:rPr>
          <w:rFonts w:ascii="GHEA Grapalat" w:hAnsi="GHEA Grapalat" w:cs="Times Armenian"/>
          <w:sz w:val="20"/>
          <w:lang w:val="hy-AM"/>
        </w:rPr>
        <w:t xml:space="preserve"> </w:t>
      </w:r>
      <w:r w:rsidRPr="00D6352C">
        <w:rPr>
          <w:rFonts w:ascii="GHEA Grapalat" w:hAnsi="GHEA Grapalat" w:cs="Sylfaen"/>
          <w:sz w:val="20"/>
          <w:lang w:val="hy-AM"/>
        </w:rPr>
        <w:t>ժամկետներում</w:t>
      </w:r>
      <w:r w:rsidRPr="00D6352C">
        <w:rPr>
          <w:rFonts w:ascii="GHEA Grapalat" w:hAnsi="GHEA Grapalat" w:cs="Times Armenian"/>
          <w:sz w:val="20"/>
          <w:lang w:val="hy-AM"/>
        </w:rPr>
        <w:t xml:space="preserve"> </w:t>
      </w:r>
      <w:r w:rsidRPr="00D6352C">
        <w:rPr>
          <w:rFonts w:ascii="GHEA Grapalat" w:hAnsi="GHEA Grapalat" w:cs="Sylfaen"/>
          <w:sz w:val="20"/>
          <w:lang w:val="hy-AM"/>
        </w:rPr>
        <w:t>և</w:t>
      </w:r>
      <w:r w:rsidRPr="00D6352C">
        <w:rPr>
          <w:rFonts w:ascii="GHEA Grapalat" w:hAnsi="GHEA Grapalat" w:cs="Times Armenian"/>
          <w:sz w:val="20"/>
          <w:lang w:val="hy-AM"/>
        </w:rPr>
        <w:t xml:space="preserve"> </w:t>
      </w:r>
      <w:r w:rsidRPr="00D6352C">
        <w:rPr>
          <w:rFonts w:ascii="GHEA Grapalat" w:hAnsi="GHEA Grapalat" w:cs="Sylfaen"/>
          <w:sz w:val="20"/>
          <w:lang w:val="hy-AM"/>
        </w:rPr>
        <w:t>հասցեով</w:t>
      </w:r>
      <w:r w:rsidRPr="00D6352C">
        <w:rPr>
          <w:rFonts w:ascii="GHEA Grapalat" w:hAnsi="GHEA Grapalat" w:cs="Times Armenian"/>
          <w:sz w:val="20"/>
          <w:lang w:val="hy-AM"/>
        </w:rPr>
        <w:t xml:space="preserve"> </w:t>
      </w:r>
      <w:r w:rsidRPr="00D6352C">
        <w:rPr>
          <w:rFonts w:ascii="GHEA Grapalat" w:hAnsi="GHEA Grapalat" w:cs="Sylfaen"/>
          <w:sz w:val="20"/>
          <w:lang w:val="hy-AM"/>
        </w:rPr>
        <w:t>Գնորդին</w:t>
      </w:r>
      <w:r w:rsidRPr="00D6352C">
        <w:rPr>
          <w:rFonts w:ascii="GHEA Grapalat" w:hAnsi="GHEA Grapalat" w:cs="Times Armenian"/>
          <w:sz w:val="20"/>
          <w:lang w:val="hy-AM"/>
        </w:rPr>
        <w:t xml:space="preserve"> </w:t>
      </w:r>
      <w:r w:rsidRPr="00D6352C">
        <w:rPr>
          <w:rFonts w:ascii="GHEA Grapalat" w:hAnsi="GHEA Grapalat" w:cs="Sylfaen"/>
          <w:sz w:val="20"/>
          <w:lang w:val="hy-AM"/>
        </w:rPr>
        <w:t>մատակարարել</w:t>
      </w:r>
      <w:r w:rsidRPr="00D6352C">
        <w:rPr>
          <w:rFonts w:ascii="GHEA Grapalat" w:hAnsi="GHEA Grapalat" w:cs="Times Armenian"/>
          <w:sz w:val="20"/>
          <w:lang w:val="hy-AM"/>
        </w:rPr>
        <w:t xml:space="preserve"> </w:t>
      </w:r>
      <w:r w:rsidRPr="00D6352C">
        <w:rPr>
          <w:rFonts w:ascii="GHEA Grapalat" w:hAnsi="GHEA Grapalat" w:cs="Sylfaen"/>
          <w:sz w:val="20"/>
          <w:lang w:val="hy-AM"/>
        </w:rPr>
        <w:t>պայմանագրի</w:t>
      </w:r>
      <w:r w:rsidRPr="00D6352C">
        <w:rPr>
          <w:rFonts w:ascii="GHEA Grapalat" w:hAnsi="GHEA Grapalat" w:cs="Times Armenian"/>
          <w:sz w:val="20"/>
          <w:lang w:val="hy-AM"/>
        </w:rPr>
        <w:t xml:space="preserve"> N 1 </w:t>
      </w:r>
      <w:r w:rsidRPr="00D6352C">
        <w:rPr>
          <w:rFonts w:ascii="GHEA Grapalat" w:hAnsi="GHEA Grapalat" w:cs="Sylfaen"/>
          <w:sz w:val="20"/>
          <w:lang w:val="hy-AM"/>
        </w:rPr>
        <w:t>հավելվածով`</w:t>
      </w:r>
      <w:r w:rsidRPr="00D6352C">
        <w:rPr>
          <w:rFonts w:ascii="GHEA Grapalat" w:hAnsi="GHEA Grapalat" w:cs="Times Armenian"/>
          <w:sz w:val="20"/>
          <w:lang w:val="hy-AM"/>
        </w:rPr>
        <w:t xml:space="preserve"> </w:t>
      </w:r>
      <w:r w:rsidRPr="00D6352C">
        <w:rPr>
          <w:rFonts w:ascii="GHEA Grapalat" w:hAnsi="GHEA Grapalat" w:cs="Sylfaen"/>
          <w:sz w:val="20"/>
          <w:lang w:val="hy-AM"/>
        </w:rPr>
        <w:t>Տեխնիկական</w:t>
      </w:r>
      <w:r w:rsidRPr="00D6352C">
        <w:rPr>
          <w:rFonts w:ascii="GHEA Grapalat" w:hAnsi="GHEA Grapalat" w:cs="Times Armenian"/>
          <w:sz w:val="20"/>
          <w:lang w:val="hy-AM"/>
        </w:rPr>
        <w:t xml:space="preserve"> </w:t>
      </w:r>
      <w:r w:rsidRPr="00D6352C">
        <w:rPr>
          <w:rFonts w:ascii="GHEA Grapalat" w:hAnsi="GHEA Grapalat" w:cs="Sylfaen"/>
          <w:sz w:val="20"/>
          <w:lang w:val="hy-AM"/>
        </w:rPr>
        <w:t>բնութագիր-գնման-ժամանակացուցով նախատեսված</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ապրանքը</w:t>
      </w:r>
      <w:r w:rsidRPr="00D6352C">
        <w:rPr>
          <w:rFonts w:ascii="GHEA Grapalat" w:hAnsi="GHEA Grapalat" w:cs="Times Armenian"/>
          <w:sz w:val="20"/>
          <w:lang w:val="hy-AM"/>
        </w:rPr>
        <w:t xml:space="preserve"> (</w:t>
      </w:r>
      <w:r w:rsidRPr="00D6352C">
        <w:rPr>
          <w:rFonts w:ascii="GHEA Grapalat" w:hAnsi="GHEA Grapalat" w:cs="Sylfaen"/>
          <w:sz w:val="20"/>
          <w:lang w:val="hy-AM"/>
        </w:rPr>
        <w:t>այսուհետ</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w:t>
      </w:r>
      <w:r w:rsidRPr="00D6352C">
        <w:rPr>
          <w:rFonts w:ascii="GHEA Grapalat" w:hAnsi="GHEA Grapalat" w:cs="Times Armenian"/>
          <w:sz w:val="20"/>
          <w:lang w:val="hy-AM"/>
        </w:rPr>
        <w:t xml:space="preserve">), </w:t>
      </w:r>
      <w:r w:rsidRPr="00D6352C">
        <w:rPr>
          <w:rFonts w:ascii="GHEA Grapalat" w:hAnsi="GHEA Grapalat" w:cs="Sylfaen"/>
          <w:sz w:val="20"/>
          <w:lang w:val="hy-AM"/>
        </w:rPr>
        <w:t>իսկ</w:t>
      </w:r>
      <w:r w:rsidRPr="00D6352C">
        <w:rPr>
          <w:rFonts w:ascii="GHEA Grapalat" w:hAnsi="GHEA Grapalat" w:cs="Times Armenian"/>
          <w:sz w:val="20"/>
          <w:lang w:val="hy-AM"/>
        </w:rPr>
        <w:t xml:space="preserve"> </w:t>
      </w:r>
      <w:r w:rsidRPr="00D6352C">
        <w:rPr>
          <w:rFonts w:ascii="GHEA Grapalat" w:hAnsi="GHEA Grapalat" w:cs="Sylfaen"/>
          <w:sz w:val="20"/>
          <w:lang w:val="hy-AM"/>
        </w:rPr>
        <w:t>Գնորդը</w:t>
      </w:r>
      <w:r w:rsidRPr="00D6352C">
        <w:rPr>
          <w:rFonts w:ascii="GHEA Grapalat" w:hAnsi="GHEA Grapalat" w:cs="Times Armenian"/>
          <w:sz w:val="20"/>
          <w:lang w:val="hy-AM"/>
        </w:rPr>
        <w:t xml:space="preserve"> </w:t>
      </w:r>
      <w:r w:rsidRPr="00D6352C">
        <w:rPr>
          <w:rFonts w:ascii="GHEA Grapalat" w:hAnsi="GHEA Grapalat" w:cs="Sylfaen"/>
          <w:sz w:val="20"/>
          <w:lang w:val="hy-AM"/>
        </w:rPr>
        <w:t>պարտավորվում</w:t>
      </w:r>
      <w:r w:rsidRPr="00D6352C">
        <w:rPr>
          <w:rFonts w:ascii="GHEA Grapalat" w:hAnsi="GHEA Grapalat" w:cs="Times Armenian"/>
          <w:sz w:val="20"/>
          <w:lang w:val="hy-AM"/>
        </w:rPr>
        <w:t xml:space="preserve"> </w:t>
      </w:r>
      <w:r w:rsidRPr="00D6352C">
        <w:rPr>
          <w:rFonts w:ascii="GHEA Grapalat" w:hAnsi="GHEA Grapalat" w:cs="Sylfaen"/>
          <w:sz w:val="20"/>
          <w:lang w:val="hy-AM"/>
        </w:rPr>
        <w:t>է</w:t>
      </w:r>
      <w:r w:rsidRPr="00D6352C">
        <w:rPr>
          <w:rFonts w:ascii="GHEA Grapalat" w:hAnsi="GHEA Grapalat" w:cs="Times Armenian"/>
          <w:sz w:val="20"/>
          <w:lang w:val="hy-AM"/>
        </w:rPr>
        <w:t xml:space="preserve"> </w:t>
      </w:r>
      <w:r w:rsidRPr="00D6352C">
        <w:rPr>
          <w:rFonts w:ascii="GHEA Grapalat" w:hAnsi="GHEA Grapalat" w:cs="Sylfaen"/>
          <w:sz w:val="20"/>
          <w:lang w:val="hy-AM"/>
        </w:rPr>
        <w:t>ընդունել</w:t>
      </w:r>
      <w:r w:rsidRPr="00D6352C">
        <w:rPr>
          <w:rFonts w:ascii="GHEA Grapalat" w:hAnsi="GHEA Grapalat" w:cs="Times Armenian"/>
          <w:sz w:val="20"/>
          <w:lang w:val="hy-AM"/>
        </w:rPr>
        <w:t xml:space="preserve"> </w:t>
      </w:r>
      <w:r w:rsidRPr="00D6352C">
        <w:rPr>
          <w:rFonts w:ascii="GHEA Grapalat" w:hAnsi="GHEA Grapalat" w:cs="Sylfaen"/>
          <w:sz w:val="20"/>
          <w:lang w:val="hy-AM"/>
        </w:rPr>
        <w:t>ապրանքը</w:t>
      </w:r>
      <w:r w:rsidRPr="00D6352C">
        <w:rPr>
          <w:rFonts w:ascii="GHEA Grapalat" w:hAnsi="GHEA Grapalat" w:cs="Times Armenian"/>
          <w:sz w:val="20"/>
          <w:lang w:val="hy-AM"/>
        </w:rPr>
        <w:t xml:space="preserve"> </w:t>
      </w:r>
      <w:r w:rsidRPr="00D6352C">
        <w:rPr>
          <w:rFonts w:ascii="GHEA Grapalat" w:hAnsi="GHEA Grapalat" w:cs="Sylfaen"/>
          <w:sz w:val="20"/>
          <w:lang w:val="hy-AM"/>
        </w:rPr>
        <w:t>և</w:t>
      </w:r>
      <w:r w:rsidRPr="00D6352C">
        <w:rPr>
          <w:rFonts w:ascii="GHEA Grapalat" w:hAnsi="GHEA Grapalat" w:cs="Times Armenian"/>
          <w:sz w:val="20"/>
          <w:lang w:val="hy-AM"/>
        </w:rPr>
        <w:t xml:space="preserve"> </w:t>
      </w:r>
      <w:r w:rsidRPr="00D6352C">
        <w:rPr>
          <w:rFonts w:ascii="GHEA Grapalat" w:hAnsi="GHEA Grapalat" w:cs="Sylfaen"/>
          <w:sz w:val="20"/>
          <w:lang w:val="hy-AM"/>
        </w:rPr>
        <w:t>վճարել</w:t>
      </w:r>
      <w:r w:rsidRPr="00D6352C">
        <w:rPr>
          <w:rFonts w:ascii="GHEA Grapalat" w:hAnsi="GHEA Grapalat" w:cs="Times Armenian"/>
          <w:sz w:val="20"/>
          <w:lang w:val="hy-AM"/>
        </w:rPr>
        <w:t xml:space="preserve"> </w:t>
      </w:r>
      <w:r w:rsidRPr="00D6352C">
        <w:rPr>
          <w:rFonts w:ascii="GHEA Grapalat" w:hAnsi="GHEA Grapalat" w:cs="Sylfaen"/>
          <w:sz w:val="20"/>
          <w:lang w:val="hy-AM"/>
        </w:rPr>
        <w:t>դրա</w:t>
      </w:r>
      <w:r w:rsidRPr="00D6352C">
        <w:rPr>
          <w:rFonts w:ascii="GHEA Grapalat" w:hAnsi="GHEA Grapalat" w:cs="Times Armenian"/>
          <w:sz w:val="20"/>
          <w:lang w:val="hy-AM"/>
        </w:rPr>
        <w:t xml:space="preserve"> </w:t>
      </w:r>
      <w:r w:rsidRPr="00D6352C">
        <w:rPr>
          <w:rFonts w:ascii="GHEA Grapalat" w:hAnsi="GHEA Grapalat" w:cs="Sylfaen"/>
          <w:sz w:val="20"/>
          <w:lang w:val="hy-AM"/>
        </w:rPr>
        <w:t>համար</w:t>
      </w:r>
      <w:r w:rsidRPr="00D6352C">
        <w:rPr>
          <w:rFonts w:ascii="GHEA Grapalat" w:hAnsi="GHEA Grapalat" w:cs="Tahoma"/>
          <w:sz w:val="20"/>
          <w:lang w:val="hy-AM"/>
        </w:rPr>
        <w:t>։</w:t>
      </w:r>
      <w:r w:rsidRPr="00D6352C">
        <w:rPr>
          <w:rFonts w:ascii="GHEA Grapalat" w:hAnsi="GHEA Grapalat" w:cs="Times Armenian"/>
          <w:sz w:val="20"/>
          <w:lang w:val="hy-AM"/>
        </w:rPr>
        <w:t xml:space="preserve"> </w:t>
      </w:r>
      <w:r w:rsidRPr="00D6352C">
        <w:rPr>
          <w:rFonts w:ascii="GHEA Grapalat" w:hAnsi="GHEA Grapalat"/>
          <w:sz w:val="20"/>
          <w:lang w:val="hy-AM"/>
        </w:rPr>
        <w:t xml:space="preserve"> </w:t>
      </w:r>
    </w:p>
    <w:p w14:paraId="37BF2FA1" w14:textId="77777777" w:rsidR="007F36BC" w:rsidRDefault="00132B7E" w:rsidP="007F36BC">
      <w:pPr>
        <w:pStyle w:val="ListParagraph"/>
        <w:tabs>
          <w:tab w:val="left" w:pos="0"/>
          <w:tab w:val="left" w:pos="360"/>
        </w:tabs>
        <w:ind w:left="0"/>
        <w:contextualSpacing/>
        <w:jc w:val="both"/>
        <w:rPr>
          <w:rFonts w:ascii="GHEA Grapalat" w:hAnsi="GHEA Grapalat" w:cs="Sylfaen"/>
          <w:b/>
          <w:lang w:val="hy-AM"/>
        </w:rPr>
      </w:pPr>
      <w:r w:rsidRPr="00D6352C">
        <w:rPr>
          <w:rFonts w:ascii="GHEA Grapalat" w:hAnsi="GHEA Grapalat"/>
          <w:sz w:val="20"/>
          <w:lang w:val="hy-AM"/>
        </w:rPr>
        <w:t xml:space="preserve">     </w:t>
      </w:r>
      <w:r w:rsidRPr="00D6352C">
        <w:rPr>
          <w:rFonts w:ascii="GHEA Grapalat" w:hAnsi="GHEA Grapalat" w:cs="Tahoma"/>
          <w:sz w:val="20"/>
          <w:lang w:val="hy-AM"/>
        </w:rPr>
        <w:t xml:space="preserve"> </w:t>
      </w:r>
      <w:r w:rsidRPr="00D6352C">
        <w:rPr>
          <w:rFonts w:ascii="GHEA Grapalat" w:hAnsi="GHEA Grapalat" w:cs="Tahoma"/>
          <w:sz w:val="20"/>
        </w:rPr>
        <w:t xml:space="preserve">  </w:t>
      </w:r>
      <w:r w:rsidRPr="00D6352C">
        <w:rPr>
          <w:rFonts w:ascii="GHEA Grapalat" w:hAnsi="GHEA Grapalat"/>
          <w:sz w:val="20"/>
        </w:rPr>
        <w:t>1</w:t>
      </w:r>
      <w:r w:rsidRPr="00D6352C">
        <w:rPr>
          <w:rFonts w:ascii="GHEA Grapalat" w:hAnsi="GHEA Grapalat"/>
          <w:sz w:val="20"/>
          <w:lang w:val="hy-AM"/>
        </w:rPr>
        <w:t xml:space="preserve">.2 </w:t>
      </w:r>
      <w:r w:rsidRPr="00D6352C">
        <w:rPr>
          <w:rFonts w:ascii="GHEA Grapalat" w:hAnsi="GHEA Grapalat" w:cs="Sylfaen"/>
          <w:sz w:val="20"/>
          <w:lang w:val="hy-AM"/>
        </w:rPr>
        <w:t>Վաճառողն</w:t>
      </w:r>
      <w:r w:rsidRPr="00D6352C">
        <w:rPr>
          <w:rFonts w:ascii="GHEA Grapalat" w:hAnsi="GHEA Grapalat"/>
          <w:sz w:val="20"/>
          <w:lang w:val="hy-AM"/>
        </w:rPr>
        <w:t xml:space="preserve"> </w:t>
      </w:r>
      <w:r w:rsidRPr="00D6352C">
        <w:rPr>
          <w:rFonts w:ascii="GHEA Grapalat" w:hAnsi="GHEA Grapalat" w:cs="Sylfaen"/>
          <w:sz w:val="20"/>
          <w:lang w:val="hy-AM"/>
        </w:rPr>
        <w:t>Ապրանքը</w:t>
      </w:r>
      <w:r w:rsidRPr="00D6352C">
        <w:rPr>
          <w:rFonts w:ascii="GHEA Grapalat" w:hAnsi="GHEA Grapalat"/>
          <w:sz w:val="20"/>
          <w:lang w:val="hy-AM"/>
        </w:rPr>
        <w:t xml:space="preserve"> </w:t>
      </w:r>
      <w:r w:rsidRPr="00D6352C">
        <w:rPr>
          <w:rFonts w:ascii="GHEA Grapalat" w:hAnsi="GHEA Grapalat" w:cs="Sylfaen"/>
          <w:sz w:val="20"/>
          <w:lang w:val="hy-AM"/>
        </w:rPr>
        <w:t>մատակարարում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sz w:val="20"/>
          <w:lang w:val="hy-AM"/>
        </w:rPr>
        <w:t>Գնորդին</w:t>
      </w:r>
      <w:r w:rsidRPr="00D6352C">
        <w:rPr>
          <w:rFonts w:ascii="GHEA Grapalat" w:hAnsi="GHEA Grapalat"/>
          <w:sz w:val="20"/>
          <w:lang w:val="hy-AM"/>
        </w:rPr>
        <w:t xml:space="preserve"> /</w:t>
      </w:r>
      <w:r w:rsidRPr="00D6352C">
        <w:rPr>
          <w:rFonts w:ascii="GHEA Grapalat" w:hAnsi="GHEA Grapalat" w:cs="Sylfaen"/>
          <w:sz w:val="20"/>
          <w:lang w:val="hy-AM"/>
        </w:rPr>
        <w:t>Ստացողին</w:t>
      </w:r>
      <w:r w:rsidRPr="00D6352C">
        <w:rPr>
          <w:rFonts w:ascii="GHEA Grapalat" w:hAnsi="GHEA Grapalat"/>
          <w:sz w:val="20"/>
          <w:lang w:val="hy-AM"/>
        </w:rPr>
        <w:t xml:space="preserve">/   </w:t>
      </w:r>
      <w:r w:rsidRPr="00D6352C">
        <w:rPr>
          <w:rFonts w:ascii="GHEA Grapalat" w:hAnsi="GHEA Grapalat" w:cs="Sylfaen"/>
          <w:sz w:val="20"/>
          <w:lang w:val="hy-AM"/>
        </w:rPr>
        <w:t>Պայմանագրի</w:t>
      </w:r>
      <w:r w:rsidRPr="00D6352C">
        <w:rPr>
          <w:rFonts w:ascii="GHEA Grapalat" w:hAnsi="GHEA Grapalat"/>
          <w:sz w:val="20"/>
          <w:lang w:val="hy-AM"/>
        </w:rPr>
        <w:t xml:space="preserve">  N </w:t>
      </w:r>
      <w:r w:rsidRPr="00D6352C">
        <w:rPr>
          <w:rFonts w:ascii="GHEA Grapalat" w:hAnsi="GHEA Grapalat"/>
          <w:sz w:val="20"/>
        </w:rPr>
        <w:t>1</w:t>
      </w:r>
      <w:r w:rsidRPr="00D6352C">
        <w:rPr>
          <w:rFonts w:ascii="GHEA Grapalat" w:hAnsi="GHEA Grapalat"/>
          <w:sz w:val="20"/>
          <w:lang w:val="hy-AM"/>
        </w:rPr>
        <w:t xml:space="preserve"> </w:t>
      </w:r>
      <w:r w:rsidRPr="00D6352C">
        <w:rPr>
          <w:rFonts w:ascii="GHEA Grapalat" w:hAnsi="GHEA Grapalat" w:cs="Sylfaen"/>
          <w:sz w:val="20"/>
          <w:lang w:val="hy-AM"/>
        </w:rPr>
        <w:t>հավելվածով</w:t>
      </w:r>
      <w:r w:rsidRPr="00D6352C">
        <w:rPr>
          <w:rFonts w:ascii="GHEA Grapalat" w:hAnsi="GHEA Grapalat"/>
          <w:sz w:val="20"/>
          <w:lang w:val="hy-AM"/>
        </w:rPr>
        <w:t xml:space="preserve">` </w:t>
      </w:r>
      <w:r w:rsidRPr="00D6352C">
        <w:rPr>
          <w:rFonts w:ascii="GHEA Grapalat" w:hAnsi="GHEA Grapalat"/>
          <w:sz w:val="20"/>
        </w:rPr>
        <w:t>տեխնիկական բնութագիր-</w:t>
      </w:r>
      <w:r w:rsidRPr="00D6352C">
        <w:rPr>
          <w:rFonts w:ascii="GHEA Grapalat" w:hAnsi="GHEA Grapalat" w:cs="Sylfaen"/>
          <w:sz w:val="20"/>
          <w:lang w:val="hy-AM"/>
        </w:rPr>
        <w:t>գնման</w:t>
      </w:r>
      <w:r w:rsidRPr="00D6352C">
        <w:rPr>
          <w:rFonts w:ascii="GHEA Grapalat" w:hAnsi="GHEA Grapalat"/>
          <w:sz w:val="20"/>
          <w:lang w:val="hy-AM"/>
        </w:rPr>
        <w:t xml:space="preserve"> </w:t>
      </w:r>
      <w:r w:rsidRPr="00D6352C">
        <w:rPr>
          <w:rFonts w:ascii="GHEA Grapalat" w:hAnsi="GHEA Grapalat" w:cs="Sylfaen"/>
          <w:sz w:val="20"/>
          <w:lang w:val="hy-AM"/>
        </w:rPr>
        <w:t>ժամանակացույցով</w:t>
      </w:r>
      <w:r w:rsidRPr="00D6352C">
        <w:rPr>
          <w:rFonts w:ascii="GHEA Grapalat" w:hAnsi="GHEA Grapalat"/>
          <w:sz w:val="20"/>
          <w:lang w:val="hy-AM"/>
        </w:rPr>
        <w:t xml:space="preserve"> </w:t>
      </w:r>
      <w:r w:rsidRPr="00D6352C">
        <w:rPr>
          <w:rFonts w:ascii="GHEA Grapalat" w:hAnsi="GHEA Grapalat" w:cs="Sylfaen"/>
          <w:sz w:val="20"/>
          <w:lang w:val="hy-AM"/>
        </w:rPr>
        <w:t>սահմանված</w:t>
      </w:r>
      <w:r w:rsidRPr="00D6352C">
        <w:rPr>
          <w:rFonts w:ascii="GHEA Grapalat" w:hAnsi="GHEA Grapalat"/>
          <w:sz w:val="20"/>
          <w:lang w:val="hy-AM"/>
        </w:rPr>
        <w:t xml:space="preserve"> </w:t>
      </w:r>
      <w:r w:rsidRPr="00D6352C">
        <w:rPr>
          <w:rFonts w:ascii="GHEA Grapalat" w:hAnsi="GHEA Grapalat" w:cs="Sylfaen"/>
          <w:sz w:val="20"/>
          <w:lang w:val="hy-AM"/>
        </w:rPr>
        <w:t>ծավալներով</w:t>
      </w:r>
      <w:r w:rsidRPr="00D6352C">
        <w:rPr>
          <w:rFonts w:ascii="GHEA Grapalat" w:hAnsi="GHEA Grapalat"/>
          <w:sz w:val="20"/>
          <w:lang w:val="hy-AM"/>
        </w:rPr>
        <w:t xml:space="preserve"> </w:t>
      </w:r>
      <w:r w:rsidRPr="00D6352C">
        <w:rPr>
          <w:rFonts w:ascii="GHEA Grapalat" w:hAnsi="GHEA Grapalat" w:cs="Sylfaen"/>
          <w:sz w:val="20"/>
          <w:lang w:val="hy-AM"/>
        </w:rPr>
        <w:t>և</w:t>
      </w:r>
      <w:r w:rsidRPr="00D6352C">
        <w:rPr>
          <w:rFonts w:ascii="GHEA Grapalat" w:hAnsi="GHEA Grapalat"/>
          <w:sz w:val="20"/>
          <w:lang w:val="hy-AM"/>
        </w:rPr>
        <w:t xml:space="preserve"> </w:t>
      </w:r>
      <w:r w:rsidRPr="00D6352C">
        <w:rPr>
          <w:rFonts w:ascii="GHEA Grapalat" w:hAnsi="GHEA Grapalat" w:cs="Sylfaen"/>
          <w:sz w:val="20"/>
          <w:lang w:val="hy-AM"/>
        </w:rPr>
        <w:t>ժամկետներում</w:t>
      </w:r>
      <w:r w:rsidRPr="00D6352C">
        <w:rPr>
          <w:rFonts w:ascii="GHEA Grapalat" w:hAnsi="GHEA Grapalat"/>
          <w:sz w:val="20"/>
          <w:lang w:val="hy-AM"/>
        </w:rPr>
        <w:t xml:space="preserve">` </w:t>
      </w:r>
      <w:r w:rsidRPr="00D6352C">
        <w:rPr>
          <w:rFonts w:ascii="GHEA Grapalat" w:hAnsi="GHEA Grapalat" w:cs="Sylfaen"/>
          <w:b/>
          <w:lang w:val="hy-AM"/>
        </w:rPr>
        <w:t>մատակարարման</w:t>
      </w:r>
      <w:r w:rsidRPr="00D6352C">
        <w:rPr>
          <w:rFonts w:ascii="GHEA Grapalat" w:hAnsi="GHEA Grapalat"/>
          <w:b/>
          <w:lang w:val="hy-AM"/>
        </w:rPr>
        <w:t xml:space="preserve"> </w:t>
      </w:r>
      <w:r w:rsidRPr="00D6352C">
        <w:rPr>
          <w:rFonts w:ascii="GHEA Grapalat" w:hAnsi="GHEA Grapalat" w:cs="Sylfaen"/>
          <w:b/>
          <w:lang w:val="hy-AM"/>
        </w:rPr>
        <w:t>ժամկետ</w:t>
      </w:r>
      <w:r w:rsidRPr="00D6352C">
        <w:rPr>
          <w:rFonts w:ascii="GHEA Grapalat" w:hAnsi="GHEA Grapalat"/>
          <w:b/>
          <w:lang w:val="hy-AM"/>
        </w:rPr>
        <w:t xml:space="preserve"> </w:t>
      </w:r>
      <w:r w:rsidRPr="00D6352C">
        <w:rPr>
          <w:rFonts w:ascii="GHEA Grapalat" w:hAnsi="GHEA Grapalat"/>
          <w:b/>
        </w:rPr>
        <w:t xml:space="preserve">` </w:t>
      </w:r>
      <w:r w:rsidR="007F36BC" w:rsidRPr="007F36BC">
        <w:rPr>
          <w:rFonts w:ascii="GHEA Grapalat" w:hAnsi="GHEA Grapalat" w:cs="Sylfaen"/>
          <w:b/>
          <w:lang w:val="hy-AM"/>
        </w:rPr>
        <w:t xml:space="preserve"> </w:t>
      </w:r>
    </w:p>
    <w:p w14:paraId="2710271F" w14:textId="3C92F7D3" w:rsidR="007F36BC" w:rsidRPr="00142EA4" w:rsidRDefault="007F36BC" w:rsidP="007F36BC">
      <w:pPr>
        <w:pStyle w:val="ListParagraph"/>
        <w:tabs>
          <w:tab w:val="left" w:pos="0"/>
          <w:tab w:val="left" w:pos="360"/>
        </w:tabs>
        <w:ind w:left="0" w:firstLine="426"/>
        <w:contextualSpacing/>
        <w:jc w:val="both"/>
        <w:rPr>
          <w:rFonts w:ascii="GHEA Grapalat" w:hAnsi="GHEA Grapalat" w:cs="Sylfaen"/>
          <w:b/>
          <w:sz w:val="28"/>
          <w:lang w:val="hy-AM"/>
        </w:rPr>
      </w:pPr>
      <w:r w:rsidRPr="00142EA4">
        <w:rPr>
          <w:rFonts w:ascii="GHEA Grapalat" w:hAnsi="GHEA Grapalat" w:cs="Sylfaen"/>
          <w:b/>
          <w:sz w:val="28"/>
          <w:lang w:val="hy-AM"/>
        </w:rPr>
        <w:t xml:space="preserve">1-ին, 3-րդ և 4-րդ չափաբաժնի մասով պայմանագիրը ուժի մեջ մտնելու օրվանից հաշված 60 օրացուցային օրվա ընթացքում: </w:t>
      </w:r>
    </w:p>
    <w:p w14:paraId="1135E842" w14:textId="0125BC5B" w:rsidR="007F36BC" w:rsidRDefault="007F36BC" w:rsidP="007F36BC">
      <w:pPr>
        <w:pStyle w:val="ListParagraph"/>
        <w:tabs>
          <w:tab w:val="left" w:pos="0"/>
          <w:tab w:val="left" w:pos="360"/>
        </w:tabs>
        <w:ind w:left="0" w:firstLine="426"/>
        <w:contextualSpacing/>
        <w:jc w:val="both"/>
        <w:rPr>
          <w:rFonts w:ascii="GHEA Grapalat" w:hAnsi="GHEA Grapalat"/>
          <w:sz w:val="20"/>
          <w:lang w:val="hy-AM"/>
        </w:rPr>
      </w:pPr>
      <w:r w:rsidRPr="00142EA4">
        <w:rPr>
          <w:rFonts w:ascii="GHEA Grapalat" w:hAnsi="GHEA Grapalat" w:cs="Sylfaen"/>
          <w:b/>
          <w:sz w:val="28"/>
          <w:lang w:val="hy-AM"/>
        </w:rPr>
        <w:t>2-րդ չափաբաժնի մասով պայմանագիրը ուժի մեջ մտնելու օրվանից հաշված 20 օրացուցային օրվա ընթացքում:</w:t>
      </w:r>
      <w:r w:rsidR="00132B7E" w:rsidRPr="00142EA4">
        <w:rPr>
          <w:rFonts w:ascii="GHEA Grapalat" w:hAnsi="GHEA Grapalat"/>
          <w:sz w:val="22"/>
          <w:lang w:val="hy-AM"/>
        </w:rPr>
        <w:t xml:space="preserve">       </w:t>
      </w:r>
    </w:p>
    <w:p w14:paraId="1F75136F" w14:textId="5C1BF627" w:rsidR="00132B7E" w:rsidRPr="0071046A" w:rsidRDefault="00132B7E" w:rsidP="007F36BC">
      <w:pPr>
        <w:pStyle w:val="ListParagraph"/>
        <w:tabs>
          <w:tab w:val="left" w:pos="0"/>
          <w:tab w:val="left" w:pos="360"/>
        </w:tabs>
        <w:ind w:left="0" w:firstLine="426"/>
        <w:contextualSpacing/>
        <w:jc w:val="both"/>
        <w:rPr>
          <w:rFonts w:ascii="GHEA Grapalat" w:hAnsi="GHEA Grapalat" w:cs="Tahoma"/>
          <w:sz w:val="20"/>
          <w:lang w:val="hy-AM"/>
        </w:rPr>
      </w:pPr>
      <w:r w:rsidRPr="00D6352C">
        <w:rPr>
          <w:rFonts w:ascii="GHEA Grapalat" w:hAnsi="GHEA Grapalat"/>
          <w:sz w:val="20"/>
          <w:lang w:val="hy-AM"/>
        </w:rPr>
        <w:t xml:space="preserve"> </w:t>
      </w:r>
      <w:r w:rsidRPr="0071046A">
        <w:rPr>
          <w:rFonts w:ascii="GHEA Grapalat" w:hAnsi="GHEA Grapalat"/>
          <w:sz w:val="20"/>
          <w:szCs w:val="22"/>
          <w:lang w:val="hy-AM"/>
        </w:rPr>
        <w:t>1.3</w:t>
      </w:r>
      <w:r w:rsidRPr="00D6352C">
        <w:rPr>
          <w:rFonts w:ascii="GHEA Grapalat" w:hAnsi="GHEA Grapalat"/>
          <w:sz w:val="20"/>
          <w:lang w:val="hy-AM"/>
        </w:rPr>
        <w:t xml:space="preserve"> </w:t>
      </w:r>
      <w:r w:rsidRPr="00D6352C">
        <w:rPr>
          <w:rFonts w:ascii="GHEA Grapalat" w:hAnsi="GHEA Grapalat" w:cs="Sylfaen"/>
          <w:sz w:val="20"/>
          <w:lang w:val="hy-AM"/>
        </w:rPr>
        <w:t>Վաճառողը</w:t>
      </w:r>
      <w:r w:rsidRPr="00D6352C">
        <w:rPr>
          <w:rFonts w:ascii="GHEA Grapalat" w:hAnsi="GHEA Grapalat"/>
          <w:sz w:val="20"/>
          <w:lang w:val="hy-AM"/>
        </w:rPr>
        <w:t xml:space="preserve"> </w:t>
      </w:r>
      <w:r w:rsidRPr="00D6352C">
        <w:rPr>
          <w:rFonts w:ascii="GHEA Grapalat" w:hAnsi="GHEA Grapalat" w:cs="Sylfaen"/>
          <w:sz w:val="20"/>
          <w:lang w:val="hy-AM"/>
        </w:rPr>
        <w:t>Ապրանքը</w:t>
      </w:r>
      <w:r w:rsidRPr="00D6352C">
        <w:rPr>
          <w:rFonts w:ascii="GHEA Grapalat" w:hAnsi="GHEA Grapalat"/>
          <w:sz w:val="20"/>
          <w:lang w:val="hy-AM"/>
        </w:rPr>
        <w:t xml:space="preserve"> </w:t>
      </w:r>
      <w:r w:rsidRPr="00D6352C">
        <w:rPr>
          <w:rFonts w:ascii="GHEA Grapalat" w:hAnsi="GHEA Grapalat" w:cs="Sylfaen"/>
          <w:sz w:val="20"/>
          <w:lang w:val="hy-AM"/>
        </w:rPr>
        <w:t>հասցնում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sz w:val="20"/>
          <w:lang w:val="hy-AM"/>
        </w:rPr>
        <w:t>Գնորդի</w:t>
      </w:r>
      <w:r w:rsidRPr="00D6352C">
        <w:rPr>
          <w:rFonts w:ascii="GHEA Grapalat" w:hAnsi="GHEA Grapalat"/>
          <w:sz w:val="20"/>
          <w:lang w:val="hy-AM"/>
        </w:rPr>
        <w:t xml:space="preserve"> </w:t>
      </w:r>
      <w:r w:rsidRPr="00D6352C">
        <w:rPr>
          <w:rFonts w:ascii="GHEA Grapalat" w:hAnsi="GHEA Grapalat" w:cs="Sylfaen"/>
          <w:sz w:val="20"/>
          <w:lang w:val="hy-AM"/>
        </w:rPr>
        <w:t>պահեստ</w:t>
      </w:r>
      <w:r w:rsidRPr="00D6352C">
        <w:rPr>
          <w:rFonts w:ascii="GHEA Grapalat" w:hAnsi="GHEA Grapalat"/>
          <w:sz w:val="20"/>
          <w:lang w:val="hy-AM"/>
        </w:rPr>
        <w:t xml:space="preserve">, </w:t>
      </w:r>
      <w:r w:rsidRPr="00D6352C">
        <w:rPr>
          <w:rFonts w:ascii="GHEA Grapalat" w:hAnsi="GHEA Grapalat" w:cs="Sylfaen"/>
          <w:sz w:val="20"/>
          <w:lang w:val="hy-AM"/>
        </w:rPr>
        <w:t>որը</w:t>
      </w:r>
      <w:r w:rsidRPr="00D6352C">
        <w:rPr>
          <w:rFonts w:ascii="GHEA Grapalat" w:hAnsi="GHEA Grapalat"/>
          <w:sz w:val="20"/>
          <w:lang w:val="hy-AM"/>
        </w:rPr>
        <w:t xml:space="preserve"> </w:t>
      </w:r>
      <w:r w:rsidRPr="00D6352C">
        <w:rPr>
          <w:rFonts w:ascii="GHEA Grapalat" w:hAnsi="GHEA Grapalat" w:cs="Sylfaen"/>
          <w:sz w:val="20"/>
          <w:lang w:val="hy-AM"/>
        </w:rPr>
        <w:t>գտնվում</w:t>
      </w:r>
      <w:r w:rsidRPr="00D6352C">
        <w:rPr>
          <w:rFonts w:ascii="GHEA Grapalat" w:hAnsi="GHEA Grapalat"/>
          <w:sz w:val="20"/>
          <w:lang w:val="hy-AM"/>
        </w:rPr>
        <w:t xml:space="preserve"> </w:t>
      </w:r>
      <w:r w:rsidRPr="00D6352C">
        <w:rPr>
          <w:rFonts w:ascii="GHEA Grapalat" w:hAnsi="GHEA Grapalat" w:cs="Sylfaen"/>
          <w:sz w:val="20"/>
          <w:lang w:val="hy-AM"/>
        </w:rPr>
        <w:t>է</w:t>
      </w:r>
      <w:r w:rsidRPr="00D6352C">
        <w:rPr>
          <w:rFonts w:ascii="GHEA Grapalat" w:hAnsi="GHEA Grapalat"/>
          <w:sz w:val="20"/>
          <w:lang w:val="hy-AM"/>
        </w:rPr>
        <w:t xml:space="preserve">` </w:t>
      </w:r>
      <w:r w:rsidRPr="00D6352C">
        <w:rPr>
          <w:rFonts w:ascii="GHEA Grapalat" w:hAnsi="GHEA Grapalat" w:cs="Sylfaen"/>
          <w:b/>
          <w:sz w:val="20"/>
          <w:lang w:val="hy-AM"/>
        </w:rPr>
        <w:t>ք</w:t>
      </w:r>
      <w:r w:rsidRPr="00D6352C">
        <w:rPr>
          <w:rFonts w:ascii="GHEA Grapalat" w:hAnsi="GHEA Grapalat"/>
          <w:b/>
          <w:sz w:val="20"/>
          <w:lang w:val="hy-AM"/>
        </w:rPr>
        <w:t xml:space="preserve">. </w:t>
      </w:r>
      <w:r w:rsidRPr="00D6352C">
        <w:rPr>
          <w:rFonts w:ascii="GHEA Grapalat" w:hAnsi="GHEA Grapalat" w:cs="Sylfaen"/>
          <w:b/>
          <w:sz w:val="20"/>
          <w:lang w:val="hy-AM"/>
        </w:rPr>
        <w:t>Երևան</w:t>
      </w:r>
      <w:r w:rsidRPr="00D6352C">
        <w:rPr>
          <w:rFonts w:ascii="GHEA Grapalat" w:hAnsi="GHEA Grapalat"/>
          <w:b/>
          <w:sz w:val="20"/>
          <w:lang w:val="hy-AM"/>
        </w:rPr>
        <w:t xml:space="preserve">, </w:t>
      </w:r>
      <w:r w:rsidRPr="00D6352C">
        <w:rPr>
          <w:rFonts w:ascii="GHEA Grapalat" w:hAnsi="GHEA Grapalat" w:cs="Sylfaen"/>
          <w:b/>
          <w:sz w:val="20"/>
          <w:lang w:val="hy-AM"/>
        </w:rPr>
        <w:t>Մասիսի</w:t>
      </w:r>
      <w:r w:rsidRPr="00D6352C">
        <w:rPr>
          <w:rFonts w:ascii="GHEA Grapalat" w:hAnsi="GHEA Grapalat"/>
          <w:b/>
          <w:sz w:val="20"/>
          <w:lang w:val="hy-AM"/>
        </w:rPr>
        <w:t xml:space="preserve"> 102 </w:t>
      </w:r>
      <w:r w:rsidRPr="00D6352C">
        <w:rPr>
          <w:rFonts w:ascii="GHEA Grapalat" w:hAnsi="GHEA Grapalat" w:cs="Sylfaen"/>
          <w:b/>
          <w:sz w:val="20"/>
          <w:lang w:val="hy-AM"/>
        </w:rPr>
        <w:t>հասցեում</w:t>
      </w:r>
      <w:r w:rsidRPr="00D6352C">
        <w:rPr>
          <w:rFonts w:ascii="GHEA Grapalat" w:hAnsi="GHEA Grapalat" w:cs="Tahoma"/>
          <w:sz w:val="20"/>
          <w:lang w:val="hy-AM"/>
        </w:rPr>
        <w:t>։</w:t>
      </w:r>
    </w:p>
    <w:p w14:paraId="69775620" w14:textId="77777777" w:rsidR="00132B7E" w:rsidRPr="00D6352C" w:rsidRDefault="00132B7E" w:rsidP="00132B7E">
      <w:pPr>
        <w:ind w:firstLine="709"/>
        <w:jc w:val="both"/>
        <w:rPr>
          <w:rFonts w:ascii="GHEA Grapalat" w:hAnsi="GHEA Grapalat" w:cs="Times Armenian"/>
          <w:sz w:val="20"/>
          <w:lang w:val="hy-AM"/>
        </w:rPr>
      </w:pPr>
    </w:p>
    <w:p w14:paraId="222FEA6F" w14:textId="77777777" w:rsidR="00132B7E" w:rsidRPr="00D6352C" w:rsidRDefault="00132B7E" w:rsidP="00132B7E">
      <w:pPr>
        <w:ind w:firstLine="709"/>
        <w:jc w:val="both"/>
        <w:rPr>
          <w:rFonts w:ascii="GHEA Grapalat" w:hAnsi="GHEA Grapalat"/>
          <w:b/>
          <w:sz w:val="20"/>
          <w:lang w:val="hy-AM"/>
        </w:rPr>
      </w:pPr>
      <w:r w:rsidRPr="00D6352C">
        <w:rPr>
          <w:rFonts w:ascii="GHEA Grapalat" w:hAnsi="GHEA Grapalat"/>
          <w:sz w:val="20"/>
          <w:lang w:val="hy-AM"/>
        </w:rPr>
        <w:tab/>
      </w:r>
      <w:r w:rsidRPr="00D6352C">
        <w:rPr>
          <w:rFonts w:ascii="GHEA Grapalat" w:hAnsi="GHEA Grapalat"/>
          <w:b/>
          <w:sz w:val="20"/>
          <w:lang w:val="hy-AM"/>
        </w:rPr>
        <w:t>2. ԿՈՂՄԵՐԻ ԻՐԱՎՈՒՆՔՆԵՐԸ ԵՎ ՊԱՐՏԱԿԱՆՈՒԹՅՈՒՆՆԵՐԸ</w:t>
      </w:r>
    </w:p>
    <w:p w14:paraId="234171E1" w14:textId="77777777" w:rsidR="00132B7E" w:rsidRDefault="00132B7E" w:rsidP="00132B7E">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20BA7824"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2C9FC7C8"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8C0212C"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4DC53C79"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2ADBD3C"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7E416103"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2D33B577"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33C555F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480E138"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4F4CE30E"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3AF7563"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0D3746FC"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CAAFA3B"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664E6440"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868DBA4" w14:textId="77777777" w:rsidR="00132B7E" w:rsidRDefault="00132B7E" w:rsidP="00132B7E">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BF0E1A" w14:textId="77777777" w:rsidR="00132B7E" w:rsidRDefault="00132B7E" w:rsidP="00132B7E">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518CC805" w14:textId="77777777" w:rsidR="00132B7E" w:rsidRDefault="00132B7E" w:rsidP="00132B7E">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0E25A16" w14:textId="77777777" w:rsidR="00132B7E" w:rsidRDefault="00132B7E" w:rsidP="00132B7E">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26A6B18B" w14:textId="77777777" w:rsidR="00132B7E" w:rsidRDefault="00132B7E" w:rsidP="00132B7E">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63F5FA22" w14:textId="77777777" w:rsidR="00132B7E" w:rsidRDefault="00132B7E" w:rsidP="00132B7E">
      <w:pPr>
        <w:tabs>
          <w:tab w:val="left" w:pos="720"/>
        </w:tabs>
        <w:ind w:firstLine="709"/>
        <w:jc w:val="both"/>
        <w:rPr>
          <w:rFonts w:ascii="GHEA Grapalat" w:hAnsi="GHEA Grapalat"/>
          <w:sz w:val="12"/>
          <w:szCs w:val="12"/>
          <w:lang w:val="hy-AM"/>
        </w:rPr>
      </w:pPr>
    </w:p>
    <w:p w14:paraId="6E89E5FB" w14:textId="77777777" w:rsidR="00132B7E" w:rsidRDefault="00132B7E" w:rsidP="00132B7E">
      <w:pPr>
        <w:ind w:firstLine="709"/>
        <w:jc w:val="both"/>
        <w:rPr>
          <w:rFonts w:ascii="GHEA Grapalat" w:hAnsi="GHEA Grapalat"/>
          <w:b/>
          <w:sz w:val="20"/>
          <w:lang w:val="hy-AM"/>
        </w:rPr>
      </w:pPr>
      <w:r>
        <w:rPr>
          <w:rFonts w:ascii="GHEA Grapalat" w:hAnsi="GHEA Grapalat"/>
          <w:b/>
          <w:sz w:val="20"/>
          <w:lang w:val="hy-AM"/>
        </w:rPr>
        <w:t>2.2 Գնորդը պարտավոր է`</w:t>
      </w:r>
    </w:p>
    <w:p w14:paraId="3B48C326"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7173511C"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FFB83D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1EFF0703"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CC173"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3C563DEE" w14:textId="77777777" w:rsidR="00132B7E" w:rsidRDefault="00132B7E" w:rsidP="00132B7E">
      <w:pPr>
        <w:ind w:firstLine="709"/>
        <w:jc w:val="both"/>
        <w:rPr>
          <w:rFonts w:ascii="GHEA Grapalat" w:hAnsi="GHEA Grapalat"/>
          <w:sz w:val="20"/>
          <w:lang w:val="hy-AM"/>
        </w:rPr>
      </w:pPr>
    </w:p>
    <w:p w14:paraId="5392B58B" w14:textId="77777777" w:rsidR="00132B7E" w:rsidRDefault="00132B7E" w:rsidP="00132B7E">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3E4B666B"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6DA4F74D"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6CB03C68"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400A504D"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66B770D0"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66FC969" w14:textId="77777777" w:rsidR="00132B7E" w:rsidRDefault="00132B7E" w:rsidP="00132B7E">
      <w:pPr>
        <w:ind w:firstLine="709"/>
        <w:jc w:val="both"/>
        <w:rPr>
          <w:rFonts w:ascii="GHEA Grapalat" w:hAnsi="GHEA Grapalat"/>
          <w:sz w:val="20"/>
          <w:lang w:val="hy-AM"/>
        </w:rPr>
      </w:pPr>
    </w:p>
    <w:p w14:paraId="298E7F90" w14:textId="77777777" w:rsidR="00132B7E" w:rsidRDefault="00132B7E" w:rsidP="00132B7E">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AC0768D"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2490E4C1"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5A4784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71A85161"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6146D88B"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75EE3252"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4E0D6E39"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44A530D"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62610B76"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4001A3E1"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19F8CBCD" w14:textId="77777777" w:rsidR="00132B7E" w:rsidRDefault="00132B7E" w:rsidP="00132B7E">
      <w:pPr>
        <w:ind w:firstLine="709"/>
        <w:jc w:val="both"/>
        <w:rPr>
          <w:rFonts w:ascii="GHEA Grapalat" w:hAnsi="GHEA Grapalat"/>
          <w:lang w:val="hy-AM"/>
        </w:rPr>
      </w:pPr>
    </w:p>
    <w:p w14:paraId="78AF41E0"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767F165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48A3F37" w14:textId="77777777" w:rsidR="00132B7E" w:rsidRDefault="00132B7E" w:rsidP="00132B7E">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46A7C878" w14:textId="77777777" w:rsidR="00132B7E" w:rsidRDefault="00132B7E" w:rsidP="00132B7E">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DC272DF" w14:textId="77777777" w:rsidR="00132B7E" w:rsidRDefault="00132B7E" w:rsidP="00132B7E">
      <w:pPr>
        <w:ind w:firstLine="709"/>
        <w:jc w:val="center"/>
        <w:rPr>
          <w:rFonts w:ascii="GHEA Grapalat" w:hAnsi="GHEA Grapalat"/>
          <w:b/>
          <w:sz w:val="20"/>
          <w:lang w:val="hy-AM"/>
        </w:rPr>
      </w:pPr>
    </w:p>
    <w:p w14:paraId="17BD8F3C"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5E2CA971"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726D3A2D" w14:textId="77777777" w:rsidR="00132B7E" w:rsidRDefault="00132B7E" w:rsidP="00132B7E">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635DC04A" w14:textId="77777777" w:rsidR="00132B7E" w:rsidRDefault="00132B7E" w:rsidP="00132B7E">
      <w:pPr>
        <w:ind w:firstLine="709"/>
        <w:jc w:val="both"/>
        <w:rPr>
          <w:rFonts w:ascii="GHEA Grapalat" w:hAnsi="GHEA Grapalat"/>
          <w:sz w:val="20"/>
          <w:lang w:val="hy-AM"/>
        </w:rPr>
      </w:pPr>
    </w:p>
    <w:p w14:paraId="1EA6BF1C"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7DFE620B" w14:textId="77777777" w:rsidR="00132B7E" w:rsidRDefault="00132B7E" w:rsidP="00132B7E">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23044E23" w14:textId="77777777" w:rsidR="00132B7E" w:rsidRDefault="00132B7E" w:rsidP="00132B7E">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77365E37" w14:textId="77777777" w:rsidR="00132B7E" w:rsidRDefault="00132B7E" w:rsidP="00132B7E">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BC96B73" w14:textId="77777777" w:rsidR="00132B7E" w:rsidRDefault="00132B7E" w:rsidP="00132B7E">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92C0433" w14:textId="77777777" w:rsidR="00132B7E" w:rsidRDefault="00132B7E" w:rsidP="00132B7E">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28AA083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E0B2C22" w14:textId="77777777" w:rsidR="00132B7E" w:rsidRDefault="00132B7E" w:rsidP="00132B7E">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2DA8E6A0" w14:textId="77777777" w:rsidR="00132B7E" w:rsidRDefault="00132B7E" w:rsidP="00132B7E">
      <w:pPr>
        <w:ind w:firstLine="720"/>
        <w:jc w:val="both"/>
        <w:rPr>
          <w:rFonts w:ascii="GHEA Grapalat" w:hAnsi="GHEA Grapalat" w:cs="Sylfaen"/>
          <w:sz w:val="20"/>
          <w:lang w:val="hy-AM"/>
        </w:rPr>
      </w:pPr>
    </w:p>
    <w:p w14:paraId="43A44C89"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1118F765"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05D78615"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383F836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7A20ED0"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F1F4B6F"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հարյուրերորդական) տոկոսի</w:t>
      </w:r>
      <w:r>
        <w:rPr>
          <w:rFonts w:ascii="GHEA Grapalat" w:hAnsi="GHEA Grapalat"/>
          <w:sz w:val="20"/>
          <w:lang w:val="hy-AM"/>
        </w:rPr>
        <w:t xml:space="preserve">  չափով։</w:t>
      </w:r>
    </w:p>
    <w:p w14:paraId="0E9D9D32"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FA43FA9"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B2B0E95" w14:textId="77777777" w:rsidR="00132B7E" w:rsidRDefault="00132B7E" w:rsidP="00132B7E">
      <w:pPr>
        <w:ind w:firstLine="709"/>
        <w:jc w:val="both"/>
        <w:rPr>
          <w:rFonts w:ascii="GHEA Grapalat" w:hAnsi="GHEA Grapalat"/>
          <w:sz w:val="20"/>
          <w:lang w:val="hy-AM"/>
        </w:rPr>
      </w:pPr>
    </w:p>
    <w:p w14:paraId="6DDB6250"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14577E64" w14:textId="77777777" w:rsidR="00132B7E" w:rsidRDefault="00132B7E" w:rsidP="00132B7E">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B988862" w14:textId="77777777" w:rsidR="00132B7E" w:rsidRDefault="00132B7E" w:rsidP="00132B7E">
      <w:pPr>
        <w:ind w:firstLine="709"/>
        <w:jc w:val="both"/>
        <w:rPr>
          <w:rFonts w:ascii="GHEA Grapalat" w:hAnsi="GHEA Grapalat"/>
          <w:sz w:val="20"/>
          <w:lang w:val="hy-AM"/>
        </w:rPr>
      </w:pPr>
    </w:p>
    <w:p w14:paraId="25B51170" w14:textId="77777777" w:rsidR="00132B7E" w:rsidRDefault="00132B7E" w:rsidP="00132B7E">
      <w:pPr>
        <w:ind w:firstLine="709"/>
        <w:jc w:val="both"/>
        <w:rPr>
          <w:rFonts w:ascii="GHEA Grapalat" w:hAnsi="GHEA Grapalat"/>
          <w:sz w:val="20"/>
          <w:lang w:val="hy-AM"/>
        </w:rPr>
      </w:pPr>
    </w:p>
    <w:p w14:paraId="2E6AB6A7" w14:textId="77777777" w:rsidR="00132B7E" w:rsidRDefault="00132B7E" w:rsidP="00132B7E">
      <w:pPr>
        <w:ind w:firstLine="709"/>
        <w:jc w:val="center"/>
        <w:rPr>
          <w:rFonts w:ascii="GHEA Grapalat" w:hAnsi="GHEA Grapalat"/>
          <w:b/>
          <w:sz w:val="20"/>
          <w:lang w:val="hy-AM"/>
        </w:rPr>
      </w:pPr>
      <w:r>
        <w:rPr>
          <w:rFonts w:ascii="GHEA Grapalat" w:hAnsi="GHEA Grapalat"/>
          <w:b/>
          <w:sz w:val="20"/>
          <w:lang w:val="hy-AM"/>
        </w:rPr>
        <w:t>8. ԱՅԼ ՊԱՅՄԱՆՆԵՐ</w:t>
      </w:r>
    </w:p>
    <w:p w14:paraId="4EEDEAA7" w14:textId="77777777" w:rsidR="00132B7E" w:rsidRPr="008775AE" w:rsidRDefault="00132B7E" w:rsidP="00132B7E">
      <w:pPr>
        <w:tabs>
          <w:tab w:val="left" w:pos="1276"/>
        </w:tabs>
        <w:ind w:firstLine="720"/>
        <w:jc w:val="both"/>
        <w:rPr>
          <w:rFonts w:ascii="GHEA Grapalat" w:hAnsi="GHEA Grapalat" w:cs="Times Armenian"/>
          <w:b/>
          <w:sz w:val="20"/>
          <w:lang w:val="hy-AM"/>
        </w:rPr>
      </w:pPr>
      <w:r>
        <w:rPr>
          <w:rFonts w:ascii="GHEA Grapalat" w:hAnsi="GHEA Grapalat" w:cs="Sylfaen"/>
          <w:sz w:val="20"/>
          <w:lang w:val="hy-AM"/>
        </w:rPr>
        <w:t xml:space="preserve">8.1 </w:t>
      </w:r>
      <w:r w:rsidRPr="008775AE">
        <w:rPr>
          <w:rFonts w:ascii="GHEA Grapalat" w:hAnsi="GHEA Grapalat" w:cs="Sylfaen"/>
          <w:b/>
          <w:sz w:val="20"/>
          <w:lang w:val="hy-AM"/>
        </w:rPr>
        <w:t>Պայմանագիրն</w:t>
      </w:r>
      <w:r w:rsidRPr="008775AE">
        <w:rPr>
          <w:rFonts w:ascii="GHEA Grapalat" w:hAnsi="GHEA Grapalat" w:cs="Times Armenian"/>
          <w:b/>
          <w:sz w:val="20"/>
          <w:lang w:val="hy-AM"/>
        </w:rPr>
        <w:t xml:space="preserve"> </w:t>
      </w:r>
      <w:r w:rsidRPr="008775AE">
        <w:rPr>
          <w:rFonts w:ascii="GHEA Grapalat" w:hAnsi="GHEA Grapalat" w:cs="Sylfaen"/>
          <w:b/>
          <w:sz w:val="20"/>
          <w:lang w:val="hy-AM"/>
        </w:rPr>
        <w:t>ուժի</w:t>
      </w:r>
      <w:r w:rsidRPr="008775AE">
        <w:rPr>
          <w:rFonts w:ascii="GHEA Grapalat" w:hAnsi="GHEA Grapalat" w:cs="Times Armenian"/>
          <w:b/>
          <w:sz w:val="20"/>
          <w:lang w:val="hy-AM"/>
        </w:rPr>
        <w:t xml:space="preserve"> </w:t>
      </w:r>
      <w:r w:rsidRPr="008775AE">
        <w:rPr>
          <w:rFonts w:ascii="GHEA Grapalat" w:hAnsi="GHEA Grapalat" w:cs="Sylfaen"/>
          <w:b/>
          <w:sz w:val="20"/>
          <w:lang w:val="hy-AM"/>
        </w:rPr>
        <w:t>մեջ</w:t>
      </w:r>
      <w:r w:rsidRPr="008775AE">
        <w:rPr>
          <w:rFonts w:ascii="GHEA Grapalat" w:hAnsi="GHEA Grapalat" w:cs="Times Armenian"/>
          <w:b/>
          <w:sz w:val="20"/>
          <w:lang w:val="hy-AM"/>
        </w:rPr>
        <w:t xml:space="preserve"> </w:t>
      </w:r>
      <w:r w:rsidRPr="008775AE">
        <w:rPr>
          <w:rFonts w:ascii="GHEA Grapalat" w:hAnsi="GHEA Grapalat" w:cs="Sylfaen"/>
          <w:b/>
          <w:sz w:val="20"/>
          <w:lang w:val="hy-AM"/>
        </w:rPr>
        <w:t>է</w:t>
      </w:r>
      <w:r w:rsidRPr="008775AE">
        <w:rPr>
          <w:rFonts w:ascii="GHEA Grapalat" w:hAnsi="GHEA Grapalat" w:cs="Times Armenian"/>
          <w:b/>
          <w:sz w:val="20"/>
          <w:lang w:val="hy-AM"/>
        </w:rPr>
        <w:t xml:space="preserve"> </w:t>
      </w:r>
      <w:r w:rsidRPr="008775AE">
        <w:rPr>
          <w:rFonts w:ascii="GHEA Grapalat" w:hAnsi="GHEA Grapalat" w:cs="Sylfaen"/>
          <w:b/>
          <w:sz w:val="20"/>
          <w:lang w:val="hy-AM"/>
        </w:rPr>
        <w:t>մտնում</w:t>
      </w:r>
      <w:r w:rsidRPr="008775AE">
        <w:rPr>
          <w:rFonts w:ascii="GHEA Grapalat" w:hAnsi="GHEA Grapalat" w:cs="Times Armenian"/>
          <w:b/>
          <w:sz w:val="20"/>
          <w:lang w:val="hy-AM"/>
        </w:rPr>
        <w:t xml:space="preserve"> </w:t>
      </w:r>
      <w:r w:rsidRPr="008775AE">
        <w:rPr>
          <w:rFonts w:ascii="GHEA Grapalat" w:hAnsi="GHEA Grapalat" w:cs="Sylfaen"/>
          <w:b/>
          <w:sz w:val="20"/>
          <w:lang w:val="hy-AM"/>
        </w:rPr>
        <w:t>Կողմերի</w:t>
      </w:r>
      <w:r w:rsidRPr="008775AE">
        <w:rPr>
          <w:rFonts w:ascii="GHEA Grapalat" w:hAnsi="GHEA Grapalat" w:cs="Times Armenian"/>
          <w:b/>
          <w:sz w:val="20"/>
          <w:lang w:val="hy-AM"/>
        </w:rPr>
        <w:t xml:space="preserve"> </w:t>
      </w:r>
      <w:r w:rsidRPr="008775AE">
        <w:rPr>
          <w:rFonts w:ascii="GHEA Grapalat" w:hAnsi="GHEA Grapalat" w:cs="Sylfaen"/>
          <w:b/>
          <w:sz w:val="20"/>
          <w:lang w:val="hy-AM"/>
        </w:rPr>
        <w:t>ստորագրման</w:t>
      </w:r>
      <w:r w:rsidRPr="008775AE">
        <w:rPr>
          <w:rFonts w:ascii="GHEA Grapalat" w:hAnsi="GHEA Grapalat" w:cs="Times Armenian"/>
          <w:b/>
          <w:sz w:val="20"/>
          <w:lang w:val="hy-AM"/>
        </w:rPr>
        <w:t xml:space="preserve"> </w:t>
      </w:r>
      <w:r w:rsidRPr="008775AE">
        <w:rPr>
          <w:rFonts w:ascii="GHEA Grapalat" w:hAnsi="GHEA Grapalat" w:cs="Sylfaen"/>
          <w:b/>
          <w:sz w:val="20"/>
          <w:lang w:val="hy-AM"/>
        </w:rPr>
        <w:t>պահից և գործում է մինչև</w:t>
      </w:r>
      <w:r w:rsidRPr="008775AE">
        <w:rPr>
          <w:rFonts w:ascii="GHEA Grapalat" w:hAnsi="GHEA Grapalat" w:cs="Times Armenian"/>
          <w:b/>
          <w:sz w:val="20"/>
          <w:lang w:val="hy-AM"/>
        </w:rPr>
        <w:t xml:space="preserve"> </w:t>
      </w:r>
      <w:r w:rsidRPr="008775AE">
        <w:rPr>
          <w:rFonts w:ascii="GHEA Grapalat" w:hAnsi="GHEA Grapalat" w:cs="Sylfaen"/>
          <w:b/>
          <w:sz w:val="20"/>
          <w:lang w:val="hy-AM"/>
        </w:rPr>
        <w:t>կողմերի` պայմանագրով</w:t>
      </w:r>
      <w:r w:rsidRPr="008775AE">
        <w:rPr>
          <w:rFonts w:ascii="GHEA Grapalat" w:hAnsi="GHEA Grapalat" w:cs="Times Armenian"/>
          <w:b/>
          <w:sz w:val="20"/>
          <w:lang w:val="hy-AM"/>
        </w:rPr>
        <w:t xml:space="preserve"> </w:t>
      </w:r>
      <w:r w:rsidRPr="008775AE">
        <w:rPr>
          <w:rFonts w:ascii="GHEA Grapalat" w:hAnsi="GHEA Grapalat" w:cs="Sylfaen"/>
          <w:b/>
          <w:sz w:val="20"/>
          <w:lang w:val="hy-AM"/>
        </w:rPr>
        <w:t>ստանձնած</w:t>
      </w:r>
      <w:r w:rsidRPr="008775AE">
        <w:rPr>
          <w:rFonts w:ascii="GHEA Grapalat" w:hAnsi="GHEA Grapalat" w:cs="Times Armenian"/>
          <w:b/>
          <w:sz w:val="20"/>
          <w:lang w:val="hy-AM"/>
        </w:rPr>
        <w:t xml:space="preserve"> </w:t>
      </w:r>
      <w:r w:rsidRPr="008775AE">
        <w:rPr>
          <w:rFonts w:ascii="GHEA Grapalat" w:hAnsi="GHEA Grapalat" w:cs="Sylfaen"/>
          <w:b/>
          <w:sz w:val="20"/>
          <w:lang w:val="hy-AM"/>
        </w:rPr>
        <w:t>պարտավորությունների</w:t>
      </w:r>
      <w:r w:rsidRPr="008775AE">
        <w:rPr>
          <w:rFonts w:ascii="GHEA Grapalat" w:hAnsi="GHEA Grapalat" w:cs="Times Armenian"/>
          <w:b/>
          <w:sz w:val="20"/>
          <w:lang w:val="hy-AM"/>
        </w:rPr>
        <w:t xml:space="preserve"> </w:t>
      </w:r>
      <w:r w:rsidRPr="008775AE">
        <w:rPr>
          <w:rFonts w:ascii="GHEA Grapalat" w:hAnsi="GHEA Grapalat" w:cs="Sylfaen"/>
          <w:b/>
          <w:sz w:val="20"/>
          <w:lang w:val="hy-AM"/>
        </w:rPr>
        <w:t>ողջ</w:t>
      </w:r>
      <w:r w:rsidRPr="008775AE">
        <w:rPr>
          <w:rFonts w:ascii="GHEA Grapalat" w:hAnsi="GHEA Grapalat" w:cs="Times Armenian"/>
          <w:b/>
          <w:sz w:val="20"/>
          <w:lang w:val="hy-AM"/>
        </w:rPr>
        <w:t xml:space="preserve"> </w:t>
      </w:r>
      <w:r w:rsidRPr="008775AE">
        <w:rPr>
          <w:rFonts w:ascii="GHEA Grapalat" w:hAnsi="GHEA Grapalat" w:cs="Sylfaen"/>
          <w:b/>
          <w:sz w:val="20"/>
          <w:lang w:val="hy-AM"/>
        </w:rPr>
        <w:t>ծավալով</w:t>
      </w:r>
      <w:r w:rsidRPr="008775AE">
        <w:rPr>
          <w:rFonts w:ascii="GHEA Grapalat" w:hAnsi="GHEA Grapalat" w:cs="Times Armenian"/>
          <w:b/>
          <w:sz w:val="20"/>
          <w:lang w:val="hy-AM"/>
        </w:rPr>
        <w:t xml:space="preserve"> </w:t>
      </w:r>
      <w:r w:rsidRPr="008775AE">
        <w:rPr>
          <w:rFonts w:ascii="GHEA Grapalat" w:hAnsi="GHEA Grapalat" w:cs="Sylfaen"/>
          <w:b/>
          <w:sz w:val="20"/>
          <w:lang w:val="hy-AM"/>
        </w:rPr>
        <w:t>կատարումը</w:t>
      </w:r>
      <w:r w:rsidRPr="008775AE">
        <w:rPr>
          <w:rFonts w:ascii="GHEA Grapalat" w:hAnsi="GHEA Grapalat" w:cs="Times Armenian"/>
          <w:b/>
          <w:sz w:val="20"/>
          <w:lang w:val="hy-AM"/>
        </w:rPr>
        <w:t xml:space="preserve">։ </w:t>
      </w:r>
    </w:p>
    <w:p w14:paraId="572CB25B" w14:textId="77777777" w:rsidR="008775AE" w:rsidRPr="00A71D81" w:rsidRDefault="008775AE" w:rsidP="008775AE">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8C32253" w14:textId="77777777" w:rsidR="008775AE" w:rsidRPr="00A71D81" w:rsidRDefault="008775AE" w:rsidP="008775AE">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w:t>
      </w:r>
      <w:r w:rsidRPr="00A71D81">
        <w:rPr>
          <w:rFonts w:ascii="GHEA Grapalat" w:hAnsi="GHEA Grapalat" w:cs="Sylfaen"/>
          <w:sz w:val="20"/>
          <w:lang w:val="hy-AM"/>
        </w:rPr>
        <w:lastRenderedPageBreak/>
        <w:t>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2108BF1E" w14:textId="77777777" w:rsidR="008775AE" w:rsidRPr="00A71D81" w:rsidRDefault="008775AE" w:rsidP="008775AE">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798AA21" w14:textId="77777777" w:rsidR="008775AE" w:rsidRPr="00A71D81" w:rsidRDefault="008775AE" w:rsidP="008775AE">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6C391B9" w14:textId="77777777" w:rsidR="008775AE" w:rsidRPr="00A71D81" w:rsidRDefault="008775AE" w:rsidP="008775AE">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7BA48F6" w14:textId="77777777" w:rsidR="008775AE" w:rsidRPr="00A71D81" w:rsidRDefault="008775AE" w:rsidP="008775AE">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8DEEA4" w14:textId="77777777" w:rsidR="008775AE" w:rsidRPr="00A71D81" w:rsidRDefault="008775AE" w:rsidP="008775AE">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2008EB5D" w14:textId="77777777" w:rsidR="008775AE" w:rsidRPr="00A71D81" w:rsidRDefault="008775AE" w:rsidP="008775AE">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13A03D6" w14:textId="77777777" w:rsidR="008775AE" w:rsidRPr="00A71D81" w:rsidRDefault="008775AE" w:rsidP="008775AE">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3" w:name="_Hlk201942869"/>
      <w:r>
        <w:rPr>
          <w:rFonts w:ascii="GHEA Grapalat" w:hAnsi="GHEA Grapalat"/>
          <w:sz w:val="20"/>
          <w:lang w:val="pt-BR"/>
        </w:rPr>
        <w:t>:</w:t>
      </w:r>
      <w:r w:rsidRPr="00A20D4E">
        <w:rPr>
          <w:rFonts w:ascii="GHEA Grapalat" w:hAnsi="GHEA Grapalat"/>
          <w:sz w:val="20"/>
          <w:lang w:val="pt-BR"/>
        </w:rPr>
        <w:t xml:space="preserve"> </w:t>
      </w:r>
      <w:bookmarkStart w:id="14"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3"/>
      <w:bookmarkEnd w:id="14"/>
      <w:r w:rsidRPr="00A71D81">
        <w:rPr>
          <w:rFonts w:ascii="GHEA Grapalat" w:hAnsi="GHEA Grapalat"/>
          <w:sz w:val="20"/>
          <w:lang w:val="pt-BR"/>
        </w:rPr>
        <w:t>:</w:t>
      </w:r>
      <w:r>
        <w:rPr>
          <w:rStyle w:val="FootnoteReference"/>
          <w:rFonts w:ascii="GHEA Grapalat" w:hAnsi="GHEA Grapalat"/>
          <w:sz w:val="20"/>
          <w:lang w:val="pt-BR"/>
        </w:rPr>
        <w:footnoteReference w:id="22"/>
      </w:r>
    </w:p>
    <w:p w14:paraId="79B1F34B" w14:textId="77777777" w:rsidR="008775AE" w:rsidRPr="00A71D81" w:rsidRDefault="008775AE" w:rsidP="008775AE">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sz w:val="20"/>
          <w:lang w:val="pt-BR"/>
        </w:rPr>
        <w:footnoteReference w:id="23"/>
      </w:r>
    </w:p>
    <w:p w14:paraId="3ACF7A2F" w14:textId="77777777" w:rsidR="008775AE" w:rsidRPr="00A71D81" w:rsidRDefault="008775AE" w:rsidP="008775AE">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r w:rsidRPr="00A71D81">
        <w:rPr>
          <w:rFonts w:ascii="GHEA Grapalat" w:hAnsi="GHEA Grapalat" w:cs="Sylfaen"/>
          <w:sz w:val="20"/>
        </w:rPr>
        <w:t>իսկ</w:t>
      </w:r>
      <w:r w:rsidRPr="00A71D81">
        <w:rPr>
          <w:rFonts w:ascii="GHEA Grapalat" w:hAnsi="GHEA Grapalat" w:cs="Sylfaen"/>
          <w:sz w:val="20"/>
          <w:lang w:val="pt-BR"/>
        </w:rPr>
        <w:t xml:space="preserve"> </w:t>
      </w:r>
      <w:r w:rsidRPr="00A71D81">
        <w:rPr>
          <w:rFonts w:ascii="GHEA Grapalat" w:hAnsi="GHEA Grapalat" w:cs="Sylfaen"/>
          <w:sz w:val="20"/>
        </w:rPr>
        <w:t>Վաճառողի</w:t>
      </w:r>
      <w:r w:rsidRPr="00A71D81">
        <w:rPr>
          <w:rFonts w:ascii="GHEA Grapalat" w:hAnsi="GHEA Grapalat" w:cs="Sylfaen"/>
          <w:sz w:val="20"/>
          <w:lang w:val="pt-BR"/>
        </w:rPr>
        <w:t xml:space="preserve"> </w:t>
      </w:r>
      <w:r w:rsidRPr="00A71D81">
        <w:rPr>
          <w:rFonts w:ascii="GHEA Grapalat" w:hAnsi="GHEA Grapalat" w:cs="Sylfaen"/>
          <w:sz w:val="20"/>
        </w:rPr>
        <w:t>առաջարկությունը</w:t>
      </w:r>
      <w:r w:rsidRPr="00A71D81">
        <w:rPr>
          <w:rFonts w:ascii="GHEA Grapalat" w:hAnsi="GHEA Grapalat" w:cs="Sylfaen"/>
          <w:sz w:val="20"/>
          <w:lang w:val="pt-BR"/>
        </w:rPr>
        <w:t xml:space="preserve"> </w:t>
      </w:r>
      <w:r w:rsidRPr="00A71D81">
        <w:rPr>
          <w:rFonts w:ascii="GHEA Grapalat" w:hAnsi="GHEA Grapalat" w:cs="Sylfaen"/>
          <w:sz w:val="20"/>
        </w:rPr>
        <w:t>ներկայացվել</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ուշ</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r w:rsidRPr="00A71D81">
        <w:rPr>
          <w:rFonts w:ascii="GHEA Grapalat" w:hAnsi="GHEA Grapalat" w:cs="Sylfaen"/>
          <w:sz w:val="20"/>
        </w:rPr>
        <w:t>սկզբանե</w:t>
      </w:r>
      <w:r w:rsidRPr="00A71D81">
        <w:rPr>
          <w:rFonts w:ascii="GHEA Grapalat" w:hAnsi="GHEA Grapalat" w:cs="Sylfaen"/>
          <w:sz w:val="20"/>
          <w:lang w:val="pt-BR"/>
        </w:rPr>
        <w:t xml:space="preserve"> </w:t>
      </w:r>
      <w:r w:rsidRPr="00A71D81">
        <w:rPr>
          <w:rFonts w:ascii="GHEA Grapalat" w:hAnsi="GHEA Grapalat" w:cs="Sylfaen"/>
          <w:sz w:val="20"/>
        </w:rPr>
        <w:t>մատակարարման</w:t>
      </w:r>
      <w:r w:rsidRPr="00A71D81">
        <w:rPr>
          <w:rFonts w:ascii="GHEA Grapalat" w:hAnsi="GHEA Grapalat" w:cs="Sylfaen"/>
          <w:sz w:val="20"/>
          <w:lang w:val="pt-BR"/>
        </w:rPr>
        <w:t xml:space="preserve"> </w:t>
      </w:r>
      <w:r w:rsidRPr="00A71D81">
        <w:rPr>
          <w:rFonts w:ascii="GHEA Grapalat" w:hAnsi="GHEA Grapalat" w:cs="Sylfaen"/>
          <w:sz w:val="20"/>
        </w:rPr>
        <w:t>համար</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ժամկետը</w:t>
      </w:r>
      <w:r w:rsidRPr="00A71D81">
        <w:rPr>
          <w:rFonts w:ascii="GHEA Grapalat" w:hAnsi="GHEA Grapalat" w:cs="Sylfaen"/>
          <w:sz w:val="20"/>
          <w:lang w:val="pt-BR"/>
        </w:rPr>
        <w:t xml:space="preserve"> </w:t>
      </w:r>
      <w:r w:rsidRPr="00A71D81">
        <w:rPr>
          <w:rFonts w:ascii="GHEA Grapalat" w:hAnsi="GHEA Grapalat" w:cs="Sylfaen"/>
          <w:sz w:val="20"/>
        </w:rPr>
        <w:t>լրանալուց</w:t>
      </w:r>
      <w:r w:rsidRPr="00A71D81">
        <w:rPr>
          <w:rFonts w:ascii="GHEA Grapalat" w:hAnsi="GHEA Grapalat" w:cs="Sylfaen"/>
          <w:sz w:val="20"/>
          <w:lang w:val="pt-BR"/>
        </w:rPr>
        <w:t xml:space="preserve"> </w:t>
      </w:r>
      <w:r w:rsidRPr="00A71D81">
        <w:rPr>
          <w:rFonts w:ascii="GHEA Grapalat" w:hAnsi="GHEA Grapalat" w:cs="Sylfaen"/>
          <w:sz w:val="20"/>
        </w:rPr>
        <w:t>առնվազն</w:t>
      </w:r>
      <w:r w:rsidRPr="00A71D81">
        <w:rPr>
          <w:rFonts w:ascii="GHEA Grapalat" w:hAnsi="GHEA Grapalat" w:cs="Sylfaen"/>
          <w:sz w:val="20"/>
          <w:lang w:val="pt-BR"/>
        </w:rPr>
        <w:t xml:space="preserve"> </w:t>
      </w:r>
      <w:r>
        <w:rPr>
          <w:rFonts w:ascii="GHEA Grapalat" w:hAnsi="GHEA Grapalat" w:cs="Sylfaen"/>
          <w:sz w:val="20"/>
          <w:lang w:val="pt-BR"/>
        </w:rPr>
        <w:t xml:space="preserve">7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w:t>
      </w:r>
      <w:r w:rsidRPr="00A71D81">
        <w:rPr>
          <w:rFonts w:ascii="GHEA Grapalat" w:hAnsi="GHEA Grapalat" w:cs="Sylfaen"/>
          <w:sz w:val="20"/>
          <w:lang w:val="pt-BR"/>
        </w:rPr>
        <w:t xml:space="preserve"> </w:t>
      </w:r>
      <w:r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48F3351" w14:textId="77777777" w:rsidR="008775AE" w:rsidRPr="00A71D81" w:rsidRDefault="008775AE" w:rsidP="008775AE">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4B086E3" w14:textId="77777777" w:rsidR="008775AE" w:rsidRPr="00A71D81" w:rsidRDefault="008775AE" w:rsidP="008775AE">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33391D9" w14:textId="77777777" w:rsidR="008775AE" w:rsidRPr="00A71D81" w:rsidRDefault="008775AE" w:rsidP="008775AE">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C6F1470" w14:textId="77777777" w:rsidR="008775AE" w:rsidRDefault="008775AE" w:rsidP="008775AE">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w:t>
      </w:r>
      <w:r w:rsidRPr="00A71D81">
        <w:rPr>
          <w:rFonts w:ascii="GHEA Grapalat" w:hAnsi="GHEA Grapalat"/>
          <w:sz w:val="20"/>
          <w:szCs w:val="20"/>
          <w:lang w:val="hy-AM" w:eastAsia="ru-RU"/>
        </w:rPr>
        <w:lastRenderedPageBreak/>
        <w:t xml:space="preserve">միակողմանի լուծելու վերաբերյալ, համարվում է պատշաճ ծանուցված` ծանուցումը, սույն կետով սահմանված հրապարակվելուն հաջորդող օրվանից: </w:t>
      </w:r>
      <w:bookmarkStart w:id="15"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5"/>
      <w:r w:rsidRPr="00A71D81">
        <w:rPr>
          <w:rFonts w:ascii="GHEA Grapalat" w:hAnsi="GHEA Grapalat"/>
          <w:sz w:val="20"/>
          <w:szCs w:val="20"/>
          <w:lang w:val="hy-AM" w:eastAsia="ru-RU"/>
        </w:rPr>
        <w:t xml:space="preserve">   </w:t>
      </w:r>
    </w:p>
    <w:p w14:paraId="3C6FE807" w14:textId="77777777" w:rsidR="008775AE" w:rsidRPr="00E34F95" w:rsidRDefault="008775AE" w:rsidP="008775AE">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4"/>
      </w:r>
    </w:p>
    <w:p w14:paraId="2C251821" w14:textId="77777777" w:rsidR="008775AE" w:rsidRPr="00A71D81" w:rsidRDefault="008775AE" w:rsidP="008775AE">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61B7DAF" w14:textId="77777777" w:rsidR="008775AE" w:rsidRPr="00A71D81" w:rsidRDefault="008775AE" w:rsidP="008775AE">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07B1784C" w14:textId="77777777" w:rsidR="008775AE" w:rsidRPr="00A71D81" w:rsidRDefault="008775AE" w:rsidP="008775AE">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3E60A74B" w14:textId="1AC851CF" w:rsidR="008775AE" w:rsidRPr="00DC2892" w:rsidRDefault="008775AE" w:rsidP="008775AE">
      <w:pPr>
        <w:ind w:firstLine="567"/>
        <w:jc w:val="both"/>
        <w:rPr>
          <w:rFonts w:ascii="GHEA Grapalat" w:hAnsi="GHEA Grapalat"/>
          <w:b/>
          <w:sz w:val="20"/>
          <w:szCs w:val="20"/>
          <w:lang w:val="hy-AM" w:eastAsia="ru-RU"/>
        </w:rPr>
      </w:pPr>
      <w:r w:rsidRPr="00DC2892">
        <w:rPr>
          <w:rFonts w:ascii="GHEA Grapalat" w:hAnsi="GHEA Grapalat"/>
          <w:b/>
          <w:sz w:val="20"/>
          <w:szCs w:val="20"/>
          <w:lang w:val="hy-AM" w:eastAsia="ru-RU"/>
        </w:rPr>
        <w:tab/>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00DC2892" w:rsidRPr="00357A61">
        <w:rPr>
          <w:rFonts w:ascii="GHEA Grapalat" w:hAnsi="GHEA Grapalat"/>
          <w:b/>
          <w:sz w:val="20"/>
          <w:szCs w:val="20"/>
          <w:lang w:val="hy-AM" w:eastAsia="ru-RU"/>
        </w:rPr>
        <w:t xml:space="preserve">10 </w:t>
      </w:r>
      <w:r w:rsidRPr="00DC2892">
        <w:rPr>
          <w:rFonts w:ascii="GHEA Grapalat" w:hAnsi="GHEA Grapalat"/>
          <w:b/>
          <w:sz w:val="20"/>
          <w:szCs w:val="20"/>
          <w:lang w:val="hy-AM" w:eastAsia="ru-RU"/>
        </w:rPr>
        <w:t>աշխատանքային օրվա ընթացքում։ Հակառակ դեպքում պայմանագիրը Գնորդի կողմից միակողմանիորեն լուծվում է:</w:t>
      </w:r>
      <w:r w:rsidRPr="00DC2892">
        <w:rPr>
          <w:rStyle w:val="FootnoteReference"/>
          <w:rFonts w:ascii="GHEA Grapalat" w:hAnsi="GHEA Grapalat"/>
          <w:b/>
          <w:sz w:val="20"/>
          <w:szCs w:val="20"/>
          <w:lang w:val="hy-AM" w:eastAsia="ru-RU"/>
        </w:rPr>
        <w:footnoteReference w:id="25"/>
      </w:r>
    </w:p>
    <w:p w14:paraId="419C3841" w14:textId="77777777" w:rsidR="00132B7E" w:rsidRPr="005B02BB" w:rsidRDefault="00132B7E" w:rsidP="00132B7E">
      <w:pPr>
        <w:ind w:firstLine="709"/>
        <w:jc w:val="both"/>
        <w:rPr>
          <w:rFonts w:ascii="GHEA Grapalat" w:hAnsi="GHEA Grapalat" w:cs="Sylfaen"/>
          <w:sz w:val="20"/>
          <w:u w:val="single"/>
          <w:lang w:val="hy-AM"/>
        </w:rPr>
      </w:pPr>
    </w:p>
    <w:p w14:paraId="2126F00E" w14:textId="77777777" w:rsidR="00132B7E" w:rsidRPr="005B02BB" w:rsidRDefault="00132B7E" w:rsidP="00132B7E">
      <w:pPr>
        <w:ind w:firstLine="709"/>
        <w:jc w:val="both"/>
        <w:rPr>
          <w:rFonts w:ascii="GHEA Grapalat" w:hAnsi="GHEA Grapalat"/>
          <w:b/>
          <w:sz w:val="20"/>
          <w:lang w:val="hy-AM"/>
        </w:rPr>
      </w:pPr>
      <w:r w:rsidRPr="005B02BB">
        <w:rPr>
          <w:rFonts w:ascii="GHEA Grapalat" w:hAnsi="GHEA Grapalat"/>
          <w:b/>
          <w:sz w:val="20"/>
          <w:lang w:val="hy-AM"/>
        </w:rPr>
        <w:t>9. 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132B7E" w:rsidRPr="00752623" w14:paraId="0B3CBB16" w14:textId="77777777" w:rsidTr="00E01084">
        <w:trPr>
          <w:trHeight w:val="3107"/>
          <w:jc w:val="center"/>
        </w:trPr>
        <w:tc>
          <w:tcPr>
            <w:tcW w:w="4935" w:type="dxa"/>
          </w:tcPr>
          <w:p w14:paraId="6DD405C6" w14:textId="77777777" w:rsidR="00132B7E" w:rsidRDefault="00132B7E" w:rsidP="00E01084">
            <w:pPr>
              <w:jc w:val="center"/>
              <w:rPr>
                <w:rFonts w:ascii="Sylfaen" w:hAnsi="Sylfaen" w:cs="Sylfaen"/>
                <w:b/>
                <w:bCs/>
                <w:lang w:val="pt-BR"/>
              </w:rPr>
            </w:pPr>
          </w:p>
          <w:p w14:paraId="79EE8213" w14:textId="77777777" w:rsidR="00132B7E" w:rsidRPr="00D05B89" w:rsidRDefault="00132B7E" w:rsidP="00E01084">
            <w:pPr>
              <w:jc w:val="center"/>
              <w:rPr>
                <w:rFonts w:ascii="GHEA Grapalat" w:hAnsi="GHEA Grapalat"/>
                <w:sz w:val="22"/>
                <w:szCs w:val="22"/>
                <w:lang w:val="hy-AM"/>
              </w:rPr>
            </w:pPr>
            <w:r w:rsidRPr="00752623">
              <w:rPr>
                <w:rFonts w:ascii="Sylfaen" w:hAnsi="Sylfaen" w:cs="Sylfaen"/>
                <w:b/>
                <w:bCs/>
                <w:lang w:val="pt-BR"/>
              </w:rPr>
              <w:t>ՎԱՃԱՌՈՂ</w:t>
            </w:r>
          </w:p>
          <w:p w14:paraId="4E010A90" w14:textId="77777777" w:rsidR="00132B7E" w:rsidRPr="00D05B89" w:rsidRDefault="00132B7E" w:rsidP="00E01084">
            <w:pPr>
              <w:jc w:val="center"/>
              <w:rPr>
                <w:rFonts w:ascii="GHEA Grapalat" w:hAnsi="GHEA Grapalat"/>
                <w:lang w:val="hy-AM"/>
              </w:rPr>
            </w:pPr>
          </w:p>
          <w:p w14:paraId="18FF134D" w14:textId="77777777" w:rsidR="00132B7E" w:rsidRPr="00D05B89" w:rsidRDefault="00132B7E" w:rsidP="00E01084">
            <w:pPr>
              <w:jc w:val="center"/>
              <w:rPr>
                <w:rFonts w:ascii="GHEA Grapalat" w:hAnsi="GHEA Grapalat"/>
                <w:lang w:val="hy-AM"/>
              </w:rPr>
            </w:pPr>
          </w:p>
          <w:p w14:paraId="0C943469" w14:textId="77777777" w:rsidR="00132B7E" w:rsidRPr="00D05B89" w:rsidRDefault="00132B7E" w:rsidP="00E01084">
            <w:pPr>
              <w:jc w:val="center"/>
              <w:rPr>
                <w:rFonts w:ascii="GHEA Grapalat" w:hAnsi="GHEA Grapalat"/>
                <w:lang w:val="hy-AM"/>
              </w:rPr>
            </w:pPr>
          </w:p>
          <w:p w14:paraId="2CAB65E7" w14:textId="77777777" w:rsidR="00132B7E" w:rsidRPr="00E979A6" w:rsidRDefault="00132B7E" w:rsidP="00E01084">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46712CE1" w14:textId="77777777" w:rsidR="00132B7E" w:rsidRPr="00D05B89" w:rsidRDefault="00132B7E" w:rsidP="00E01084">
            <w:pPr>
              <w:jc w:val="center"/>
              <w:rPr>
                <w:rFonts w:ascii="GHEA Grapalat" w:hAnsi="GHEA Grapalat"/>
                <w:lang w:val="hy-AM"/>
              </w:rPr>
            </w:pPr>
          </w:p>
          <w:p w14:paraId="7ED38508" w14:textId="77777777" w:rsidR="00132B7E" w:rsidRPr="00D05B89" w:rsidRDefault="00132B7E" w:rsidP="00E01084">
            <w:pPr>
              <w:jc w:val="center"/>
              <w:rPr>
                <w:rFonts w:ascii="GHEA Grapalat" w:hAnsi="GHEA Grapalat"/>
                <w:lang w:val="hy-AM"/>
              </w:rPr>
            </w:pPr>
          </w:p>
          <w:p w14:paraId="13A3872F"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0385D28C"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3FEAE860" w14:textId="77777777" w:rsidR="00132B7E" w:rsidRPr="00D05B89" w:rsidRDefault="00132B7E" w:rsidP="00E01084">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31E18876" w14:textId="77777777" w:rsidR="00132B7E" w:rsidRPr="00D05B89" w:rsidRDefault="00132B7E" w:rsidP="00E01084">
            <w:pPr>
              <w:jc w:val="center"/>
              <w:rPr>
                <w:rFonts w:ascii="GHEA Grapalat" w:hAnsi="GHEA Grapalat"/>
                <w:lang w:val="hy-AM"/>
              </w:rPr>
            </w:pPr>
          </w:p>
        </w:tc>
        <w:tc>
          <w:tcPr>
            <w:tcW w:w="4959" w:type="dxa"/>
          </w:tcPr>
          <w:p w14:paraId="343CEBB0" w14:textId="77777777" w:rsidR="00132B7E" w:rsidRDefault="00132B7E" w:rsidP="00E01084">
            <w:pPr>
              <w:jc w:val="center"/>
              <w:rPr>
                <w:rFonts w:ascii="Sylfaen" w:hAnsi="Sylfaen"/>
                <w:b/>
                <w:bCs/>
                <w:color w:val="212529"/>
                <w:sz w:val="18"/>
                <w:szCs w:val="18"/>
                <w:lang w:val="nb-NO"/>
              </w:rPr>
            </w:pPr>
          </w:p>
          <w:p w14:paraId="202A8A18" w14:textId="77777777" w:rsidR="00132B7E" w:rsidRPr="00E979A6" w:rsidRDefault="00132B7E" w:rsidP="00E01084">
            <w:pPr>
              <w:jc w:val="center"/>
              <w:rPr>
                <w:rFonts w:ascii="Sylfaen" w:hAnsi="Sylfaen"/>
                <w:color w:val="212529"/>
                <w:szCs w:val="18"/>
                <w:lang w:val="nb-NO"/>
              </w:rPr>
            </w:pPr>
            <w:r w:rsidRPr="004D740B">
              <w:rPr>
                <w:rFonts w:ascii="Sylfaen" w:hAnsi="Sylfaen"/>
                <w:b/>
                <w:bCs/>
                <w:color w:val="212529"/>
                <w:szCs w:val="18"/>
                <w:lang w:val="nb-NO"/>
              </w:rPr>
              <w:t>ԳՆՈՐԴ</w:t>
            </w:r>
          </w:p>
          <w:p w14:paraId="1B007551" w14:textId="77777777" w:rsidR="00132B7E" w:rsidRPr="00E979A6" w:rsidRDefault="00132B7E" w:rsidP="00E01084">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7BA1598C" w14:textId="77777777" w:rsidR="00132B7E" w:rsidRPr="001C26FE" w:rsidRDefault="00132B7E" w:rsidP="00E01084">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77F547BE"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17CE35D8"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5CF44FA5" w14:textId="77777777" w:rsidR="00132B7E" w:rsidRPr="001C26FE" w:rsidRDefault="00132B7E" w:rsidP="00E01084">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16"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23A06547" w14:textId="77777777" w:rsidR="00132B7E" w:rsidRPr="00D05B89" w:rsidRDefault="00132B7E" w:rsidP="00E01084">
            <w:pPr>
              <w:jc w:val="center"/>
              <w:rPr>
                <w:rFonts w:ascii="Arial LatArm" w:hAnsi="Arial LatArm" w:cs="Sylfaen"/>
                <w:bCs/>
                <w:sz w:val="20"/>
                <w:lang w:val="hy-AM"/>
              </w:rPr>
            </w:pPr>
            <w:r w:rsidRPr="00D05B89">
              <w:rPr>
                <w:rFonts w:ascii="Sylfaen" w:hAnsi="Sylfaen"/>
                <w:lang w:val="hy-AM"/>
              </w:rPr>
              <w:t xml:space="preserve">   </w:t>
            </w:r>
          </w:p>
          <w:p w14:paraId="5B5A23B1" w14:textId="77777777" w:rsidR="00132B7E" w:rsidRPr="00D05B89" w:rsidRDefault="00132B7E" w:rsidP="00E01084">
            <w:pPr>
              <w:jc w:val="center"/>
              <w:rPr>
                <w:rFonts w:ascii="Arial LatArm" w:hAnsi="Arial LatArm" w:cs="Sylfaen"/>
                <w:bCs/>
                <w:sz w:val="20"/>
                <w:lang w:val="hy-AM"/>
              </w:rPr>
            </w:pPr>
          </w:p>
          <w:p w14:paraId="2C182168"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34C66009"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395EF729" w14:textId="77777777" w:rsidR="00132B7E" w:rsidRPr="00752623" w:rsidRDefault="00132B7E" w:rsidP="00E01084">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33E1F0A4" w14:textId="77777777" w:rsidR="00132B7E" w:rsidRPr="005B02BB" w:rsidRDefault="00132B7E" w:rsidP="00132B7E">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DD99F83" w14:textId="77777777" w:rsidR="00132B7E" w:rsidRPr="005B02BB" w:rsidRDefault="00132B7E" w:rsidP="00132B7E">
      <w:pPr>
        <w:rPr>
          <w:rFonts w:ascii="GHEA Grapalat" w:hAnsi="GHEA Grapalat"/>
          <w:sz w:val="20"/>
          <w:lang w:val="hy-AM"/>
        </w:rPr>
      </w:pPr>
    </w:p>
    <w:p w14:paraId="20C95FED" w14:textId="77777777" w:rsidR="00132B7E" w:rsidRPr="005B02BB" w:rsidRDefault="00132B7E" w:rsidP="00132B7E">
      <w:pPr>
        <w:jc w:val="right"/>
        <w:rPr>
          <w:rFonts w:ascii="GHEA Grapalat" w:hAnsi="GHEA Grapalat"/>
          <w:sz w:val="20"/>
          <w:lang w:val="hy-AM"/>
        </w:rPr>
        <w:sectPr w:rsidR="00132B7E" w:rsidRPr="005B02BB" w:rsidSect="00E01084">
          <w:pgSz w:w="11906" w:h="16838" w:code="9"/>
          <w:pgMar w:top="720" w:right="707" w:bottom="426" w:left="993" w:header="562" w:footer="562" w:gutter="0"/>
          <w:cols w:space="720"/>
        </w:sectPr>
      </w:pPr>
    </w:p>
    <w:p w14:paraId="6DF86C1B" w14:textId="77777777" w:rsidR="00132B7E" w:rsidRPr="00F474C4" w:rsidRDefault="00132B7E" w:rsidP="00132B7E">
      <w:pPr>
        <w:jc w:val="right"/>
        <w:rPr>
          <w:rFonts w:ascii="GHEA Grapalat" w:hAnsi="GHEA Grapalat"/>
          <w:i/>
          <w:lang w:val="hy-AM"/>
        </w:rPr>
      </w:pPr>
      <w:r w:rsidRPr="00F474C4">
        <w:rPr>
          <w:rFonts w:ascii="GHEA Grapalat" w:hAnsi="GHEA Grapalat"/>
          <w:i/>
          <w:lang w:val="hy-AM"/>
        </w:rPr>
        <w:lastRenderedPageBreak/>
        <w:t>Հավելված N 1</w:t>
      </w:r>
    </w:p>
    <w:p w14:paraId="6E58422A" w14:textId="10B83D8C" w:rsidR="00132B7E" w:rsidRPr="00F474C4" w:rsidRDefault="00132B7E" w:rsidP="00132B7E">
      <w:pPr>
        <w:jc w:val="right"/>
        <w:rPr>
          <w:rFonts w:ascii="GHEA Grapalat" w:hAnsi="GHEA Grapalat"/>
          <w:i/>
          <w:lang w:val="hy-AM"/>
        </w:rPr>
      </w:pPr>
      <w:r w:rsidRPr="00F474C4">
        <w:rPr>
          <w:rFonts w:ascii="GHEA Grapalat" w:hAnsi="GHEA Grapalat"/>
          <w:i/>
          <w:lang w:val="hy-AM"/>
        </w:rPr>
        <w:t>«         »              202</w:t>
      </w:r>
      <w:r w:rsidR="00EE76F1" w:rsidRPr="00357A61">
        <w:rPr>
          <w:rFonts w:ascii="GHEA Grapalat" w:hAnsi="GHEA Grapalat"/>
          <w:i/>
          <w:lang w:val="hy-AM"/>
        </w:rPr>
        <w:t>6</w:t>
      </w:r>
      <w:r w:rsidRPr="00F474C4">
        <w:rPr>
          <w:rFonts w:ascii="GHEA Grapalat" w:hAnsi="GHEA Grapalat"/>
          <w:i/>
          <w:lang w:val="hy-AM"/>
        </w:rPr>
        <w:t xml:space="preserve">թ. կնքված </w:t>
      </w:r>
    </w:p>
    <w:p w14:paraId="4AEF36EC" w14:textId="48CA374C" w:rsidR="00132B7E" w:rsidRPr="00F474C4" w:rsidRDefault="00132B7E" w:rsidP="00132B7E">
      <w:pPr>
        <w:jc w:val="right"/>
        <w:rPr>
          <w:rFonts w:ascii="GHEA Grapalat" w:hAnsi="GHEA Grapalat"/>
          <w:i/>
          <w:lang w:val="hy-AM"/>
        </w:rPr>
      </w:pPr>
      <w:r w:rsidRPr="00F474C4">
        <w:rPr>
          <w:rFonts w:ascii="GHEA Grapalat" w:hAnsi="GHEA Grapalat"/>
          <w:i/>
          <w:lang w:val="hy-AM"/>
        </w:rPr>
        <w:t xml:space="preserve">                    </w:t>
      </w:r>
      <w:r w:rsidRPr="00F474C4">
        <w:rPr>
          <w:rFonts w:ascii="GHEA Grapalat" w:hAnsi="GHEA Grapalat"/>
          <w:lang w:val="hy-AM"/>
        </w:rPr>
        <w:t>«</w:t>
      </w:r>
      <w:r w:rsidRPr="00F474C4">
        <w:rPr>
          <w:rFonts w:ascii="Sylfaen" w:hAnsi="Sylfaen"/>
          <w:b/>
          <w:i/>
          <w:lang w:val="af-ZA"/>
        </w:rPr>
        <w:t>ԵՔԼ-ԲՄԱՊՁԲ-</w:t>
      </w:r>
      <w:r>
        <w:rPr>
          <w:rFonts w:ascii="Sylfaen" w:hAnsi="Sylfaen"/>
          <w:b/>
          <w:i/>
          <w:lang w:val="af-ZA"/>
        </w:rPr>
        <w:t>2</w:t>
      </w:r>
      <w:r w:rsidR="00EE76F1">
        <w:rPr>
          <w:rFonts w:ascii="Sylfaen" w:hAnsi="Sylfaen"/>
          <w:b/>
          <w:i/>
          <w:lang w:val="af-ZA"/>
        </w:rPr>
        <w:t>6</w:t>
      </w:r>
      <w:r>
        <w:rPr>
          <w:rFonts w:ascii="Sylfaen" w:hAnsi="Sylfaen"/>
          <w:b/>
          <w:i/>
          <w:lang w:val="af-ZA"/>
        </w:rPr>
        <w:t>/</w:t>
      </w:r>
      <w:r w:rsidR="00EE76F1">
        <w:rPr>
          <w:rFonts w:ascii="Sylfaen" w:hAnsi="Sylfaen"/>
          <w:b/>
          <w:i/>
          <w:lang w:val="af-ZA"/>
        </w:rPr>
        <w:t>1</w:t>
      </w:r>
      <w:r w:rsidRPr="00F474C4">
        <w:rPr>
          <w:rFonts w:ascii="Sylfaen" w:hAnsi="Sylfaen"/>
          <w:i/>
          <w:lang w:val="af-ZA"/>
        </w:rPr>
        <w:t xml:space="preserve"> </w:t>
      </w:r>
      <w:r w:rsidRPr="00F474C4">
        <w:rPr>
          <w:rFonts w:ascii="GHEA Grapalat" w:hAnsi="GHEA Grapalat"/>
          <w:lang w:val="hy-AM"/>
        </w:rPr>
        <w:t xml:space="preserve">» </w:t>
      </w:r>
      <w:r w:rsidRPr="00F474C4">
        <w:rPr>
          <w:rFonts w:ascii="GHEA Grapalat" w:hAnsi="GHEA Grapalat"/>
          <w:i/>
          <w:lang w:val="hy-AM"/>
        </w:rPr>
        <w:t xml:space="preserve"> ծածկագրով պայմանագրի</w:t>
      </w:r>
    </w:p>
    <w:p w14:paraId="561AEAB4" w14:textId="77777777" w:rsidR="00132B7E" w:rsidRPr="00504AC2" w:rsidRDefault="00132B7E" w:rsidP="00132B7E">
      <w:pPr>
        <w:jc w:val="center"/>
        <w:rPr>
          <w:rFonts w:ascii="GHEA Grapalat" w:hAnsi="GHEA Grapalat"/>
          <w:sz w:val="18"/>
          <w:lang w:val="hy-AM"/>
        </w:rPr>
      </w:pPr>
    </w:p>
    <w:p w14:paraId="61AAD59A" w14:textId="77777777" w:rsidR="00132B7E" w:rsidRDefault="00132B7E" w:rsidP="00132B7E">
      <w:pPr>
        <w:jc w:val="center"/>
        <w:rPr>
          <w:rFonts w:ascii="GHEA Grapalat" w:hAnsi="GHEA Grapalat"/>
          <w:sz w:val="20"/>
          <w:lang w:val="hy-AM"/>
        </w:rPr>
      </w:pPr>
    </w:p>
    <w:p w14:paraId="09C798A8" w14:textId="77777777" w:rsidR="00132B7E" w:rsidRPr="00504AC2" w:rsidRDefault="00132B7E" w:rsidP="00132B7E">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49380EEA" w14:textId="77777777" w:rsidR="00132B7E" w:rsidRPr="00CB726E" w:rsidRDefault="00132B7E" w:rsidP="00132B7E">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094"/>
        <w:gridCol w:w="1984"/>
        <w:gridCol w:w="1985"/>
        <w:gridCol w:w="1275"/>
        <w:gridCol w:w="1276"/>
        <w:gridCol w:w="1418"/>
        <w:gridCol w:w="1847"/>
      </w:tblGrid>
      <w:tr w:rsidR="00132B7E" w:rsidRPr="003B1135" w14:paraId="6CC0D2F0" w14:textId="77777777" w:rsidTr="00E01084">
        <w:trPr>
          <w:jc w:val="center"/>
        </w:trPr>
        <w:tc>
          <w:tcPr>
            <w:tcW w:w="15309" w:type="dxa"/>
            <w:gridSpan w:val="9"/>
          </w:tcPr>
          <w:p w14:paraId="06A11575" w14:textId="77777777" w:rsidR="00132B7E" w:rsidRPr="00095314" w:rsidRDefault="00132B7E" w:rsidP="00E01084">
            <w:pPr>
              <w:jc w:val="center"/>
              <w:rPr>
                <w:rFonts w:ascii="Sylfaen" w:hAnsi="Sylfaen" w:cs="Sylfaen"/>
                <w:sz w:val="22"/>
                <w:szCs w:val="22"/>
              </w:rPr>
            </w:pPr>
            <w:r>
              <w:rPr>
                <w:rFonts w:ascii="Sylfaen" w:hAnsi="Sylfaen" w:cs="Sylfaen"/>
                <w:sz w:val="22"/>
                <w:szCs w:val="22"/>
              </w:rPr>
              <w:t>Ապրանքի</w:t>
            </w:r>
          </w:p>
        </w:tc>
      </w:tr>
      <w:tr w:rsidR="00132B7E" w:rsidRPr="003B1135" w14:paraId="067DA41E" w14:textId="77777777" w:rsidTr="00E01084">
        <w:trPr>
          <w:trHeight w:val="1656"/>
          <w:jc w:val="center"/>
        </w:trPr>
        <w:tc>
          <w:tcPr>
            <w:tcW w:w="900" w:type="dxa"/>
            <w:vAlign w:val="center"/>
          </w:tcPr>
          <w:p w14:paraId="3C692C30" w14:textId="77777777" w:rsidR="00132B7E" w:rsidRPr="00925E90" w:rsidRDefault="00132B7E" w:rsidP="00E01084">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9D0EF9A" w14:textId="77777777" w:rsidR="00132B7E" w:rsidRPr="00925E90" w:rsidRDefault="00132B7E" w:rsidP="00E01084">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094" w:type="dxa"/>
            <w:vAlign w:val="center"/>
          </w:tcPr>
          <w:p w14:paraId="4F84A955" w14:textId="77777777" w:rsidR="00132B7E" w:rsidRPr="00925E90" w:rsidRDefault="00132B7E" w:rsidP="00E01084">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1984" w:type="dxa"/>
            <w:vAlign w:val="center"/>
          </w:tcPr>
          <w:p w14:paraId="2F60F92C" w14:textId="77777777" w:rsidR="00132B7E" w:rsidRPr="00925E90" w:rsidRDefault="00132B7E" w:rsidP="00E01084">
            <w:pPr>
              <w:jc w:val="center"/>
              <w:rPr>
                <w:rFonts w:ascii="Sylfaen" w:hAnsi="Sylfaen" w:cs="Sylfaen"/>
                <w:sz w:val="22"/>
                <w:szCs w:val="22"/>
              </w:rPr>
            </w:pPr>
            <w:r w:rsidRPr="00FC0243">
              <w:rPr>
                <w:rFonts w:ascii="Sylfaen" w:hAnsi="Sylfaen" w:cs="Sylfaen"/>
                <w:sz w:val="22"/>
                <w:szCs w:val="22"/>
              </w:rPr>
              <w:t>ապրանքային նշանը, ֆիրմային անվանումը, մոդելը և արտադրողի անվանումը*</w:t>
            </w:r>
          </w:p>
        </w:tc>
        <w:tc>
          <w:tcPr>
            <w:tcW w:w="1985" w:type="dxa"/>
            <w:vAlign w:val="center"/>
          </w:tcPr>
          <w:p w14:paraId="3643D7EA"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63BEF80F"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303F3F4D"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 xml:space="preserve">Միավորի գինը </w:t>
            </w:r>
          </w:p>
          <w:p w14:paraId="056C3D60"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247B3B88"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26A797F7" w14:textId="77777777" w:rsidR="00132B7E" w:rsidRPr="00925E90" w:rsidRDefault="00132B7E" w:rsidP="00E01084">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085405" w:rsidRPr="006E3642" w14:paraId="09F5816A" w14:textId="77777777" w:rsidTr="00E01084">
        <w:trPr>
          <w:trHeight w:val="1021"/>
          <w:jc w:val="center"/>
        </w:trPr>
        <w:tc>
          <w:tcPr>
            <w:tcW w:w="900" w:type="dxa"/>
            <w:vAlign w:val="center"/>
          </w:tcPr>
          <w:p w14:paraId="1D0DCE05" w14:textId="0F99DF0F" w:rsidR="00085405" w:rsidRPr="00120D20" w:rsidRDefault="00085405" w:rsidP="00085405">
            <w:pPr>
              <w:jc w:val="center"/>
              <w:rPr>
                <w:rFonts w:ascii="GHEA Grapalat" w:hAnsi="GHEA Grapalat"/>
              </w:rPr>
            </w:pPr>
            <w:r w:rsidRPr="00120D20">
              <w:rPr>
                <w:rFonts w:ascii="GHEA Grapalat" w:hAnsi="GHEA Grapalat"/>
              </w:rPr>
              <w:t>1</w:t>
            </w:r>
          </w:p>
        </w:tc>
        <w:tc>
          <w:tcPr>
            <w:tcW w:w="1530" w:type="dxa"/>
            <w:vAlign w:val="center"/>
          </w:tcPr>
          <w:p w14:paraId="35A5555B" w14:textId="65F0301A" w:rsidR="00085405" w:rsidRPr="00120D20" w:rsidRDefault="00085405" w:rsidP="00085405">
            <w:pPr>
              <w:jc w:val="center"/>
              <w:rPr>
                <w:rFonts w:ascii="GHEA Grapalat" w:hAnsi="GHEA Grapalat"/>
              </w:rPr>
            </w:pPr>
            <w:r>
              <w:rPr>
                <w:rFonts w:ascii="Arial Unicode" w:hAnsi="Arial Unicode" w:cs="Arial"/>
              </w:rPr>
              <w:t>31531730</w:t>
            </w:r>
          </w:p>
        </w:tc>
        <w:tc>
          <w:tcPr>
            <w:tcW w:w="3094" w:type="dxa"/>
            <w:vAlign w:val="center"/>
          </w:tcPr>
          <w:p w14:paraId="22C85F19" w14:textId="63F6CB6C" w:rsidR="00085405" w:rsidRPr="00085405" w:rsidRDefault="00085405" w:rsidP="00085405">
            <w:pPr>
              <w:rPr>
                <w:rFonts w:ascii="GHEA Grapalat" w:hAnsi="GHEA Grapalat" w:cs="Arial"/>
              </w:rPr>
            </w:pPr>
            <w:r>
              <w:rPr>
                <w:rFonts w:ascii="GHEA Grapalat" w:hAnsi="GHEA Grapalat" w:cs="Arial"/>
                <w:color w:val="212529"/>
                <w:szCs w:val="20"/>
                <w:lang w:val="af-ZA"/>
              </w:rPr>
              <w:t>Լուսատու ԼԵԴ 50վտ</w:t>
            </w:r>
            <w:r>
              <w:rPr>
                <w:rFonts w:ascii="Calibri" w:hAnsi="Calibri" w:cs="Calibri"/>
                <w:color w:val="212529"/>
                <w:lang w:val="af-ZA"/>
              </w:rPr>
              <w:t>  </w:t>
            </w:r>
            <w:r>
              <w:rPr>
                <w:rFonts w:ascii="GHEA Grapalat" w:hAnsi="GHEA Grapalat" w:cs="Arial"/>
                <w:color w:val="212529"/>
                <w:lang w:val="af-ZA"/>
              </w:rPr>
              <w:t xml:space="preserve"> 2200 կելվին</w:t>
            </w:r>
          </w:p>
        </w:tc>
        <w:tc>
          <w:tcPr>
            <w:tcW w:w="1984" w:type="dxa"/>
            <w:vAlign w:val="center"/>
          </w:tcPr>
          <w:p w14:paraId="7BF51027" w14:textId="77777777" w:rsidR="00085405" w:rsidRPr="00120D20" w:rsidRDefault="00085405" w:rsidP="00085405">
            <w:pPr>
              <w:ind w:firstLine="117"/>
              <w:jc w:val="center"/>
              <w:rPr>
                <w:rFonts w:ascii="GHEA Grapalat" w:hAnsi="GHEA Grapalat"/>
                <w:sz w:val="18"/>
                <w:szCs w:val="18"/>
                <w:lang w:val="nb-NO"/>
              </w:rPr>
            </w:pPr>
          </w:p>
        </w:tc>
        <w:tc>
          <w:tcPr>
            <w:tcW w:w="1985" w:type="dxa"/>
            <w:vAlign w:val="center"/>
          </w:tcPr>
          <w:p w14:paraId="0379B2B7" w14:textId="77777777" w:rsidR="00085405" w:rsidRPr="00120D20" w:rsidRDefault="00085405" w:rsidP="00085405">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6EC9C469" w14:textId="77777777" w:rsidR="00085405" w:rsidRPr="00120D20" w:rsidRDefault="00085405" w:rsidP="00085405">
            <w:pPr>
              <w:jc w:val="center"/>
              <w:rPr>
                <w:rFonts w:ascii="Sylfaen" w:hAnsi="Sylfaen"/>
                <w:szCs w:val="18"/>
                <w:lang w:val="pt-BR"/>
              </w:rPr>
            </w:pPr>
            <w:r>
              <w:rPr>
                <w:rFonts w:ascii="Sylfaen" w:hAnsi="Sylfaen"/>
                <w:szCs w:val="18"/>
                <w:lang w:val="pt-BR"/>
              </w:rPr>
              <w:t>հատ</w:t>
            </w:r>
          </w:p>
        </w:tc>
        <w:tc>
          <w:tcPr>
            <w:tcW w:w="1276" w:type="dxa"/>
            <w:vAlign w:val="center"/>
          </w:tcPr>
          <w:p w14:paraId="4D80D73F" w14:textId="77777777" w:rsidR="00085405" w:rsidRPr="00120D20" w:rsidRDefault="00085405" w:rsidP="00085405">
            <w:pPr>
              <w:jc w:val="center"/>
              <w:rPr>
                <w:rFonts w:ascii="GHEA Grapalat" w:hAnsi="GHEA Grapalat"/>
                <w:szCs w:val="18"/>
                <w:lang w:val="pt-BR"/>
              </w:rPr>
            </w:pPr>
          </w:p>
        </w:tc>
        <w:tc>
          <w:tcPr>
            <w:tcW w:w="1418" w:type="dxa"/>
            <w:vAlign w:val="center"/>
          </w:tcPr>
          <w:p w14:paraId="62CE6354" w14:textId="77777777" w:rsidR="00085405" w:rsidRPr="00120D20" w:rsidRDefault="00085405" w:rsidP="00085405">
            <w:pPr>
              <w:jc w:val="center"/>
              <w:rPr>
                <w:rFonts w:ascii="Sylfaen" w:hAnsi="Sylfaen"/>
                <w:szCs w:val="18"/>
                <w:lang w:val="pt-BR"/>
              </w:rPr>
            </w:pPr>
          </w:p>
        </w:tc>
        <w:tc>
          <w:tcPr>
            <w:tcW w:w="1847" w:type="dxa"/>
            <w:vAlign w:val="center"/>
          </w:tcPr>
          <w:p w14:paraId="22C56662" w14:textId="430B186B" w:rsidR="00085405" w:rsidRPr="00120D20" w:rsidRDefault="00085405" w:rsidP="00085405">
            <w:pPr>
              <w:jc w:val="center"/>
              <w:rPr>
                <w:rFonts w:ascii="Sylfaen" w:hAnsi="Sylfaen" w:cs="Sylfaen"/>
                <w:szCs w:val="22"/>
              </w:rPr>
            </w:pPr>
            <w:r>
              <w:rPr>
                <w:rFonts w:ascii="Sylfaen" w:hAnsi="Sylfaen" w:cs="Sylfaen"/>
                <w:szCs w:val="22"/>
              </w:rPr>
              <w:t>10000</w:t>
            </w:r>
          </w:p>
        </w:tc>
      </w:tr>
      <w:tr w:rsidR="00085405" w:rsidRPr="006E3642" w14:paraId="4286E1CD" w14:textId="77777777" w:rsidTr="00E01084">
        <w:trPr>
          <w:trHeight w:val="1021"/>
          <w:jc w:val="center"/>
        </w:trPr>
        <w:tc>
          <w:tcPr>
            <w:tcW w:w="900" w:type="dxa"/>
            <w:vAlign w:val="center"/>
          </w:tcPr>
          <w:p w14:paraId="0ABB12C1" w14:textId="76859BED" w:rsidR="00085405" w:rsidRPr="00120D20" w:rsidRDefault="00C57F2C" w:rsidP="00085405">
            <w:pPr>
              <w:jc w:val="center"/>
              <w:rPr>
                <w:rFonts w:ascii="GHEA Grapalat" w:hAnsi="GHEA Grapalat"/>
              </w:rPr>
            </w:pPr>
            <w:r>
              <w:rPr>
                <w:rFonts w:ascii="GHEA Grapalat" w:hAnsi="GHEA Grapalat"/>
              </w:rPr>
              <w:t>2</w:t>
            </w:r>
          </w:p>
        </w:tc>
        <w:tc>
          <w:tcPr>
            <w:tcW w:w="1530" w:type="dxa"/>
            <w:vAlign w:val="center"/>
          </w:tcPr>
          <w:p w14:paraId="45CB385A" w14:textId="4A724011" w:rsidR="00085405" w:rsidRDefault="00085405" w:rsidP="00085405">
            <w:pPr>
              <w:jc w:val="center"/>
              <w:rPr>
                <w:rFonts w:ascii="Arial Unicode" w:hAnsi="Arial Unicode" w:cs="Arial"/>
              </w:rPr>
            </w:pPr>
            <w:r>
              <w:rPr>
                <w:rFonts w:ascii="Arial Unicode" w:hAnsi="Arial Unicode" w:cs="Arial"/>
              </w:rPr>
              <w:t>31531730/1</w:t>
            </w:r>
          </w:p>
        </w:tc>
        <w:tc>
          <w:tcPr>
            <w:tcW w:w="3094" w:type="dxa"/>
            <w:vAlign w:val="center"/>
          </w:tcPr>
          <w:p w14:paraId="203D9E0D" w14:textId="0DE6DC15" w:rsidR="00085405" w:rsidRPr="00085405" w:rsidRDefault="00085405" w:rsidP="00085405">
            <w:pPr>
              <w:rPr>
                <w:rFonts w:ascii="GHEA Grapalat" w:hAnsi="GHEA Grapalat" w:cs="Arial"/>
              </w:rPr>
            </w:pPr>
            <w:r>
              <w:rPr>
                <w:rFonts w:ascii="GHEA Grapalat" w:hAnsi="GHEA Grapalat" w:cs="Arial"/>
                <w:color w:val="212529"/>
                <w:szCs w:val="20"/>
                <w:lang w:val="af-ZA"/>
              </w:rPr>
              <w:t>Լուսատու ԼԵԴ 50վտ</w:t>
            </w:r>
            <w:r>
              <w:rPr>
                <w:rFonts w:ascii="Calibri" w:hAnsi="Calibri" w:cs="Calibri"/>
                <w:color w:val="212529"/>
                <w:lang w:val="af-ZA"/>
              </w:rPr>
              <w:t>  </w:t>
            </w:r>
            <w:r>
              <w:rPr>
                <w:rFonts w:ascii="GHEA Grapalat" w:hAnsi="GHEA Grapalat" w:cs="Arial"/>
                <w:color w:val="212529"/>
                <w:lang w:val="af-ZA"/>
              </w:rPr>
              <w:t xml:space="preserve"> 3000 կելվին</w:t>
            </w:r>
          </w:p>
        </w:tc>
        <w:tc>
          <w:tcPr>
            <w:tcW w:w="1984" w:type="dxa"/>
            <w:vAlign w:val="center"/>
          </w:tcPr>
          <w:p w14:paraId="76E52BE4" w14:textId="77777777" w:rsidR="00085405" w:rsidRPr="00120D20" w:rsidRDefault="00085405" w:rsidP="00085405">
            <w:pPr>
              <w:ind w:firstLine="117"/>
              <w:jc w:val="center"/>
              <w:rPr>
                <w:rFonts w:ascii="GHEA Grapalat" w:hAnsi="GHEA Grapalat"/>
                <w:sz w:val="18"/>
                <w:szCs w:val="18"/>
                <w:lang w:val="nb-NO"/>
              </w:rPr>
            </w:pPr>
          </w:p>
        </w:tc>
        <w:tc>
          <w:tcPr>
            <w:tcW w:w="1985" w:type="dxa"/>
            <w:vAlign w:val="center"/>
          </w:tcPr>
          <w:p w14:paraId="50D1BB7E" w14:textId="13CF0199" w:rsidR="00085405" w:rsidRPr="00C86C56" w:rsidRDefault="00085405" w:rsidP="00085405">
            <w:pPr>
              <w:ind w:firstLine="117"/>
              <w:jc w:val="center"/>
              <w:rPr>
                <w:rFonts w:ascii="Sylfaen" w:hAnsi="Sylfaen" w:cs="Sylfaen"/>
                <w:sz w:val="22"/>
                <w:szCs w:val="22"/>
                <w:lang w:val="hy-AM"/>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1912BFBF" w14:textId="077D016F" w:rsidR="00085405" w:rsidRDefault="00085405" w:rsidP="00085405">
            <w:pPr>
              <w:jc w:val="center"/>
              <w:rPr>
                <w:rFonts w:ascii="Sylfaen" w:hAnsi="Sylfaen"/>
                <w:szCs w:val="18"/>
                <w:lang w:val="pt-BR"/>
              </w:rPr>
            </w:pPr>
            <w:r>
              <w:rPr>
                <w:rFonts w:ascii="Sylfaen" w:hAnsi="Sylfaen"/>
                <w:szCs w:val="18"/>
                <w:lang w:val="pt-BR"/>
              </w:rPr>
              <w:t>հատ</w:t>
            </w:r>
          </w:p>
        </w:tc>
        <w:tc>
          <w:tcPr>
            <w:tcW w:w="1276" w:type="dxa"/>
            <w:vAlign w:val="center"/>
          </w:tcPr>
          <w:p w14:paraId="7F52B63C" w14:textId="77777777" w:rsidR="00085405" w:rsidRPr="00120D20" w:rsidRDefault="00085405" w:rsidP="00085405">
            <w:pPr>
              <w:jc w:val="center"/>
              <w:rPr>
                <w:rFonts w:ascii="GHEA Grapalat" w:hAnsi="GHEA Grapalat"/>
                <w:szCs w:val="18"/>
                <w:lang w:val="pt-BR"/>
              </w:rPr>
            </w:pPr>
          </w:p>
        </w:tc>
        <w:tc>
          <w:tcPr>
            <w:tcW w:w="1418" w:type="dxa"/>
            <w:vAlign w:val="center"/>
          </w:tcPr>
          <w:p w14:paraId="23261050" w14:textId="77777777" w:rsidR="00085405" w:rsidRPr="00120D20" w:rsidRDefault="00085405" w:rsidP="00085405">
            <w:pPr>
              <w:jc w:val="center"/>
              <w:rPr>
                <w:rFonts w:ascii="Sylfaen" w:hAnsi="Sylfaen"/>
                <w:szCs w:val="18"/>
                <w:lang w:val="pt-BR"/>
              </w:rPr>
            </w:pPr>
          </w:p>
        </w:tc>
        <w:tc>
          <w:tcPr>
            <w:tcW w:w="1847" w:type="dxa"/>
            <w:vAlign w:val="center"/>
          </w:tcPr>
          <w:p w14:paraId="064C91ED" w14:textId="306A2C0D" w:rsidR="00085405" w:rsidRDefault="00085405" w:rsidP="00085405">
            <w:pPr>
              <w:jc w:val="center"/>
              <w:rPr>
                <w:rFonts w:ascii="Sylfaen" w:hAnsi="Sylfaen" w:cs="Sylfaen"/>
                <w:szCs w:val="22"/>
              </w:rPr>
            </w:pPr>
            <w:r>
              <w:rPr>
                <w:rFonts w:ascii="Sylfaen" w:hAnsi="Sylfaen" w:cs="Sylfaen"/>
                <w:szCs w:val="22"/>
              </w:rPr>
              <w:t>4000</w:t>
            </w:r>
          </w:p>
        </w:tc>
      </w:tr>
      <w:tr w:rsidR="00085405" w:rsidRPr="006E3642" w14:paraId="1AE5F530" w14:textId="77777777" w:rsidTr="00E01084">
        <w:trPr>
          <w:trHeight w:val="1021"/>
          <w:jc w:val="center"/>
        </w:trPr>
        <w:tc>
          <w:tcPr>
            <w:tcW w:w="900" w:type="dxa"/>
            <w:vAlign w:val="center"/>
          </w:tcPr>
          <w:p w14:paraId="3A4F5FC5" w14:textId="056F90B1" w:rsidR="00085405" w:rsidRPr="00120D20" w:rsidRDefault="00C57F2C" w:rsidP="00085405">
            <w:pPr>
              <w:jc w:val="center"/>
              <w:rPr>
                <w:rFonts w:ascii="GHEA Grapalat" w:hAnsi="GHEA Grapalat"/>
              </w:rPr>
            </w:pPr>
            <w:r>
              <w:rPr>
                <w:rFonts w:ascii="GHEA Grapalat" w:hAnsi="GHEA Grapalat"/>
              </w:rPr>
              <w:t>3</w:t>
            </w:r>
          </w:p>
        </w:tc>
        <w:tc>
          <w:tcPr>
            <w:tcW w:w="1530" w:type="dxa"/>
            <w:vAlign w:val="center"/>
          </w:tcPr>
          <w:p w14:paraId="1219D094" w14:textId="487839B3" w:rsidR="00085405" w:rsidRDefault="00085405" w:rsidP="00085405">
            <w:pPr>
              <w:jc w:val="center"/>
              <w:rPr>
                <w:rFonts w:ascii="Arial Unicode" w:hAnsi="Arial Unicode" w:cs="Arial"/>
              </w:rPr>
            </w:pPr>
            <w:r>
              <w:rPr>
                <w:rFonts w:ascii="Arial Unicode" w:hAnsi="Arial Unicode" w:cs="Arial"/>
              </w:rPr>
              <w:t>31531730</w:t>
            </w:r>
          </w:p>
        </w:tc>
        <w:tc>
          <w:tcPr>
            <w:tcW w:w="3094" w:type="dxa"/>
            <w:vAlign w:val="center"/>
          </w:tcPr>
          <w:p w14:paraId="03636E9F" w14:textId="0600B39A" w:rsidR="00085405" w:rsidRPr="00085405" w:rsidRDefault="00085405" w:rsidP="00085405">
            <w:pPr>
              <w:rPr>
                <w:rFonts w:ascii="GHEA Grapalat" w:hAnsi="GHEA Grapalat" w:cs="Arial"/>
              </w:rPr>
            </w:pPr>
            <w:r>
              <w:rPr>
                <w:rFonts w:ascii="GHEA Grapalat" w:hAnsi="GHEA Grapalat" w:cs="Arial"/>
                <w:color w:val="212529"/>
                <w:szCs w:val="20"/>
                <w:lang w:val="af-ZA"/>
              </w:rPr>
              <w:t>Լուսատու ԼԵԴ 100վտ</w:t>
            </w:r>
            <w:r>
              <w:rPr>
                <w:rFonts w:ascii="Calibri" w:hAnsi="Calibri" w:cs="Calibri"/>
                <w:color w:val="212529"/>
                <w:lang w:val="af-ZA"/>
              </w:rPr>
              <w:t> </w:t>
            </w:r>
            <w:r>
              <w:rPr>
                <w:rFonts w:ascii="GHEA Grapalat" w:hAnsi="GHEA Grapalat" w:cs="Arial"/>
                <w:color w:val="212529"/>
                <w:lang w:val="af-ZA"/>
              </w:rPr>
              <w:t xml:space="preserve"> 3000 կելվին</w:t>
            </w:r>
          </w:p>
        </w:tc>
        <w:tc>
          <w:tcPr>
            <w:tcW w:w="1984" w:type="dxa"/>
            <w:vAlign w:val="center"/>
          </w:tcPr>
          <w:p w14:paraId="18978DB9" w14:textId="77777777" w:rsidR="00085405" w:rsidRPr="00120D20" w:rsidRDefault="00085405" w:rsidP="00085405">
            <w:pPr>
              <w:ind w:firstLine="117"/>
              <w:jc w:val="center"/>
              <w:rPr>
                <w:rFonts w:ascii="GHEA Grapalat" w:hAnsi="GHEA Grapalat"/>
                <w:sz w:val="18"/>
                <w:szCs w:val="18"/>
                <w:lang w:val="nb-NO"/>
              </w:rPr>
            </w:pPr>
          </w:p>
        </w:tc>
        <w:tc>
          <w:tcPr>
            <w:tcW w:w="1985" w:type="dxa"/>
            <w:vAlign w:val="center"/>
          </w:tcPr>
          <w:p w14:paraId="0924C262" w14:textId="5F6E93DF" w:rsidR="00085405" w:rsidRPr="00C86C56" w:rsidRDefault="00085405" w:rsidP="00085405">
            <w:pPr>
              <w:ind w:firstLine="117"/>
              <w:jc w:val="center"/>
              <w:rPr>
                <w:rFonts w:ascii="Sylfaen" w:hAnsi="Sylfaen" w:cs="Sylfaen"/>
                <w:sz w:val="22"/>
                <w:szCs w:val="22"/>
                <w:lang w:val="hy-AM"/>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6241EAB6" w14:textId="3457765A" w:rsidR="00085405" w:rsidRDefault="00085405" w:rsidP="00085405">
            <w:pPr>
              <w:jc w:val="center"/>
              <w:rPr>
                <w:rFonts w:ascii="Sylfaen" w:hAnsi="Sylfaen"/>
                <w:szCs w:val="18"/>
                <w:lang w:val="pt-BR"/>
              </w:rPr>
            </w:pPr>
            <w:r>
              <w:rPr>
                <w:rFonts w:ascii="Sylfaen" w:hAnsi="Sylfaen"/>
                <w:szCs w:val="18"/>
                <w:lang w:val="pt-BR"/>
              </w:rPr>
              <w:t>հատ</w:t>
            </w:r>
          </w:p>
        </w:tc>
        <w:tc>
          <w:tcPr>
            <w:tcW w:w="1276" w:type="dxa"/>
            <w:vAlign w:val="center"/>
          </w:tcPr>
          <w:p w14:paraId="15D64267" w14:textId="77777777" w:rsidR="00085405" w:rsidRPr="00120D20" w:rsidRDefault="00085405" w:rsidP="00085405">
            <w:pPr>
              <w:jc w:val="center"/>
              <w:rPr>
                <w:rFonts w:ascii="GHEA Grapalat" w:hAnsi="GHEA Grapalat"/>
                <w:szCs w:val="18"/>
                <w:lang w:val="pt-BR"/>
              </w:rPr>
            </w:pPr>
          </w:p>
        </w:tc>
        <w:tc>
          <w:tcPr>
            <w:tcW w:w="1418" w:type="dxa"/>
            <w:vAlign w:val="center"/>
          </w:tcPr>
          <w:p w14:paraId="57BE2DAD" w14:textId="77777777" w:rsidR="00085405" w:rsidRPr="00120D20" w:rsidRDefault="00085405" w:rsidP="00085405">
            <w:pPr>
              <w:jc w:val="center"/>
              <w:rPr>
                <w:rFonts w:ascii="Sylfaen" w:hAnsi="Sylfaen"/>
                <w:szCs w:val="18"/>
                <w:lang w:val="pt-BR"/>
              </w:rPr>
            </w:pPr>
          </w:p>
        </w:tc>
        <w:tc>
          <w:tcPr>
            <w:tcW w:w="1847" w:type="dxa"/>
            <w:vAlign w:val="center"/>
          </w:tcPr>
          <w:p w14:paraId="35EB31E5" w14:textId="01D321C9" w:rsidR="00085405" w:rsidRDefault="00085405" w:rsidP="00085405">
            <w:pPr>
              <w:jc w:val="center"/>
              <w:rPr>
                <w:rFonts w:ascii="Arial LatArm" w:hAnsi="Arial LatArm" w:cs="Arial"/>
              </w:rPr>
            </w:pPr>
            <w:r>
              <w:rPr>
                <w:rFonts w:ascii="Arial LatArm" w:hAnsi="Arial LatArm" w:cs="Arial"/>
              </w:rPr>
              <w:t>4000</w:t>
            </w:r>
          </w:p>
        </w:tc>
      </w:tr>
      <w:tr w:rsidR="00085405" w:rsidRPr="006E3642" w14:paraId="418AC395" w14:textId="77777777" w:rsidTr="00E01084">
        <w:trPr>
          <w:trHeight w:val="1021"/>
          <w:jc w:val="center"/>
        </w:trPr>
        <w:tc>
          <w:tcPr>
            <w:tcW w:w="900" w:type="dxa"/>
            <w:vAlign w:val="center"/>
          </w:tcPr>
          <w:p w14:paraId="2A7281BF" w14:textId="5B7AF7F7" w:rsidR="00085405" w:rsidRPr="00120D20" w:rsidRDefault="00C57F2C" w:rsidP="00085405">
            <w:pPr>
              <w:jc w:val="center"/>
              <w:rPr>
                <w:rFonts w:ascii="GHEA Grapalat" w:hAnsi="GHEA Grapalat"/>
              </w:rPr>
            </w:pPr>
            <w:r>
              <w:rPr>
                <w:rFonts w:ascii="GHEA Grapalat" w:hAnsi="GHEA Grapalat"/>
              </w:rPr>
              <w:t>4</w:t>
            </w:r>
          </w:p>
        </w:tc>
        <w:tc>
          <w:tcPr>
            <w:tcW w:w="1530" w:type="dxa"/>
            <w:vAlign w:val="center"/>
          </w:tcPr>
          <w:p w14:paraId="05E845BF" w14:textId="0AEFBAF4" w:rsidR="00085405" w:rsidRDefault="00085405" w:rsidP="00085405">
            <w:pPr>
              <w:jc w:val="center"/>
              <w:rPr>
                <w:rFonts w:ascii="Arial Unicode" w:hAnsi="Arial Unicode" w:cs="Arial"/>
                <w:sz w:val="22"/>
                <w:szCs w:val="22"/>
              </w:rPr>
            </w:pPr>
            <w:r>
              <w:rPr>
                <w:rFonts w:ascii="Arial Unicode" w:hAnsi="Arial Unicode" w:cs="Arial"/>
              </w:rPr>
              <w:t>31531730</w:t>
            </w:r>
          </w:p>
        </w:tc>
        <w:tc>
          <w:tcPr>
            <w:tcW w:w="3094" w:type="dxa"/>
            <w:vAlign w:val="center"/>
          </w:tcPr>
          <w:p w14:paraId="3AC85D32" w14:textId="6C95D00B" w:rsidR="00085405" w:rsidRPr="00085405" w:rsidRDefault="00085405" w:rsidP="00085405">
            <w:pPr>
              <w:rPr>
                <w:rFonts w:ascii="GHEA Grapalat" w:hAnsi="GHEA Grapalat"/>
                <w:lang w:val="hy-AM"/>
              </w:rPr>
            </w:pPr>
            <w:r>
              <w:rPr>
                <w:rFonts w:ascii="GHEA Grapalat" w:hAnsi="GHEA Grapalat" w:cs="Arial"/>
                <w:color w:val="212529"/>
                <w:szCs w:val="20"/>
                <w:lang w:val="af-ZA"/>
              </w:rPr>
              <w:t>Լուսատու ԼԵԴ 150վտ</w:t>
            </w:r>
            <w:r>
              <w:rPr>
                <w:rFonts w:ascii="Calibri" w:hAnsi="Calibri" w:cs="Calibri"/>
                <w:color w:val="212529"/>
                <w:lang w:val="af-ZA"/>
              </w:rPr>
              <w:t>  </w:t>
            </w:r>
            <w:r>
              <w:rPr>
                <w:rFonts w:ascii="GHEA Grapalat" w:hAnsi="GHEA Grapalat" w:cs="Arial"/>
                <w:color w:val="212529"/>
                <w:lang w:val="af-ZA"/>
              </w:rPr>
              <w:t xml:space="preserve"> 3000 կելվին</w:t>
            </w:r>
          </w:p>
        </w:tc>
        <w:tc>
          <w:tcPr>
            <w:tcW w:w="1984" w:type="dxa"/>
            <w:vAlign w:val="center"/>
          </w:tcPr>
          <w:p w14:paraId="33AC1278" w14:textId="77777777" w:rsidR="00085405" w:rsidRPr="00C86C56" w:rsidRDefault="00085405" w:rsidP="00085405">
            <w:pPr>
              <w:ind w:firstLine="117"/>
              <w:jc w:val="center"/>
              <w:rPr>
                <w:rFonts w:ascii="Sylfaen" w:hAnsi="Sylfaen" w:cs="Sylfaen"/>
                <w:sz w:val="22"/>
                <w:szCs w:val="22"/>
                <w:lang w:val="hy-AM"/>
              </w:rPr>
            </w:pPr>
          </w:p>
        </w:tc>
        <w:tc>
          <w:tcPr>
            <w:tcW w:w="1985" w:type="dxa"/>
            <w:vAlign w:val="center"/>
          </w:tcPr>
          <w:p w14:paraId="6B4D4E1F" w14:textId="77777777" w:rsidR="00085405" w:rsidRPr="00C86C56" w:rsidRDefault="00085405" w:rsidP="00085405">
            <w:pPr>
              <w:ind w:firstLine="117"/>
              <w:jc w:val="center"/>
              <w:rPr>
                <w:rFonts w:ascii="Sylfaen" w:hAnsi="Sylfaen" w:cs="Sylfaen"/>
                <w:sz w:val="22"/>
                <w:szCs w:val="22"/>
                <w:lang w:val="hy-AM"/>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FBAF4E0" w14:textId="77777777" w:rsidR="00085405" w:rsidRDefault="00085405" w:rsidP="00085405">
            <w:pPr>
              <w:jc w:val="center"/>
              <w:rPr>
                <w:rFonts w:ascii="Sylfaen" w:hAnsi="Sylfaen"/>
                <w:szCs w:val="18"/>
                <w:lang w:val="pt-BR"/>
              </w:rPr>
            </w:pPr>
            <w:r>
              <w:rPr>
                <w:rFonts w:ascii="Sylfaen" w:hAnsi="Sylfaen"/>
                <w:szCs w:val="18"/>
                <w:lang w:val="pt-BR"/>
              </w:rPr>
              <w:t>հատ</w:t>
            </w:r>
          </w:p>
        </w:tc>
        <w:tc>
          <w:tcPr>
            <w:tcW w:w="1276" w:type="dxa"/>
            <w:vAlign w:val="center"/>
          </w:tcPr>
          <w:p w14:paraId="1250E15C" w14:textId="77777777" w:rsidR="00085405" w:rsidRPr="00120D20" w:rsidRDefault="00085405" w:rsidP="00085405">
            <w:pPr>
              <w:jc w:val="center"/>
              <w:rPr>
                <w:rFonts w:ascii="GHEA Grapalat" w:hAnsi="GHEA Grapalat"/>
                <w:szCs w:val="18"/>
                <w:lang w:val="pt-BR"/>
              </w:rPr>
            </w:pPr>
          </w:p>
        </w:tc>
        <w:tc>
          <w:tcPr>
            <w:tcW w:w="1418" w:type="dxa"/>
            <w:vAlign w:val="center"/>
          </w:tcPr>
          <w:p w14:paraId="43E251CD" w14:textId="77777777" w:rsidR="00085405" w:rsidRPr="00120D20" w:rsidRDefault="00085405" w:rsidP="00085405">
            <w:pPr>
              <w:jc w:val="center"/>
              <w:rPr>
                <w:rFonts w:ascii="Sylfaen" w:hAnsi="Sylfaen"/>
                <w:szCs w:val="18"/>
                <w:lang w:val="pt-BR"/>
              </w:rPr>
            </w:pPr>
          </w:p>
        </w:tc>
        <w:tc>
          <w:tcPr>
            <w:tcW w:w="1847" w:type="dxa"/>
            <w:vAlign w:val="center"/>
          </w:tcPr>
          <w:p w14:paraId="5C68F4F8" w14:textId="4A3E47FF" w:rsidR="00085405" w:rsidRDefault="00085405" w:rsidP="00085405">
            <w:pPr>
              <w:jc w:val="center"/>
              <w:rPr>
                <w:rFonts w:ascii="Arial LatArm" w:hAnsi="Arial LatArm" w:cs="Arial"/>
              </w:rPr>
            </w:pPr>
            <w:r>
              <w:rPr>
                <w:rFonts w:ascii="Arial LatArm" w:hAnsi="Arial LatArm" w:cs="Arial"/>
              </w:rPr>
              <w:t>3000</w:t>
            </w:r>
          </w:p>
        </w:tc>
      </w:tr>
      <w:tr w:rsidR="00132B7E" w:rsidRPr="00461909" w14:paraId="0CE561BF" w14:textId="77777777" w:rsidTr="00E01084">
        <w:trPr>
          <w:trHeight w:val="246"/>
          <w:jc w:val="center"/>
        </w:trPr>
        <w:tc>
          <w:tcPr>
            <w:tcW w:w="10768" w:type="dxa"/>
            <w:gridSpan w:val="6"/>
          </w:tcPr>
          <w:p w14:paraId="037DFDC7" w14:textId="77777777" w:rsidR="00132B7E" w:rsidRPr="00FF0ECB" w:rsidRDefault="00132B7E" w:rsidP="00E01084">
            <w:pPr>
              <w:rPr>
                <w:rFonts w:ascii="Sylfaen" w:hAnsi="Sylfaen"/>
                <w:b/>
                <w:szCs w:val="18"/>
                <w:lang w:val="pt-BR"/>
              </w:rPr>
            </w:pPr>
            <w:r w:rsidRPr="00FF0ECB">
              <w:rPr>
                <w:rFonts w:ascii="Sylfaen" w:hAnsi="Sylfaen"/>
                <w:b/>
                <w:szCs w:val="18"/>
                <w:lang w:val="pt-BR"/>
              </w:rPr>
              <w:t>Ընդամենը</w:t>
            </w:r>
          </w:p>
        </w:tc>
        <w:tc>
          <w:tcPr>
            <w:tcW w:w="1276" w:type="dxa"/>
          </w:tcPr>
          <w:p w14:paraId="137D7C2F" w14:textId="77777777" w:rsidR="00132B7E" w:rsidRPr="002C5B80" w:rsidRDefault="00132B7E" w:rsidP="00E01084">
            <w:pPr>
              <w:jc w:val="center"/>
              <w:rPr>
                <w:rFonts w:ascii="GHEA Grapalat" w:hAnsi="GHEA Grapalat"/>
                <w:sz w:val="18"/>
                <w:szCs w:val="18"/>
                <w:lang w:val="pt-BR"/>
              </w:rPr>
            </w:pPr>
          </w:p>
        </w:tc>
        <w:tc>
          <w:tcPr>
            <w:tcW w:w="1418" w:type="dxa"/>
          </w:tcPr>
          <w:p w14:paraId="5011D617" w14:textId="77777777" w:rsidR="00132B7E" w:rsidRPr="003314C1" w:rsidRDefault="00132B7E" w:rsidP="00E01084">
            <w:pPr>
              <w:jc w:val="center"/>
              <w:rPr>
                <w:rFonts w:ascii="Sylfaen" w:hAnsi="Sylfaen"/>
                <w:sz w:val="18"/>
                <w:szCs w:val="18"/>
                <w:lang w:val="pt-BR"/>
              </w:rPr>
            </w:pPr>
          </w:p>
        </w:tc>
        <w:tc>
          <w:tcPr>
            <w:tcW w:w="1847" w:type="dxa"/>
          </w:tcPr>
          <w:p w14:paraId="574F00FA" w14:textId="77777777" w:rsidR="00132B7E" w:rsidRPr="009E6683" w:rsidRDefault="00132B7E" w:rsidP="00E01084">
            <w:pPr>
              <w:jc w:val="center"/>
              <w:rPr>
                <w:rFonts w:ascii="Sylfaen" w:hAnsi="Sylfaen" w:cs="Sylfaen"/>
                <w:sz w:val="22"/>
                <w:szCs w:val="22"/>
              </w:rPr>
            </w:pPr>
          </w:p>
        </w:tc>
      </w:tr>
      <w:tr w:rsidR="00132B7E" w:rsidRPr="00461909" w14:paraId="14EE4522" w14:textId="77777777" w:rsidTr="00E01084">
        <w:trPr>
          <w:trHeight w:val="1056"/>
          <w:jc w:val="center"/>
        </w:trPr>
        <w:tc>
          <w:tcPr>
            <w:tcW w:w="2430" w:type="dxa"/>
            <w:gridSpan w:val="2"/>
            <w:vMerge w:val="restart"/>
          </w:tcPr>
          <w:p w14:paraId="56E39794" w14:textId="77777777" w:rsidR="00132B7E" w:rsidRPr="009E6683" w:rsidRDefault="00132B7E" w:rsidP="00E01084">
            <w:pPr>
              <w:jc w:val="center"/>
              <w:rPr>
                <w:rFonts w:ascii="Sylfaen" w:hAnsi="Sylfaen" w:cs="Sylfaen"/>
                <w:sz w:val="22"/>
                <w:szCs w:val="22"/>
              </w:rPr>
            </w:pPr>
            <w:r>
              <w:rPr>
                <w:rFonts w:ascii="Sylfaen" w:hAnsi="Sylfaen" w:cs="Sylfaen"/>
                <w:sz w:val="22"/>
                <w:szCs w:val="22"/>
              </w:rPr>
              <w:lastRenderedPageBreak/>
              <w:t>Մատակարարման ընդհանուր պայմաններ</w:t>
            </w:r>
          </w:p>
        </w:tc>
        <w:tc>
          <w:tcPr>
            <w:tcW w:w="12879" w:type="dxa"/>
            <w:gridSpan w:val="7"/>
            <w:vAlign w:val="center"/>
          </w:tcPr>
          <w:p w14:paraId="743AF5A2" w14:textId="77777777" w:rsidR="00132B7E" w:rsidRPr="00382E52" w:rsidRDefault="00132B7E" w:rsidP="00E01084">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132B7E" w:rsidRPr="00461909" w14:paraId="3AD1A090" w14:textId="77777777" w:rsidTr="00E01084">
        <w:trPr>
          <w:trHeight w:val="555"/>
          <w:jc w:val="center"/>
        </w:trPr>
        <w:tc>
          <w:tcPr>
            <w:tcW w:w="2430" w:type="dxa"/>
            <w:gridSpan w:val="2"/>
            <w:vMerge/>
          </w:tcPr>
          <w:p w14:paraId="13DEF7CE" w14:textId="77777777" w:rsidR="00132B7E" w:rsidRPr="009E6683" w:rsidRDefault="00132B7E" w:rsidP="00E01084">
            <w:pPr>
              <w:jc w:val="center"/>
              <w:rPr>
                <w:rFonts w:ascii="Sylfaen" w:hAnsi="Sylfaen" w:cs="Sylfaen"/>
                <w:sz w:val="22"/>
                <w:szCs w:val="22"/>
              </w:rPr>
            </w:pPr>
          </w:p>
        </w:tc>
        <w:tc>
          <w:tcPr>
            <w:tcW w:w="12879" w:type="dxa"/>
            <w:gridSpan w:val="7"/>
            <w:vAlign w:val="center"/>
          </w:tcPr>
          <w:p w14:paraId="6C19F4CF" w14:textId="330B5355" w:rsidR="00132B7E" w:rsidRPr="00382E52" w:rsidRDefault="00132B7E" w:rsidP="00E01084">
            <w:pPr>
              <w:rPr>
                <w:rFonts w:ascii="Arial LatArm" w:hAnsi="Arial LatArm" w:cs="Sylfaen"/>
                <w:sz w:val="22"/>
                <w:szCs w:val="22"/>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tc>
      </w:tr>
      <w:tr w:rsidR="00132B7E" w:rsidRPr="00461909" w14:paraId="259C7494" w14:textId="77777777" w:rsidTr="00E01084">
        <w:trPr>
          <w:trHeight w:val="1541"/>
          <w:jc w:val="center"/>
        </w:trPr>
        <w:tc>
          <w:tcPr>
            <w:tcW w:w="2430" w:type="dxa"/>
            <w:gridSpan w:val="2"/>
            <w:vMerge/>
          </w:tcPr>
          <w:p w14:paraId="1709756E" w14:textId="77777777" w:rsidR="00132B7E" w:rsidRPr="009E6683" w:rsidRDefault="00132B7E" w:rsidP="00E01084">
            <w:pPr>
              <w:jc w:val="center"/>
              <w:rPr>
                <w:rFonts w:ascii="Sylfaen" w:hAnsi="Sylfaen" w:cs="Sylfaen"/>
                <w:sz w:val="22"/>
                <w:szCs w:val="22"/>
              </w:rPr>
            </w:pPr>
          </w:p>
        </w:tc>
        <w:tc>
          <w:tcPr>
            <w:tcW w:w="12879" w:type="dxa"/>
            <w:gridSpan w:val="7"/>
            <w:vAlign w:val="center"/>
          </w:tcPr>
          <w:p w14:paraId="60EAAA84" w14:textId="77777777" w:rsidR="00132B7E" w:rsidRPr="00E01084" w:rsidRDefault="00132B7E" w:rsidP="00E01084">
            <w:pPr>
              <w:ind w:right="322" w:firstLine="292"/>
              <w:jc w:val="both"/>
              <w:rPr>
                <w:rFonts w:ascii="Arial LatArm" w:hAnsi="Arial LatArm" w:cs="Sylfaen"/>
                <w:b/>
                <w:sz w:val="23"/>
                <w:szCs w:val="23"/>
              </w:rPr>
            </w:pPr>
            <w:r w:rsidRPr="00E01084">
              <w:rPr>
                <w:rFonts w:ascii="Arial" w:hAnsi="Arial" w:cs="Arial"/>
                <w:b/>
                <w:sz w:val="23"/>
                <w:szCs w:val="23"/>
              </w:rPr>
              <w:t>Վաճառողը</w:t>
            </w:r>
            <w:r w:rsidRPr="00E01084">
              <w:rPr>
                <w:rFonts w:ascii="Arial LatArm" w:hAnsi="Arial LatArm" w:cs="Calibri"/>
                <w:b/>
                <w:sz w:val="23"/>
                <w:szCs w:val="23"/>
              </w:rPr>
              <w:t xml:space="preserve"> </w:t>
            </w:r>
            <w:r w:rsidRPr="00E01084">
              <w:rPr>
                <w:rFonts w:ascii="Arial" w:hAnsi="Arial" w:cs="Arial"/>
                <w:b/>
                <w:sz w:val="23"/>
                <w:szCs w:val="23"/>
              </w:rPr>
              <w:t>մատակարարված</w:t>
            </w:r>
            <w:r w:rsidRPr="00E01084">
              <w:rPr>
                <w:rFonts w:ascii="Arial LatArm" w:hAnsi="Arial LatArm" w:cs="Calibri"/>
                <w:b/>
                <w:sz w:val="23"/>
                <w:szCs w:val="23"/>
              </w:rPr>
              <w:t xml:space="preserve"> </w:t>
            </w:r>
            <w:r w:rsidRPr="00E01084">
              <w:rPr>
                <w:rFonts w:ascii="Arial" w:hAnsi="Arial" w:cs="Arial"/>
                <w:b/>
                <w:sz w:val="23"/>
                <w:szCs w:val="23"/>
              </w:rPr>
              <w:t>ապրանքի</w:t>
            </w:r>
            <w:r w:rsidRPr="00E01084">
              <w:rPr>
                <w:rFonts w:ascii="Arial LatArm" w:hAnsi="Arial LatArm" w:cs="Calibri"/>
                <w:b/>
                <w:sz w:val="23"/>
                <w:szCs w:val="23"/>
              </w:rPr>
              <w:t xml:space="preserve"> </w:t>
            </w:r>
            <w:r w:rsidRPr="00E01084">
              <w:rPr>
                <w:rFonts w:ascii="Arial" w:hAnsi="Arial" w:cs="Arial"/>
                <w:b/>
                <w:sz w:val="23"/>
                <w:szCs w:val="23"/>
              </w:rPr>
              <w:t>հետ</w:t>
            </w:r>
            <w:r w:rsidRPr="00E01084">
              <w:rPr>
                <w:rFonts w:ascii="Arial LatArm" w:hAnsi="Arial LatArm" w:cs="Calibri"/>
                <w:b/>
                <w:sz w:val="23"/>
                <w:szCs w:val="23"/>
              </w:rPr>
              <w:t xml:space="preserve"> </w:t>
            </w:r>
            <w:r w:rsidRPr="00E01084">
              <w:rPr>
                <w:rFonts w:ascii="Arial" w:hAnsi="Arial" w:cs="Arial"/>
                <w:b/>
                <w:sz w:val="23"/>
                <w:szCs w:val="23"/>
              </w:rPr>
              <w:t>միասին</w:t>
            </w:r>
            <w:r w:rsidRPr="00E01084">
              <w:rPr>
                <w:rFonts w:ascii="Arial LatArm" w:hAnsi="Arial LatArm" w:cs="Calibri"/>
                <w:b/>
                <w:sz w:val="23"/>
                <w:szCs w:val="23"/>
              </w:rPr>
              <w:t xml:space="preserve"> </w:t>
            </w:r>
            <w:r w:rsidRPr="00E01084">
              <w:rPr>
                <w:rFonts w:ascii="Arial" w:hAnsi="Arial" w:cs="Arial"/>
                <w:b/>
                <w:sz w:val="23"/>
                <w:szCs w:val="23"/>
              </w:rPr>
              <w:t>ներկայացնում</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w:t>
            </w:r>
            <w:r w:rsidRPr="00E01084">
              <w:rPr>
                <w:rFonts w:ascii="Arial" w:hAnsi="Arial" w:cs="Arial"/>
                <w:b/>
                <w:sz w:val="23"/>
                <w:szCs w:val="23"/>
              </w:rPr>
              <w:t>որակի</w:t>
            </w:r>
            <w:r w:rsidRPr="00E01084">
              <w:rPr>
                <w:rFonts w:ascii="Arial LatArm" w:hAnsi="Arial LatArm" w:cs="Calibri"/>
                <w:b/>
                <w:sz w:val="23"/>
                <w:szCs w:val="23"/>
              </w:rPr>
              <w:t xml:space="preserve"> </w:t>
            </w:r>
            <w:r w:rsidRPr="00E01084">
              <w:rPr>
                <w:rFonts w:ascii="Arial" w:hAnsi="Arial" w:cs="Arial"/>
                <w:b/>
                <w:sz w:val="23"/>
                <w:szCs w:val="23"/>
              </w:rPr>
              <w:t>սերտիֆիկատը</w:t>
            </w:r>
            <w:r w:rsidRPr="00E01084">
              <w:rPr>
                <w:rFonts w:ascii="Arial LatArm" w:hAnsi="Arial LatArm" w:cs="Calibri"/>
                <w:b/>
                <w:sz w:val="23"/>
                <w:szCs w:val="23"/>
              </w:rPr>
              <w:t xml:space="preserve">, </w:t>
            </w:r>
            <w:r w:rsidRPr="00E01084">
              <w:rPr>
                <w:rFonts w:ascii="Arial" w:hAnsi="Arial" w:cs="Arial"/>
                <w:b/>
                <w:sz w:val="23"/>
                <w:szCs w:val="23"/>
              </w:rPr>
              <w:t>տեխնիկական</w:t>
            </w:r>
            <w:r w:rsidRPr="00E01084">
              <w:rPr>
                <w:rFonts w:ascii="Arial LatArm" w:hAnsi="Arial LatArm" w:cs="Calibri"/>
                <w:b/>
                <w:sz w:val="23"/>
                <w:szCs w:val="23"/>
              </w:rPr>
              <w:t xml:space="preserve"> </w:t>
            </w:r>
            <w:r w:rsidRPr="00E01084">
              <w:rPr>
                <w:rFonts w:ascii="Arial" w:hAnsi="Arial" w:cs="Arial"/>
                <w:b/>
                <w:sz w:val="23"/>
                <w:szCs w:val="23"/>
              </w:rPr>
              <w:t>անձնագիրը</w:t>
            </w:r>
            <w:r w:rsidRPr="00E01084">
              <w:rPr>
                <w:rFonts w:ascii="Arial LatArm" w:hAnsi="Arial LatArm" w:cs="Calibri"/>
                <w:b/>
                <w:sz w:val="23"/>
                <w:szCs w:val="23"/>
              </w:rPr>
              <w:t xml:space="preserve">, </w:t>
            </w:r>
            <w:r w:rsidRPr="00E01084">
              <w:rPr>
                <w:rFonts w:ascii="Arial" w:hAnsi="Arial" w:cs="Arial"/>
                <w:b/>
                <w:sz w:val="23"/>
                <w:szCs w:val="23"/>
              </w:rPr>
              <w:t>երաշխիքային</w:t>
            </w:r>
            <w:r w:rsidRPr="00E01084">
              <w:rPr>
                <w:rFonts w:ascii="Arial LatArm" w:hAnsi="Arial LatArm" w:cs="Calibri"/>
                <w:b/>
                <w:sz w:val="23"/>
                <w:szCs w:val="23"/>
              </w:rPr>
              <w:t xml:space="preserve"> </w:t>
            </w:r>
            <w:r w:rsidRPr="00E01084">
              <w:rPr>
                <w:rFonts w:ascii="Arial" w:hAnsi="Arial" w:cs="Arial"/>
                <w:b/>
                <w:sz w:val="23"/>
                <w:szCs w:val="23"/>
              </w:rPr>
              <w:t>կտրոնը</w:t>
            </w:r>
            <w:r w:rsidRPr="00E01084">
              <w:rPr>
                <w:rFonts w:ascii="Arial LatArm" w:hAnsi="Arial LatArm" w:cs="Calibri"/>
                <w:b/>
                <w:sz w:val="23"/>
                <w:szCs w:val="23"/>
              </w:rPr>
              <w:t xml:space="preserve"> </w:t>
            </w:r>
            <w:r w:rsidRPr="00E01084">
              <w:rPr>
                <w:rFonts w:ascii="Arial" w:hAnsi="Arial" w:cs="Arial"/>
                <w:b/>
                <w:sz w:val="23"/>
                <w:szCs w:val="23"/>
              </w:rPr>
              <w:t>և</w:t>
            </w:r>
            <w:r w:rsidRPr="00E01084">
              <w:rPr>
                <w:rFonts w:ascii="Arial LatArm" w:hAnsi="Arial LatArm" w:cs="Calibri"/>
                <w:b/>
                <w:sz w:val="23"/>
                <w:szCs w:val="23"/>
              </w:rPr>
              <w:t xml:space="preserve"> </w:t>
            </w:r>
            <w:r w:rsidRPr="00E01084">
              <w:rPr>
                <w:rFonts w:ascii="Arial" w:hAnsi="Arial" w:cs="Arial"/>
                <w:b/>
                <w:sz w:val="23"/>
                <w:szCs w:val="23"/>
              </w:rPr>
              <w:t>անկախ</w:t>
            </w:r>
            <w:r w:rsidRPr="00E01084">
              <w:rPr>
                <w:rFonts w:ascii="Arial LatArm" w:hAnsi="Arial LatArm" w:cs="Calibri"/>
                <w:b/>
                <w:sz w:val="23"/>
                <w:szCs w:val="23"/>
              </w:rPr>
              <w:t xml:space="preserve"> </w:t>
            </w:r>
            <w:r w:rsidRPr="00E01084">
              <w:rPr>
                <w:rFonts w:ascii="Arial" w:hAnsi="Arial" w:cs="Arial"/>
                <w:b/>
                <w:sz w:val="23"/>
                <w:szCs w:val="23"/>
              </w:rPr>
              <w:t>լաբորատորիայի</w:t>
            </w:r>
            <w:r w:rsidRPr="00E01084">
              <w:rPr>
                <w:rFonts w:ascii="Arial LatArm" w:hAnsi="Arial LatArm" w:cs="Calibri"/>
                <w:b/>
                <w:sz w:val="23"/>
                <w:szCs w:val="23"/>
              </w:rPr>
              <w:t xml:space="preserve"> </w:t>
            </w:r>
            <w:r w:rsidRPr="00E01084">
              <w:rPr>
                <w:rFonts w:ascii="Arial" w:hAnsi="Arial" w:cs="Arial"/>
                <w:b/>
                <w:sz w:val="23"/>
                <w:szCs w:val="23"/>
              </w:rPr>
              <w:t>կողմից</w:t>
            </w:r>
            <w:r w:rsidRPr="00E01084">
              <w:rPr>
                <w:rFonts w:ascii="Arial LatArm" w:hAnsi="Arial LatArm" w:cs="Calibri"/>
                <w:b/>
                <w:sz w:val="23"/>
                <w:szCs w:val="23"/>
              </w:rPr>
              <w:t xml:space="preserve"> </w:t>
            </w:r>
            <w:r w:rsidRPr="00E01084">
              <w:rPr>
                <w:rFonts w:ascii="Arial" w:hAnsi="Arial" w:cs="Arial"/>
                <w:b/>
                <w:sz w:val="23"/>
                <w:szCs w:val="23"/>
              </w:rPr>
              <w:t>տրված՝</w:t>
            </w:r>
            <w:r w:rsidRPr="00E01084">
              <w:rPr>
                <w:rFonts w:ascii="Arial LatArm" w:hAnsi="Arial LatArm" w:cs="Calibri"/>
                <w:b/>
                <w:sz w:val="23"/>
                <w:szCs w:val="23"/>
              </w:rPr>
              <w:t xml:space="preserve">  </w:t>
            </w:r>
            <w:r w:rsidRPr="00E01084">
              <w:rPr>
                <w:rFonts w:ascii="Arial" w:hAnsi="Arial" w:cs="Arial"/>
                <w:b/>
                <w:sz w:val="23"/>
                <w:szCs w:val="23"/>
              </w:rPr>
              <w:t>մատակարարված</w:t>
            </w:r>
            <w:r w:rsidRPr="00E01084">
              <w:rPr>
                <w:rFonts w:ascii="Arial LatArm" w:hAnsi="Arial LatArm" w:cs="Calibri"/>
                <w:b/>
                <w:sz w:val="23"/>
                <w:szCs w:val="23"/>
              </w:rPr>
              <w:t xml:space="preserve"> </w:t>
            </w:r>
            <w:r w:rsidRPr="00E01084">
              <w:rPr>
                <w:rFonts w:ascii="Arial" w:hAnsi="Arial" w:cs="Arial"/>
                <w:b/>
                <w:sz w:val="23"/>
                <w:szCs w:val="23"/>
              </w:rPr>
              <w:t>լուսատուի</w:t>
            </w:r>
            <w:r w:rsidRPr="00E01084">
              <w:rPr>
                <w:rFonts w:ascii="Arial LatArm" w:hAnsi="Arial LatArm" w:cs="Calibri"/>
                <w:b/>
                <w:sz w:val="23"/>
                <w:szCs w:val="23"/>
              </w:rPr>
              <w:t xml:space="preserve"> </w:t>
            </w:r>
            <w:r w:rsidRPr="00E01084">
              <w:rPr>
                <w:rFonts w:ascii="Arial" w:hAnsi="Arial" w:cs="Arial"/>
                <w:b/>
                <w:sz w:val="23"/>
                <w:szCs w:val="23"/>
              </w:rPr>
              <w:t>առնվազն՝</w:t>
            </w:r>
            <w:r w:rsidRPr="00E01084">
              <w:rPr>
                <w:rFonts w:ascii="Arial LatArm" w:hAnsi="Arial LatArm" w:cs="Calibri"/>
                <w:b/>
                <w:sz w:val="23"/>
                <w:szCs w:val="23"/>
              </w:rPr>
              <w:t xml:space="preserve"> </w:t>
            </w:r>
            <w:r w:rsidRPr="00E01084">
              <w:rPr>
                <w:rFonts w:ascii="Arial" w:hAnsi="Arial" w:cs="Arial"/>
                <w:b/>
                <w:sz w:val="23"/>
                <w:szCs w:val="23"/>
              </w:rPr>
              <w:t>հզորության</w:t>
            </w:r>
            <w:r w:rsidRPr="00E01084">
              <w:rPr>
                <w:rFonts w:ascii="Arial LatArm" w:hAnsi="Arial LatArm" w:cs="Calibri"/>
                <w:b/>
                <w:sz w:val="23"/>
                <w:szCs w:val="23"/>
              </w:rPr>
              <w:t xml:space="preserve"> (</w:t>
            </w:r>
            <w:r w:rsidRPr="00E01084">
              <w:rPr>
                <w:rFonts w:ascii="Arial" w:hAnsi="Arial" w:cs="Arial"/>
                <w:b/>
                <w:sz w:val="23"/>
                <w:szCs w:val="23"/>
              </w:rPr>
              <w:t>վատտ</w:t>
            </w:r>
            <w:r w:rsidRPr="00E01084">
              <w:rPr>
                <w:rFonts w:ascii="Arial LatArm" w:hAnsi="Arial LatArm" w:cs="Calibri"/>
                <w:b/>
                <w:sz w:val="23"/>
                <w:szCs w:val="23"/>
              </w:rPr>
              <w:t xml:space="preserve">), </w:t>
            </w:r>
            <w:r w:rsidRPr="00E01084">
              <w:rPr>
                <w:rFonts w:ascii="Arial" w:hAnsi="Arial" w:cs="Arial"/>
                <w:b/>
                <w:sz w:val="23"/>
                <w:szCs w:val="23"/>
              </w:rPr>
              <w:t>գունային</w:t>
            </w:r>
            <w:r w:rsidRPr="00E01084">
              <w:rPr>
                <w:rFonts w:ascii="Arial LatArm" w:hAnsi="Arial LatArm" w:cs="Calibri"/>
                <w:b/>
                <w:sz w:val="23"/>
                <w:szCs w:val="23"/>
              </w:rPr>
              <w:t xml:space="preserve"> </w:t>
            </w:r>
            <w:r w:rsidRPr="00E01084">
              <w:rPr>
                <w:rFonts w:ascii="Arial" w:hAnsi="Arial" w:cs="Arial"/>
                <w:b/>
                <w:sz w:val="23"/>
                <w:szCs w:val="23"/>
              </w:rPr>
              <w:t>ջերմաստիճանի</w:t>
            </w:r>
            <w:r w:rsidRPr="00E01084">
              <w:rPr>
                <w:rFonts w:ascii="Arial LatArm" w:hAnsi="Arial LatArm" w:cs="Calibri"/>
                <w:b/>
                <w:sz w:val="23"/>
                <w:szCs w:val="23"/>
              </w:rPr>
              <w:t xml:space="preserve"> (</w:t>
            </w:r>
            <w:r w:rsidRPr="00E01084">
              <w:rPr>
                <w:rFonts w:ascii="Arial" w:hAnsi="Arial" w:cs="Arial"/>
                <w:b/>
                <w:sz w:val="23"/>
                <w:szCs w:val="23"/>
              </w:rPr>
              <w:t>կելվին</w:t>
            </w:r>
            <w:r w:rsidRPr="00E01084">
              <w:rPr>
                <w:rFonts w:ascii="Arial LatArm" w:hAnsi="Arial LatArm" w:cs="Calibri"/>
                <w:b/>
                <w:sz w:val="23"/>
                <w:szCs w:val="23"/>
              </w:rPr>
              <w:t xml:space="preserve">),  </w:t>
            </w:r>
            <w:r w:rsidRPr="00E01084">
              <w:rPr>
                <w:rFonts w:ascii="Arial" w:hAnsi="Arial" w:cs="Arial"/>
                <w:b/>
                <w:sz w:val="23"/>
                <w:szCs w:val="23"/>
              </w:rPr>
              <w:t>լուսատվության</w:t>
            </w:r>
            <w:r w:rsidRPr="00E01084">
              <w:rPr>
                <w:rFonts w:ascii="Arial LatArm" w:hAnsi="Arial LatArm" w:cs="Calibri"/>
                <w:b/>
                <w:sz w:val="23"/>
                <w:szCs w:val="23"/>
              </w:rPr>
              <w:t xml:space="preserve"> (</w:t>
            </w:r>
            <w:r w:rsidRPr="00E01084">
              <w:rPr>
                <w:rFonts w:ascii="Arial" w:hAnsi="Arial" w:cs="Arial"/>
                <w:b/>
                <w:sz w:val="23"/>
                <w:szCs w:val="23"/>
              </w:rPr>
              <w:t>լյումեն</w:t>
            </w:r>
            <w:r w:rsidRPr="00E01084">
              <w:rPr>
                <w:rFonts w:ascii="Arial LatArm" w:hAnsi="Arial LatArm" w:cs="Calibri"/>
                <w:b/>
                <w:sz w:val="23"/>
                <w:szCs w:val="23"/>
              </w:rPr>
              <w:t xml:space="preserve">) </w:t>
            </w:r>
            <w:r w:rsidRPr="00E01084">
              <w:rPr>
                <w:rFonts w:ascii="Arial" w:hAnsi="Arial" w:cs="Arial"/>
                <w:b/>
                <w:sz w:val="23"/>
                <w:szCs w:val="23"/>
              </w:rPr>
              <w:t>և</w:t>
            </w:r>
            <w:r w:rsidRPr="00E01084">
              <w:rPr>
                <w:rFonts w:ascii="Arial LatArm" w:hAnsi="Arial LatArm" w:cs="Calibri"/>
                <w:b/>
                <w:sz w:val="23"/>
                <w:szCs w:val="23"/>
              </w:rPr>
              <w:t xml:space="preserve"> </w:t>
            </w:r>
            <w:r w:rsidRPr="00E01084">
              <w:rPr>
                <w:rFonts w:ascii="Arial" w:hAnsi="Arial" w:cs="Arial"/>
                <w:b/>
                <w:sz w:val="23"/>
                <w:szCs w:val="23"/>
              </w:rPr>
              <w:t>գունափոխանցման</w:t>
            </w:r>
            <w:r w:rsidRPr="00E01084">
              <w:rPr>
                <w:rFonts w:ascii="Arial LatArm" w:hAnsi="Arial LatArm" w:cs="Calibri"/>
                <w:b/>
                <w:sz w:val="23"/>
                <w:szCs w:val="23"/>
              </w:rPr>
              <w:t xml:space="preserve"> </w:t>
            </w:r>
            <w:r w:rsidRPr="00E01084">
              <w:rPr>
                <w:rFonts w:ascii="Arial" w:hAnsi="Arial" w:cs="Arial"/>
                <w:b/>
                <w:sz w:val="23"/>
                <w:szCs w:val="23"/>
              </w:rPr>
              <w:t>գործակցի</w:t>
            </w:r>
            <w:r w:rsidRPr="00E01084">
              <w:rPr>
                <w:rFonts w:ascii="Arial LatArm" w:hAnsi="Arial LatArm" w:cs="Calibri"/>
                <w:b/>
                <w:sz w:val="23"/>
                <w:szCs w:val="23"/>
              </w:rPr>
              <w:t xml:space="preserve"> (Ra, %) </w:t>
            </w:r>
            <w:r w:rsidRPr="00E01084">
              <w:rPr>
                <w:rFonts w:ascii="Arial" w:hAnsi="Arial" w:cs="Arial"/>
                <w:b/>
                <w:sz w:val="23"/>
                <w:szCs w:val="23"/>
              </w:rPr>
              <w:t>ցուցանիշների</w:t>
            </w:r>
            <w:r w:rsidRPr="00E01084">
              <w:rPr>
                <w:rFonts w:ascii="Arial LatArm" w:hAnsi="Arial LatArm" w:cs="Calibri"/>
                <w:b/>
                <w:sz w:val="23"/>
                <w:szCs w:val="23"/>
              </w:rPr>
              <w:t xml:space="preserve"> </w:t>
            </w:r>
            <w:r w:rsidRPr="00E01084">
              <w:rPr>
                <w:rFonts w:ascii="Arial" w:hAnsi="Arial" w:cs="Arial"/>
                <w:b/>
                <w:sz w:val="23"/>
                <w:szCs w:val="23"/>
              </w:rPr>
              <w:t>վերաբերյալ</w:t>
            </w:r>
            <w:r w:rsidRPr="00E01084">
              <w:rPr>
                <w:rFonts w:ascii="Arial LatArm" w:hAnsi="Arial LatArm" w:cs="Calibri"/>
                <w:b/>
                <w:sz w:val="23"/>
                <w:szCs w:val="23"/>
              </w:rPr>
              <w:t xml:space="preserve"> </w:t>
            </w:r>
            <w:r w:rsidRPr="00E01084">
              <w:rPr>
                <w:rFonts w:ascii="Arial" w:hAnsi="Arial" w:cs="Arial"/>
                <w:b/>
                <w:sz w:val="23"/>
                <w:szCs w:val="23"/>
              </w:rPr>
              <w:t>փորձարկման</w:t>
            </w:r>
            <w:r w:rsidRPr="00E01084">
              <w:rPr>
                <w:rFonts w:ascii="Arial LatArm" w:hAnsi="Arial LatArm" w:cs="Calibri"/>
                <w:b/>
                <w:sz w:val="23"/>
                <w:szCs w:val="23"/>
              </w:rPr>
              <w:t xml:space="preserve"> </w:t>
            </w:r>
            <w:r w:rsidRPr="00E01084">
              <w:rPr>
                <w:rFonts w:ascii="Arial" w:hAnsi="Arial" w:cs="Arial"/>
                <w:b/>
                <w:sz w:val="23"/>
                <w:szCs w:val="23"/>
              </w:rPr>
              <w:t>եզրակացություն</w:t>
            </w:r>
            <w:r w:rsidRPr="00E01084">
              <w:rPr>
                <w:rFonts w:ascii="Arial LatArm" w:hAnsi="Arial LatArm" w:cs="Calibri"/>
                <w:b/>
                <w:sz w:val="23"/>
                <w:szCs w:val="23"/>
              </w:rPr>
              <w:t>:</w:t>
            </w:r>
          </w:p>
        </w:tc>
      </w:tr>
      <w:tr w:rsidR="00132B7E" w:rsidRPr="00461909" w14:paraId="6748F40F" w14:textId="77777777" w:rsidTr="00E01084">
        <w:trPr>
          <w:trHeight w:val="1137"/>
          <w:jc w:val="center"/>
        </w:trPr>
        <w:tc>
          <w:tcPr>
            <w:tcW w:w="2430" w:type="dxa"/>
            <w:gridSpan w:val="2"/>
            <w:vMerge/>
          </w:tcPr>
          <w:p w14:paraId="7E311772" w14:textId="77777777" w:rsidR="00132B7E" w:rsidRPr="009E6683" w:rsidRDefault="00132B7E" w:rsidP="00E01084">
            <w:pPr>
              <w:jc w:val="center"/>
              <w:rPr>
                <w:rFonts w:ascii="Sylfaen" w:hAnsi="Sylfaen" w:cs="Sylfaen"/>
                <w:sz w:val="22"/>
                <w:szCs w:val="22"/>
              </w:rPr>
            </w:pPr>
          </w:p>
        </w:tc>
        <w:tc>
          <w:tcPr>
            <w:tcW w:w="12879" w:type="dxa"/>
            <w:gridSpan w:val="7"/>
            <w:vAlign w:val="center"/>
          </w:tcPr>
          <w:p w14:paraId="3C5D6DC5" w14:textId="77777777" w:rsidR="00132B7E" w:rsidRPr="00E01084" w:rsidRDefault="00132B7E" w:rsidP="00E01084">
            <w:pPr>
              <w:ind w:right="322" w:firstLine="292"/>
              <w:jc w:val="both"/>
              <w:rPr>
                <w:rFonts w:ascii="Arial LatArm" w:hAnsi="Arial LatArm" w:cs="Sylfaen"/>
                <w:b/>
                <w:sz w:val="23"/>
                <w:szCs w:val="23"/>
              </w:rPr>
            </w:pPr>
            <w:r w:rsidRPr="00E01084">
              <w:rPr>
                <w:rFonts w:ascii="Arial" w:hAnsi="Arial" w:cs="Arial"/>
                <w:b/>
                <w:sz w:val="23"/>
                <w:szCs w:val="23"/>
              </w:rPr>
              <w:t>Երքաղլույս</w:t>
            </w:r>
            <w:r w:rsidRPr="00E01084">
              <w:rPr>
                <w:rFonts w:ascii="Arial LatArm" w:hAnsi="Arial LatArm" w:cs="Calibri"/>
                <w:b/>
                <w:sz w:val="23"/>
                <w:szCs w:val="23"/>
              </w:rPr>
              <w:t xml:space="preserve"> </w:t>
            </w:r>
            <w:r w:rsidRPr="00E01084">
              <w:rPr>
                <w:rFonts w:ascii="Arial" w:hAnsi="Arial" w:cs="Arial"/>
                <w:b/>
                <w:sz w:val="23"/>
                <w:szCs w:val="23"/>
              </w:rPr>
              <w:t>ՓԲԸ</w:t>
            </w:r>
            <w:r w:rsidRPr="00E01084">
              <w:rPr>
                <w:rFonts w:ascii="Arial LatArm" w:hAnsi="Arial LatArm" w:cs="Calibri"/>
                <w:b/>
                <w:sz w:val="23"/>
                <w:szCs w:val="23"/>
              </w:rPr>
              <w:t>-</w:t>
            </w:r>
            <w:r w:rsidRPr="00E01084">
              <w:rPr>
                <w:rFonts w:ascii="Arial" w:hAnsi="Arial" w:cs="Arial"/>
                <w:b/>
                <w:sz w:val="23"/>
                <w:szCs w:val="23"/>
              </w:rPr>
              <w:t>ի</w:t>
            </w:r>
            <w:r w:rsidRPr="00E01084">
              <w:rPr>
                <w:rFonts w:ascii="Arial LatArm" w:hAnsi="Arial LatArm" w:cs="Calibri"/>
                <w:b/>
                <w:sz w:val="23"/>
                <w:szCs w:val="23"/>
              </w:rPr>
              <w:t xml:space="preserve"> </w:t>
            </w:r>
            <w:r w:rsidRPr="00E01084">
              <w:rPr>
                <w:rFonts w:ascii="Arial" w:hAnsi="Arial" w:cs="Arial"/>
                <w:b/>
                <w:sz w:val="23"/>
                <w:szCs w:val="23"/>
              </w:rPr>
              <w:t>կողմից</w:t>
            </w:r>
            <w:r w:rsidRPr="00E01084">
              <w:rPr>
                <w:rFonts w:ascii="Arial LatArm" w:hAnsi="Arial LatArm" w:cs="Calibri"/>
                <w:b/>
                <w:sz w:val="23"/>
                <w:szCs w:val="23"/>
              </w:rPr>
              <w:t xml:space="preserve"> </w:t>
            </w:r>
            <w:r w:rsidRPr="00E01084">
              <w:rPr>
                <w:rFonts w:ascii="Arial" w:hAnsi="Arial" w:cs="Arial"/>
                <w:b/>
                <w:sz w:val="23"/>
                <w:szCs w:val="23"/>
              </w:rPr>
              <w:t>անհրաժեշտության</w:t>
            </w:r>
            <w:r w:rsidRPr="00E01084">
              <w:rPr>
                <w:rFonts w:ascii="Arial LatArm" w:hAnsi="Arial LatArm" w:cs="Calibri"/>
                <w:b/>
                <w:sz w:val="23"/>
                <w:szCs w:val="23"/>
              </w:rPr>
              <w:t xml:space="preserve"> </w:t>
            </w:r>
            <w:r w:rsidRPr="00E01084">
              <w:rPr>
                <w:rFonts w:ascii="Arial" w:hAnsi="Arial" w:cs="Arial"/>
                <w:b/>
                <w:sz w:val="23"/>
                <w:szCs w:val="23"/>
              </w:rPr>
              <w:t>դեպքում</w:t>
            </w:r>
            <w:r w:rsidRPr="00E01084">
              <w:rPr>
                <w:rFonts w:ascii="Arial LatArm" w:hAnsi="Arial LatArm" w:cs="Calibri"/>
                <w:b/>
                <w:sz w:val="23"/>
                <w:szCs w:val="23"/>
              </w:rPr>
              <w:t xml:space="preserve"> </w:t>
            </w:r>
            <w:r w:rsidRPr="00E01084">
              <w:rPr>
                <w:rFonts w:ascii="Arial" w:hAnsi="Arial" w:cs="Arial"/>
                <w:b/>
                <w:sz w:val="23"/>
                <w:szCs w:val="23"/>
              </w:rPr>
              <w:t>լուսատուն</w:t>
            </w:r>
            <w:r w:rsidRPr="00E01084">
              <w:rPr>
                <w:rFonts w:ascii="Arial LatArm" w:hAnsi="Arial LatArm" w:cs="Calibri"/>
                <w:b/>
                <w:sz w:val="23"/>
                <w:szCs w:val="23"/>
              </w:rPr>
              <w:t xml:space="preserve"> </w:t>
            </w:r>
            <w:r w:rsidRPr="00E01084">
              <w:rPr>
                <w:rFonts w:ascii="Arial" w:hAnsi="Arial" w:cs="Arial"/>
                <w:b/>
                <w:sz w:val="23"/>
                <w:szCs w:val="23"/>
              </w:rPr>
              <w:t>ներկայացվելու</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w:t>
            </w:r>
            <w:r w:rsidRPr="00E01084">
              <w:rPr>
                <w:rFonts w:ascii="Arial" w:hAnsi="Arial" w:cs="Arial"/>
                <w:b/>
                <w:sz w:val="23"/>
                <w:szCs w:val="23"/>
              </w:rPr>
              <w:t>անկախ</w:t>
            </w:r>
            <w:r w:rsidRPr="00E01084">
              <w:rPr>
                <w:rFonts w:ascii="Arial LatArm" w:hAnsi="Arial LatArm" w:cs="Calibri"/>
                <w:b/>
                <w:sz w:val="23"/>
                <w:szCs w:val="23"/>
              </w:rPr>
              <w:t xml:space="preserve"> </w:t>
            </w:r>
            <w:r w:rsidRPr="00E01084">
              <w:rPr>
                <w:rFonts w:ascii="Arial" w:hAnsi="Arial" w:cs="Arial"/>
                <w:b/>
                <w:sz w:val="23"/>
                <w:szCs w:val="23"/>
              </w:rPr>
              <w:t>լաբորատորիա</w:t>
            </w:r>
            <w:r w:rsidRPr="00E01084">
              <w:rPr>
                <w:rFonts w:ascii="Arial LatArm" w:hAnsi="Arial LatArm" w:cs="Calibri"/>
                <w:b/>
                <w:sz w:val="23"/>
                <w:szCs w:val="23"/>
              </w:rPr>
              <w:t xml:space="preserve"> </w:t>
            </w:r>
            <w:r w:rsidRPr="00E01084">
              <w:rPr>
                <w:rFonts w:ascii="Arial" w:hAnsi="Arial" w:cs="Arial"/>
                <w:b/>
                <w:sz w:val="23"/>
                <w:szCs w:val="23"/>
              </w:rPr>
              <w:t>փորձարկման</w:t>
            </w:r>
            <w:r w:rsidRPr="00E01084">
              <w:rPr>
                <w:rFonts w:ascii="Arial LatArm" w:hAnsi="Arial LatArm" w:cs="Calibri"/>
                <w:b/>
                <w:sz w:val="23"/>
                <w:szCs w:val="23"/>
              </w:rPr>
              <w:t xml:space="preserve">, </w:t>
            </w:r>
            <w:r w:rsidRPr="00E01084">
              <w:rPr>
                <w:rFonts w:ascii="Arial" w:hAnsi="Arial" w:cs="Arial"/>
                <w:b/>
                <w:sz w:val="23"/>
                <w:szCs w:val="23"/>
              </w:rPr>
              <w:t>ստուգվելու</w:t>
            </w:r>
            <w:r w:rsidRPr="00E01084">
              <w:rPr>
                <w:rFonts w:ascii="Arial LatArm" w:hAnsi="Arial LatArm" w:cs="Calibri"/>
                <w:b/>
                <w:sz w:val="23"/>
                <w:szCs w:val="23"/>
              </w:rPr>
              <w:t xml:space="preserve"> </w:t>
            </w:r>
            <w:r w:rsidRPr="00E01084">
              <w:rPr>
                <w:rFonts w:ascii="Arial" w:hAnsi="Arial" w:cs="Arial"/>
                <w:b/>
                <w:sz w:val="23"/>
                <w:szCs w:val="23"/>
              </w:rPr>
              <w:t>են</w:t>
            </w:r>
            <w:r w:rsidRPr="00E01084">
              <w:rPr>
                <w:rFonts w:ascii="Arial LatArm" w:hAnsi="Arial LatArm" w:cs="Calibri"/>
                <w:b/>
                <w:sz w:val="23"/>
                <w:szCs w:val="23"/>
              </w:rPr>
              <w:t xml:space="preserve"> </w:t>
            </w:r>
            <w:r w:rsidRPr="00E01084">
              <w:rPr>
                <w:rFonts w:ascii="Arial" w:hAnsi="Arial" w:cs="Arial"/>
                <w:b/>
                <w:sz w:val="23"/>
                <w:szCs w:val="23"/>
              </w:rPr>
              <w:t>հզորության</w:t>
            </w:r>
            <w:r w:rsidRPr="00E01084">
              <w:rPr>
                <w:rFonts w:ascii="Arial LatArm" w:hAnsi="Arial LatArm" w:cs="Calibri"/>
                <w:b/>
                <w:sz w:val="23"/>
                <w:szCs w:val="23"/>
              </w:rPr>
              <w:t xml:space="preserve"> (</w:t>
            </w:r>
            <w:r w:rsidRPr="00E01084">
              <w:rPr>
                <w:rFonts w:ascii="Arial" w:hAnsi="Arial" w:cs="Arial"/>
                <w:b/>
                <w:sz w:val="23"/>
                <w:szCs w:val="23"/>
              </w:rPr>
              <w:t>վատտ</w:t>
            </w:r>
            <w:r w:rsidRPr="00E01084">
              <w:rPr>
                <w:rFonts w:ascii="Arial LatArm" w:hAnsi="Arial LatArm" w:cs="Calibri"/>
                <w:b/>
                <w:sz w:val="23"/>
                <w:szCs w:val="23"/>
              </w:rPr>
              <w:t xml:space="preserve">), </w:t>
            </w:r>
            <w:r w:rsidRPr="00E01084">
              <w:rPr>
                <w:rFonts w:ascii="Arial" w:hAnsi="Arial" w:cs="Arial"/>
                <w:b/>
                <w:sz w:val="23"/>
                <w:szCs w:val="23"/>
              </w:rPr>
              <w:t>գունային</w:t>
            </w:r>
            <w:r w:rsidRPr="00E01084">
              <w:rPr>
                <w:rFonts w:ascii="Arial LatArm" w:hAnsi="Arial LatArm" w:cs="Calibri"/>
                <w:b/>
                <w:sz w:val="23"/>
                <w:szCs w:val="23"/>
              </w:rPr>
              <w:t xml:space="preserve"> </w:t>
            </w:r>
            <w:r w:rsidRPr="00E01084">
              <w:rPr>
                <w:rFonts w:ascii="Arial" w:hAnsi="Arial" w:cs="Arial"/>
                <w:b/>
                <w:sz w:val="23"/>
                <w:szCs w:val="23"/>
              </w:rPr>
              <w:t>ջերմաստիճանի</w:t>
            </w:r>
            <w:r w:rsidRPr="00E01084">
              <w:rPr>
                <w:rFonts w:ascii="Arial LatArm" w:hAnsi="Arial LatArm" w:cs="Calibri"/>
                <w:b/>
                <w:sz w:val="23"/>
                <w:szCs w:val="23"/>
              </w:rPr>
              <w:t xml:space="preserve"> (</w:t>
            </w:r>
            <w:r w:rsidRPr="00E01084">
              <w:rPr>
                <w:rFonts w:ascii="Arial" w:hAnsi="Arial" w:cs="Arial"/>
                <w:b/>
                <w:sz w:val="23"/>
                <w:szCs w:val="23"/>
              </w:rPr>
              <w:t>կելվին</w:t>
            </w:r>
            <w:r w:rsidRPr="00E01084">
              <w:rPr>
                <w:rFonts w:ascii="Arial LatArm" w:hAnsi="Arial LatArm" w:cs="Calibri"/>
                <w:b/>
                <w:sz w:val="23"/>
                <w:szCs w:val="23"/>
              </w:rPr>
              <w:t xml:space="preserve">),  </w:t>
            </w:r>
            <w:r w:rsidRPr="00E01084">
              <w:rPr>
                <w:rFonts w:ascii="Arial" w:hAnsi="Arial" w:cs="Arial"/>
                <w:b/>
                <w:sz w:val="23"/>
                <w:szCs w:val="23"/>
              </w:rPr>
              <w:t>լուսատվության</w:t>
            </w:r>
            <w:r w:rsidRPr="00E01084">
              <w:rPr>
                <w:rFonts w:ascii="Arial LatArm" w:hAnsi="Arial LatArm" w:cs="Calibri"/>
                <w:b/>
                <w:sz w:val="23"/>
                <w:szCs w:val="23"/>
              </w:rPr>
              <w:t xml:space="preserve"> (</w:t>
            </w:r>
            <w:r w:rsidRPr="00E01084">
              <w:rPr>
                <w:rFonts w:ascii="Arial" w:hAnsi="Arial" w:cs="Arial"/>
                <w:b/>
                <w:sz w:val="23"/>
                <w:szCs w:val="23"/>
              </w:rPr>
              <w:t>լյումեն</w:t>
            </w:r>
            <w:r w:rsidRPr="00E01084">
              <w:rPr>
                <w:rFonts w:ascii="Arial LatArm" w:hAnsi="Arial LatArm" w:cs="Calibri"/>
                <w:b/>
                <w:sz w:val="23"/>
                <w:szCs w:val="23"/>
              </w:rPr>
              <w:t xml:space="preserve">) </w:t>
            </w:r>
            <w:r w:rsidRPr="00E01084">
              <w:rPr>
                <w:rFonts w:ascii="Arial" w:hAnsi="Arial" w:cs="Arial"/>
                <w:b/>
                <w:sz w:val="23"/>
                <w:szCs w:val="23"/>
              </w:rPr>
              <w:t>և</w:t>
            </w:r>
            <w:r w:rsidRPr="00E01084">
              <w:rPr>
                <w:rFonts w:ascii="Arial LatArm" w:hAnsi="Arial LatArm" w:cs="Calibri"/>
                <w:b/>
                <w:sz w:val="23"/>
                <w:szCs w:val="23"/>
              </w:rPr>
              <w:t xml:space="preserve"> </w:t>
            </w:r>
            <w:r w:rsidRPr="00E01084">
              <w:rPr>
                <w:rFonts w:ascii="Arial" w:hAnsi="Arial" w:cs="Arial"/>
                <w:b/>
                <w:sz w:val="23"/>
                <w:szCs w:val="23"/>
              </w:rPr>
              <w:t>գունափոխանցման</w:t>
            </w:r>
            <w:r w:rsidRPr="00E01084">
              <w:rPr>
                <w:rFonts w:ascii="Arial LatArm" w:hAnsi="Arial LatArm" w:cs="Calibri"/>
                <w:b/>
                <w:sz w:val="23"/>
                <w:szCs w:val="23"/>
              </w:rPr>
              <w:t xml:space="preserve"> </w:t>
            </w:r>
            <w:r w:rsidRPr="00E01084">
              <w:rPr>
                <w:rFonts w:ascii="Arial" w:hAnsi="Arial" w:cs="Arial"/>
                <w:b/>
                <w:sz w:val="23"/>
                <w:szCs w:val="23"/>
              </w:rPr>
              <w:t>գործակցի</w:t>
            </w:r>
            <w:r w:rsidRPr="00E01084">
              <w:rPr>
                <w:rFonts w:ascii="Arial LatArm" w:hAnsi="Arial LatArm" w:cs="Calibri"/>
                <w:b/>
                <w:sz w:val="23"/>
                <w:szCs w:val="23"/>
              </w:rPr>
              <w:t xml:space="preserve"> (Ra, %) </w:t>
            </w:r>
            <w:r w:rsidRPr="00E01084">
              <w:rPr>
                <w:rFonts w:ascii="Arial" w:hAnsi="Arial" w:cs="Arial"/>
                <w:b/>
                <w:sz w:val="23"/>
                <w:szCs w:val="23"/>
              </w:rPr>
              <w:t>պարամետրերը</w:t>
            </w:r>
            <w:r w:rsidRPr="00E01084">
              <w:rPr>
                <w:rFonts w:ascii="Arial LatArm" w:hAnsi="Arial LatArm" w:cs="Calibri"/>
                <w:b/>
                <w:sz w:val="23"/>
                <w:szCs w:val="23"/>
              </w:rPr>
              <w:t xml:space="preserve">, </w:t>
            </w:r>
            <w:r w:rsidRPr="00E01084">
              <w:rPr>
                <w:rFonts w:ascii="Arial" w:hAnsi="Arial" w:cs="Arial"/>
                <w:b/>
                <w:sz w:val="23"/>
                <w:szCs w:val="23"/>
              </w:rPr>
              <w:t>որոնք</w:t>
            </w:r>
            <w:r w:rsidRPr="00E01084">
              <w:rPr>
                <w:rFonts w:ascii="Arial LatArm" w:hAnsi="Arial LatArm" w:cs="Calibri"/>
                <w:b/>
                <w:sz w:val="23"/>
                <w:szCs w:val="23"/>
              </w:rPr>
              <w:t xml:space="preserve"> </w:t>
            </w:r>
            <w:r w:rsidRPr="00E01084">
              <w:rPr>
                <w:rFonts w:ascii="Arial" w:hAnsi="Arial" w:cs="Arial"/>
                <w:b/>
                <w:sz w:val="23"/>
                <w:szCs w:val="23"/>
              </w:rPr>
              <w:t>պետք</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w:t>
            </w:r>
            <w:r w:rsidRPr="00E01084">
              <w:rPr>
                <w:rFonts w:ascii="Arial" w:hAnsi="Arial" w:cs="Arial"/>
                <w:b/>
                <w:sz w:val="23"/>
                <w:szCs w:val="23"/>
              </w:rPr>
              <w:t>համապատասխանեն</w:t>
            </w:r>
            <w:r w:rsidRPr="00E01084">
              <w:rPr>
                <w:rFonts w:ascii="Arial LatArm" w:hAnsi="Arial LatArm" w:cs="Calibri"/>
                <w:b/>
                <w:sz w:val="23"/>
                <w:szCs w:val="23"/>
              </w:rPr>
              <w:t xml:space="preserve"> </w:t>
            </w:r>
            <w:r w:rsidRPr="00E01084">
              <w:rPr>
                <w:rFonts w:ascii="Arial" w:hAnsi="Arial" w:cs="Arial"/>
                <w:b/>
                <w:sz w:val="23"/>
                <w:szCs w:val="23"/>
              </w:rPr>
              <w:t>տեխնիկական</w:t>
            </w:r>
            <w:r w:rsidRPr="00E01084">
              <w:rPr>
                <w:rFonts w:ascii="Arial LatArm" w:hAnsi="Arial LatArm" w:cs="Calibri"/>
                <w:b/>
                <w:sz w:val="23"/>
                <w:szCs w:val="23"/>
              </w:rPr>
              <w:t xml:space="preserve"> </w:t>
            </w:r>
            <w:r w:rsidRPr="00E01084">
              <w:rPr>
                <w:rFonts w:ascii="Arial" w:hAnsi="Arial" w:cs="Arial"/>
                <w:b/>
                <w:sz w:val="23"/>
                <w:szCs w:val="23"/>
              </w:rPr>
              <w:t>բնութագրերին</w:t>
            </w:r>
            <w:r w:rsidRPr="00E01084">
              <w:rPr>
                <w:rFonts w:ascii="Arial LatArm" w:hAnsi="Arial LatArm" w:cs="Calibri"/>
                <w:b/>
                <w:sz w:val="23"/>
                <w:szCs w:val="23"/>
              </w:rPr>
              <w:t xml:space="preserve">: </w:t>
            </w:r>
          </w:p>
        </w:tc>
      </w:tr>
      <w:tr w:rsidR="00132B7E" w:rsidRPr="00461909" w14:paraId="3B1929F2" w14:textId="77777777" w:rsidTr="00E01084">
        <w:trPr>
          <w:trHeight w:val="1394"/>
          <w:jc w:val="center"/>
        </w:trPr>
        <w:tc>
          <w:tcPr>
            <w:tcW w:w="2430" w:type="dxa"/>
            <w:gridSpan w:val="2"/>
            <w:vMerge/>
          </w:tcPr>
          <w:p w14:paraId="74C7C6F3" w14:textId="77777777" w:rsidR="00132B7E" w:rsidRPr="009E6683" w:rsidRDefault="00132B7E" w:rsidP="00E01084">
            <w:pPr>
              <w:jc w:val="center"/>
              <w:rPr>
                <w:rFonts w:ascii="Sylfaen" w:hAnsi="Sylfaen" w:cs="Sylfaen"/>
                <w:sz w:val="22"/>
                <w:szCs w:val="22"/>
              </w:rPr>
            </w:pPr>
          </w:p>
        </w:tc>
        <w:tc>
          <w:tcPr>
            <w:tcW w:w="12879" w:type="dxa"/>
            <w:gridSpan w:val="7"/>
            <w:vAlign w:val="center"/>
          </w:tcPr>
          <w:p w14:paraId="2F2860DF" w14:textId="77777777" w:rsidR="00132B7E" w:rsidRPr="00E01084" w:rsidRDefault="00132B7E" w:rsidP="00E01084">
            <w:pPr>
              <w:ind w:right="322" w:firstLine="292"/>
              <w:jc w:val="both"/>
              <w:rPr>
                <w:rFonts w:ascii="Arial LatArm" w:hAnsi="Arial LatArm" w:cs="Sylfaen"/>
                <w:b/>
                <w:sz w:val="23"/>
                <w:szCs w:val="23"/>
              </w:rPr>
            </w:pPr>
            <w:r w:rsidRPr="00E01084">
              <w:rPr>
                <w:rFonts w:ascii="Arial" w:hAnsi="Arial" w:cs="Arial"/>
                <w:b/>
                <w:sz w:val="23"/>
                <w:szCs w:val="23"/>
              </w:rPr>
              <w:t>Լուսատուների</w:t>
            </w:r>
            <w:r w:rsidRPr="00E01084">
              <w:rPr>
                <w:rFonts w:ascii="Arial LatArm" w:hAnsi="Arial LatArm" w:cs="Calibri"/>
                <w:b/>
                <w:sz w:val="23"/>
                <w:szCs w:val="23"/>
              </w:rPr>
              <w:t xml:space="preserve"> </w:t>
            </w:r>
            <w:r w:rsidRPr="00E01084">
              <w:rPr>
                <w:rFonts w:ascii="Arial" w:hAnsi="Arial" w:cs="Arial"/>
                <w:b/>
                <w:sz w:val="23"/>
                <w:szCs w:val="23"/>
              </w:rPr>
              <w:t>երաշխիքային</w:t>
            </w:r>
            <w:r w:rsidRPr="00E01084">
              <w:rPr>
                <w:rFonts w:ascii="Arial LatArm" w:hAnsi="Arial LatArm" w:cs="Calibri"/>
                <w:b/>
                <w:sz w:val="23"/>
                <w:szCs w:val="23"/>
              </w:rPr>
              <w:t xml:space="preserve"> </w:t>
            </w:r>
            <w:r w:rsidRPr="00E01084">
              <w:rPr>
                <w:rFonts w:ascii="Arial" w:hAnsi="Arial" w:cs="Arial"/>
                <w:b/>
                <w:sz w:val="23"/>
                <w:szCs w:val="23"/>
              </w:rPr>
              <w:t>սպասարկումը</w:t>
            </w:r>
            <w:r w:rsidRPr="00E01084">
              <w:rPr>
                <w:rFonts w:ascii="Arial LatArm" w:hAnsi="Arial LatArm" w:cs="Calibri"/>
                <w:b/>
                <w:sz w:val="23"/>
                <w:szCs w:val="23"/>
              </w:rPr>
              <w:t xml:space="preserve"> </w:t>
            </w:r>
            <w:r w:rsidRPr="00E01084">
              <w:rPr>
                <w:rFonts w:ascii="Arial" w:hAnsi="Arial" w:cs="Arial"/>
                <w:b/>
                <w:sz w:val="23"/>
                <w:szCs w:val="23"/>
              </w:rPr>
              <w:t>իրականացվելու</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5(</w:t>
            </w:r>
            <w:r w:rsidRPr="00E01084">
              <w:rPr>
                <w:rFonts w:ascii="Arial" w:hAnsi="Arial" w:cs="Arial"/>
                <w:b/>
                <w:sz w:val="23"/>
                <w:szCs w:val="23"/>
              </w:rPr>
              <w:t>հինգ</w:t>
            </w:r>
            <w:r w:rsidRPr="00E01084">
              <w:rPr>
                <w:rFonts w:ascii="Arial LatArm" w:hAnsi="Arial LatArm" w:cs="Calibri"/>
                <w:b/>
                <w:sz w:val="23"/>
                <w:szCs w:val="23"/>
              </w:rPr>
              <w:t xml:space="preserve">) </w:t>
            </w:r>
            <w:r w:rsidRPr="00E01084">
              <w:rPr>
                <w:rFonts w:ascii="Arial" w:hAnsi="Arial" w:cs="Arial"/>
                <w:b/>
                <w:sz w:val="23"/>
                <w:szCs w:val="23"/>
              </w:rPr>
              <w:t>աշխատանքային</w:t>
            </w:r>
            <w:r w:rsidRPr="00E01084">
              <w:rPr>
                <w:rFonts w:ascii="Arial LatArm" w:hAnsi="Arial LatArm" w:cs="Calibri"/>
                <w:b/>
                <w:sz w:val="23"/>
                <w:szCs w:val="23"/>
              </w:rPr>
              <w:t xml:space="preserve"> </w:t>
            </w:r>
            <w:r w:rsidRPr="00E01084">
              <w:rPr>
                <w:rFonts w:ascii="Arial" w:hAnsi="Arial" w:cs="Arial"/>
                <w:b/>
                <w:sz w:val="23"/>
                <w:szCs w:val="23"/>
              </w:rPr>
              <w:t>օրվա</w:t>
            </w:r>
            <w:r w:rsidRPr="00E01084">
              <w:rPr>
                <w:rFonts w:ascii="Arial LatArm" w:hAnsi="Arial LatArm" w:cs="Calibri"/>
                <w:b/>
                <w:sz w:val="23"/>
                <w:szCs w:val="23"/>
              </w:rPr>
              <w:t xml:space="preserve"> </w:t>
            </w:r>
            <w:r w:rsidRPr="00E01084">
              <w:rPr>
                <w:rFonts w:ascii="Arial" w:hAnsi="Arial" w:cs="Arial"/>
                <w:b/>
                <w:sz w:val="23"/>
                <w:szCs w:val="23"/>
              </w:rPr>
              <w:t>ընթացքում</w:t>
            </w:r>
            <w:r w:rsidRPr="00E01084">
              <w:rPr>
                <w:rFonts w:ascii="Arial LatArm" w:hAnsi="Arial LatArm" w:cs="Calibri"/>
                <w:b/>
                <w:sz w:val="23"/>
                <w:szCs w:val="23"/>
              </w:rPr>
              <w:t xml:space="preserve">, </w:t>
            </w:r>
            <w:r w:rsidRPr="00E01084">
              <w:rPr>
                <w:rFonts w:ascii="Arial" w:hAnsi="Arial" w:cs="Arial"/>
                <w:b/>
                <w:sz w:val="23"/>
                <w:szCs w:val="23"/>
              </w:rPr>
              <w:t>երաշխիքային</w:t>
            </w:r>
            <w:r w:rsidRPr="00E01084">
              <w:rPr>
                <w:rFonts w:ascii="Arial LatArm" w:hAnsi="Arial LatArm" w:cs="Calibri"/>
                <w:b/>
                <w:sz w:val="23"/>
                <w:szCs w:val="23"/>
              </w:rPr>
              <w:t xml:space="preserve"> </w:t>
            </w:r>
            <w:r w:rsidRPr="00E01084">
              <w:rPr>
                <w:rFonts w:ascii="Arial" w:hAnsi="Arial" w:cs="Arial"/>
                <w:b/>
                <w:sz w:val="23"/>
                <w:szCs w:val="23"/>
              </w:rPr>
              <w:t>սպասարկման</w:t>
            </w:r>
            <w:r w:rsidRPr="00E01084">
              <w:rPr>
                <w:rFonts w:ascii="Arial LatArm" w:hAnsi="Arial LatArm" w:cs="Calibri"/>
                <w:b/>
                <w:sz w:val="23"/>
                <w:szCs w:val="23"/>
              </w:rPr>
              <w:t xml:space="preserve"> </w:t>
            </w:r>
            <w:r w:rsidRPr="00E01084">
              <w:rPr>
                <w:rFonts w:ascii="Arial" w:hAnsi="Arial" w:cs="Arial"/>
                <w:b/>
                <w:sz w:val="23"/>
                <w:szCs w:val="23"/>
              </w:rPr>
              <w:t>և</w:t>
            </w:r>
            <w:r w:rsidRPr="00E01084">
              <w:rPr>
                <w:rFonts w:ascii="Arial LatArm" w:hAnsi="Arial LatArm" w:cs="Calibri"/>
                <w:b/>
                <w:sz w:val="23"/>
                <w:szCs w:val="23"/>
              </w:rPr>
              <w:t xml:space="preserve"> </w:t>
            </w:r>
            <w:r w:rsidRPr="00E01084">
              <w:rPr>
                <w:rFonts w:ascii="Arial" w:hAnsi="Arial" w:cs="Arial"/>
                <w:b/>
                <w:sz w:val="23"/>
                <w:szCs w:val="23"/>
              </w:rPr>
              <w:t>տեղափոխման</w:t>
            </w:r>
            <w:r w:rsidRPr="00E01084">
              <w:rPr>
                <w:rFonts w:ascii="Arial LatArm" w:hAnsi="Arial LatArm" w:cs="Calibri"/>
                <w:b/>
                <w:sz w:val="23"/>
                <w:szCs w:val="23"/>
              </w:rPr>
              <w:t xml:space="preserve"> </w:t>
            </w:r>
            <w:r w:rsidRPr="00E01084">
              <w:rPr>
                <w:rFonts w:ascii="Arial" w:hAnsi="Arial" w:cs="Arial"/>
                <w:b/>
                <w:sz w:val="23"/>
                <w:szCs w:val="23"/>
              </w:rPr>
              <w:t>հետ</w:t>
            </w:r>
            <w:r w:rsidRPr="00E01084">
              <w:rPr>
                <w:rFonts w:ascii="Arial LatArm" w:hAnsi="Arial LatArm" w:cs="Calibri"/>
                <w:b/>
                <w:sz w:val="23"/>
                <w:szCs w:val="23"/>
              </w:rPr>
              <w:t xml:space="preserve"> </w:t>
            </w:r>
            <w:r w:rsidRPr="00E01084">
              <w:rPr>
                <w:rFonts w:ascii="Arial" w:hAnsi="Arial" w:cs="Arial"/>
                <w:b/>
                <w:sz w:val="23"/>
                <w:szCs w:val="23"/>
              </w:rPr>
              <w:t>կապված</w:t>
            </w:r>
            <w:r w:rsidRPr="00E01084">
              <w:rPr>
                <w:rFonts w:ascii="Arial LatArm" w:hAnsi="Arial LatArm" w:cs="Calibri"/>
                <w:b/>
                <w:sz w:val="23"/>
                <w:szCs w:val="23"/>
              </w:rPr>
              <w:t xml:space="preserve"> </w:t>
            </w:r>
            <w:r w:rsidRPr="00E01084">
              <w:rPr>
                <w:rFonts w:ascii="Arial" w:hAnsi="Arial" w:cs="Arial"/>
                <w:b/>
                <w:sz w:val="23"/>
                <w:szCs w:val="23"/>
              </w:rPr>
              <w:t>բոլոր</w:t>
            </w:r>
            <w:r w:rsidRPr="00E01084">
              <w:rPr>
                <w:rFonts w:ascii="Arial LatArm" w:hAnsi="Arial LatArm" w:cs="Calibri"/>
                <w:b/>
                <w:sz w:val="23"/>
                <w:szCs w:val="23"/>
              </w:rPr>
              <w:t xml:space="preserve"> </w:t>
            </w:r>
            <w:r w:rsidRPr="00E01084">
              <w:rPr>
                <w:rFonts w:ascii="Arial" w:hAnsi="Arial" w:cs="Arial"/>
                <w:b/>
                <w:sz w:val="23"/>
                <w:szCs w:val="23"/>
              </w:rPr>
              <w:t>ծախսերը</w:t>
            </w:r>
            <w:r w:rsidRPr="00E01084">
              <w:rPr>
                <w:rFonts w:ascii="Arial LatArm" w:hAnsi="Arial LatArm" w:cs="Calibri"/>
                <w:b/>
                <w:sz w:val="23"/>
                <w:szCs w:val="23"/>
              </w:rPr>
              <w:t xml:space="preserve"> </w:t>
            </w:r>
            <w:r w:rsidRPr="00E01084">
              <w:rPr>
                <w:rFonts w:ascii="Arial" w:hAnsi="Arial" w:cs="Arial"/>
                <w:b/>
                <w:sz w:val="23"/>
                <w:szCs w:val="23"/>
              </w:rPr>
              <w:t>կատարվում</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w:t>
            </w:r>
            <w:r w:rsidRPr="00E01084">
              <w:rPr>
                <w:rFonts w:ascii="Arial" w:hAnsi="Arial" w:cs="Arial"/>
                <w:b/>
                <w:sz w:val="23"/>
                <w:szCs w:val="23"/>
              </w:rPr>
              <w:t>Վաճառողի</w:t>
            </w:r>
            <w:r w:rsidRPr="00E01084">
              <w:rPr>
                <w:rFonts w:ascii="Arial LatArm" w:hAnsi="Arial LatArm" w:cs="Calibri"/>
                <w:b/>
                <w:sz w:val="23"/>
                <w:szCs w:val="23"/>
              </w:rPr>
              <w:t xml:space="preserve"> </w:t>
            </w:r>
            <w:r w:rsidRPr="00E01084">
              <w:rPr>
                <w:rFonts w:ascii="Arial" w:hAnsi="Arial" w:cs="Arial"/>
                <w:b/>
                <w:sz w:val="23"/>
                <w:szCs w:val="23"/>
              </w:rPr>
              <w:t>հաշվին</w:t>
            </w:r>
            <w:r w:rsidRPr="00E01084">
              <w:rPr>
                <w:rFonts w:ascii="Arial LatArm" w:hAnsi="Arial LatArm" w:cs="Calibri"/>
                <w:b/>
                <w:sz w:val="23"/>
                <w:szCs w:val="23"/>
              </w:rPr>
              <w:t xml:space="preserve">, </w:t>
            </w:r>
            <w:r w:rsidRPr="00E01084">
              <w:rPr>
                <w:rFonts w:ascii="Arial" w:hAnsi="Arial" w:cs="Arial"/>
                <w:b/>
                <w:sz w:val="23"/>
                <w:szCs w:val="23"/>
              </w:rPr>
              <w:t>երաշխիքային</w:t>
            </w:r>
            <w:r w:rsidRPr="00E01084">
              <w:rPr>
                <w:rFonts w:ascii="Arial LatArm" w:hAnsi="Arial LatArm" w:cs="Calibri"/>
                <w:b/>
                <w:sz w:val="23"/>
                <w:szCs w:val="23"/>
              </w:rPr>
              <w:t xml:space="preserve"> </w:t>
            </w:r>
            <w:r w:rsidRPr="00E01084">
              <w:rPr>
                <w:rFonts w:ascii="Arial" w:hAnsi="Arial" w:cs="Arial"/>
                <w:b/>
                <w:sz w:val="23"/>
                <w:szCs w:val="23"/>
              </w:rPr>
              <w:t>սպասարկման</w:t>
            </w:r>
            <w:r w:rsidRPr="00E01084">
              <w:rPr>
                <w:rFonts w:ascii="Arial LatArm" w:hAnsi="Arial LatArm" w:cs="Calibri"/>
                <w:b/>
                <w:sz w:val="23"/>
                <w:szCs w:val="23"/>
              </w:rPr>
              <w:t xml:space="preserve"> </w:t>
            </w:r>
            <w:r w:rsidRPr="00E01084">
              <w:rPr>
                <w:rFonts w:ascii="Arial" w:hAnsi="Arial" w:cs="Arial"/>
                <w:b/>
                <w:sz w:val="23"/>
                <w:szCs w:val="23"/>
              </w:rPr>
              <w:t>պահանջը</w:t>
            </w:r>
            <w:r w:rsidRPr="00E01084">
              <w:rPr>
                <w:rFonts w:ascii="Arial LatArm" w:hAnsi="Arial LatArm" w:cs="Calibri"/>
                <w:b/>
                <w:sz w:val="23"/>
                <w:szCs w:val="23"/>
              </w:rPr>
              <w:t xml:space="preserve"> </w:t>
            </w:r>
            <w:r w:rsidRPr="00E01084">
              <w:rPr>
                <w:rFonts w:ascii="Arial" w:hAnsi="Arial" w:cs="Arial"/>
                <w:b/>
                <w:sz w:val="23"/>
                <w:szCs w:val="23"/>
              </w:rPr>
              <w:t>Գնորդի</w:t>
            </w:r>
            <w:r w:rsidRPr="00E01084">
              <w:rPr>
                <w:rFonts w:ascii="Arial LatArm" w:hAnsi="Arial LatArm" w:cs="Calibri"/>
                <w:b/>
                <w:sz w:val="23"/>
                <w:szCs w:val="23"/>
              </w:rPr>
              <w:t xml:space="preserve"> </w:t>
            </w:r>
            <w:r w:rsidRPr="00E01084">
              <w:rPr>
                <w:rFonts w:ascii="Arial" w:hAnsi="Arial" w:cs="Arial"/>
                <w:b/>
                <w:sz w:val="23"/>
                <w:szCs w:val="23"/>
              </w:rPr>
              <w:t>կաղմից</w:t>
            </w:r>
            <w:r w:rsidRPr="00E01084">
              <w:rPr>
                <w:rFonts w:ascii="Arial LatArm" w:hAnsi="Arial LatArm" w:cs="Calibri"/>
                <w:b/>
                <w:sz w:val="23"/>
                <w:szCs w:val="23"/>
              </w:rPr>
              <w:t xml:space="preserve"> </w:t>
            </w:r>
            <w:r w:rsidRPr="00E01084">
              <w:rPr>
                <w:rFonts w:ascii="Arial" w:hAnsi="Arial" w:cs="Arial"/>
                <w:b/>
                <w:sz w:val="23"/>
                <w:szCs w:val="23"/>
              </w:rPr>
              <w:t>Վաճառողին</w:t>
            </w:r>
            <w:r w:rsidRPr="00E01084">
              <w:rPr>
                <w:rFonts w:ascii="Arial LatArm" w:hAnsi="Arial LatArm" w:cs="Calibri"/>
                <w:b/>
                <w:sz w:val="23"/>
                <w:szCs w:val="23"/>
              </w:rPr>
              <w:t xml:space="preserve"> </w:t>
            </w:r>
            <w:r w:rsidRPr="00E01084">
              <w:rPr>
                <w:rFonts w:ascii="Arial" w:hAnsi="Arial" w:cs="Arial"/>
                <w:b/>
                <w:sz w:val="23"/>
                <w:szCs w:val="23"/>
              </w:rPr>
              <w:t>տրվում</w:t>
            </w:r>
            <w:r w:rsidRPr="00E01084">
              <w:rPr>
                <w:rFonts w:ascii="Arial LatArm" w:hAnsi="Arial LatArm" w:cs="Calibri"/>
                <w:b/>
                <w:sz w:val="23"/>
                <w:szCs w:val="23"/>
              </w:rPr>
              <w:t xml:space="preserve"> </w:t>
            </w:r>
            <w:r w:rsidRPr="00E01084">
              <w:rPr>
                <w:rFonts w:ascii="Arial" w:hAnsi="Arial" w:cs="Arial"/>
                <w:b/>
                <w:sz w:val="23"/>
                <w:szCs w:val="23"/>
              </w:rPr>
              <w:t>է</w:t>
            </w:r>
            <w:r w:rsidRPr="00E01084">
              <w:rPr>
                <w:rFonts w:ascii="Arial LatArm" w:hAnsi="Arial LatArm" w:cs="Calibri"/>
                <w:b/>
                <w:sz w:val="23"/>
                <w:szCs w:val="23"/>
              </w:rPr>
              <w:t xml:space="preserve"> </w:t>
            </w:r>
            <w:r w:rsidRPr="00E01084">
              <w:rPr>
                <w:rFonts w:ascii="Arial" w:hAnsi="Arial" w:cs="Arial"/>
                <w:b/>
                <w:sz w:val="23"/>
                <w:szCs w:val="23"/>
              </w:rPr>
              <w:t>գրավոր</w:t>
            </w:r>
            <w:r w:rsidRPr="00E01084">
              <w:rPr>
                <w:rFonts w:ascii="Arial LatArm" w:hAnsi="Arial LatArm" w:cs="Calibri"/>
                <w:b/>
                <w:sz w:val="23"/>
                <w:szCs w:val="23"/>
              </w:rPr>
              <w:t xml:space="preserve"> </w:t>
            </w:r>
            <w:r w:rsidRPr="00E01084">
              <w:rPr>
                <w:rFonts w:ascii="Arial" w:hAnsi="Arial" w:cs="Arial"/>
                <w:b/>
                <w:sz w:val="23"/>
                <w:szCs w:val="23"/>
              </w:rPr>
              <w:t>ձևով</w:t>
            </w:r>
            <w:r w:rsidRPr="00E01084">
              <w:rPr>
                <w:rFonts w:ascii="Arial LatArm" w:hAnsi="Arial LatArm" w:cs="Calibri"/>
                <w:b/>
                <w:sz w:val="23"/>
                <w:szCs w:val="23"/>
              </w:rPr>
              <w:t xml:space="preserve">, </w:t>
            </w:r>
            <w:r w:rsidRPr="00E01084">
              <w:rPr>
                <w:rFonts w:ascii="Arial" w:hAnsi="Arial" w:cs="Arial"/>
                <w:b/>
                <w:sz w:val="23"/>
                <w:szCs w:val="23"/>
              </w:rPr>
              <w:t>հայտը</w:t>
            </w:r>
            <w:r w:rsidRPr="00E01084">
              <w:rPr>
                <w:rFonts w:ascii="Arial LatArm" w:hAnsi="Arial LatArm" w:cs="Calibri"/>
                <w:b/>
                <w:sz w:val="23"/>
                <w:szCs w:val="23"/>
              </w:rPr>
              <w:t xml:space="preserve"> </w:t>
            </w:r>
            <w:r w:rsidRPr="00E01084">
              <w:rPr>
                <w:rFonts w:ascii="Arial" w:hAnsi="Arial" w:cs="Arial"/>
                <w:b/>
                <w:sz w:val="23"/>
                <w:szCs w:val="23"/>
              </w:rPr>
              <w:t>Վաճառողի</w:t>
            </w:r>
            <w:r w:rsidRPr="00E01084">
              <w:rPr>
                <w:rFonts w:ascii="Arial LatArm" w:hAnsi="Arial LatArm" w:cs="Calibri"/>
                <w:b/>
                <w:sz w:val="23"/>
                <w:szCs w:val="23"/>
              </w:rPr>
              <w:t xml:space="preserve"> </w:t>
            </w:r>
            <w:r w:rsidRPr="00E01084">
              <w:rPr>
                <w:rFonts w:ascii="Arial" w:hAnsi="Arial" w:cs="Arial"/>
                <w:b/>
                <w:sz w:val="23"/>
                <w:szCs w:val="23"/>
              </w:rPr>
              <w:t>պայմանագրում</w:t>
            </w:r>
            <w:r w:rsidRPr="00E01084">
              <w:rPr>
                <w:rFonts w:ascii="Arial LatArm" w:hAnsi="Arial LatArm" w:cs="Calibri"/>
                <w:b/>
                <w:sz w:val="23"/>
                <w:szCs w:val="23"/>
              </w:rPr>
              <w:t xml:space="preserve"> </w:t>
            </w:r>
            <w:r w:rsidRPr="00E01084">
              <w:rPr>
                <w:rFonts w:ascii="Arial" w:hAnsi="Arial" w:cs="Arial"/>
                <w:b/>
                <w:sz w:val="23"/>
                <w:szCs w:val="23"/>
              </w:rPr>
              <w:t>նշված</w:t>
            </w:r>
            <w:r w:rsidRPr="00E01084">
              <w:rPr>
                <w:rFonts w:ascii="Arial LatArm" w:hAnsi="Arial LatArm" w:cs="Calibri"/>
                <w:b/>
                <w:sz w:val="23"/>
                <w:szCs w:val="23"/>
              </w:rPr>
              <w:t xml:space="preserve"> </w:t>
            </w:r>
            <w:r w:rsidRPr="00E01084">
              <w:rPr>
                <w:rFonts w:ascii="Arial" w:hAnsi="Arial" w:cs="Arial"/>
                <w:b/>
                <w:sz w:val="23"/>
                <w:szCs w:val="23"/>
              </w:rPr>
              <w:t>էլեկտրոնային</w:t>
            </w:r>
            <w:r w:rsidRPr="00E01084">
              <w:rPr>
                <w:rFonts w:ascii="Arial LatArm" w:hAnsi="Arial LatArm" w:cs="Calibri"/>
                <w:b/>
                <w:sz w:val="23"/>
                <w:szCs w:val="23"/>
              </w:rPr>
              <w:t xml:space="preserve">  </w:t>
            </w:r>
            <w:r w:rsidRPr="00E01084">
              <w:rPr>
                <w:rFonts w:ascii="Arial" w:hAnsi="Arial" w:cs="Arial"/>
                <w:b/>
                <w:sz w:val="23"/>
                <w:szCs w:val="23"/>
              </w:rPr>
              <w:t>փոստի</w:t>
            </w:r>
            <w:r w:rsidRPr="00E01084">
              <w:rPr>
                <w:rFonts w:ascii="Arial LatArm" w:hAnsi="Arial LatArm" w:cs="Calibri"/>
                <w:b/>
                <w:sz w:val="23"/>
                <w:szCs w:val="23"/>
              </w:rPr>
              <w:t xml:space="preserve"> </w:t>
            </w:r>
            <w:r w:rsidRPr="00E01084">
              <w:rPr>
                <w:rFonts w:ascii="Arial" w:hAnsi="Arial" w:cs="Arial"/>
                <w:b/>
                <w:sz w:val="23"/>
                <w:szCs w:val="23"/>
              </w:rPr>
              <w:t>հասցեին</w:t>
            </w:r>
            <w:r w:rsidRPr="00E01084">
              <w:rPr>
                <w:rFonts w:ascii="Arial LatArm" w:hAnsi="Arial LatArm" w:cs="Calibri"/>
                <w:b/>
                <w:sz w:val="23"/>
                <w:szCs w:val="23"/>
              </w:rPr>
              <w:t xml:space="preserve"> </w:t>
            </w:r>
            <w:r w:rsidRPr="00E01084">
              <w:rPr>
                <w:rFonts w:ascii="Arial" w:hAnsi="Arial" w:cs="Arial"/>
                <w:b/>
                <w:sz w:val="23"/>
                <w:szCs w:val="23"/>
              </w:rPr>
              <w:t>ուղարկելու</w:t>
            </w:r>
            <w:r w:rsidRPr="00E01084">
              <w:rPr>
                <w:rFonts w:ascii="Arial LatArm" w:hAnsi="Arial LatArm" w:cs="Calibri"/>
                <w:b/>
                <w:sz w:val="23"/>
                <w:szCs w:val="23"/>
              </w:rPr>
              <w:t xml:space="preserve"> </w:t>
            </w:r>
            <w:r w:rsidRPr="00E01084">
              <w:rPr>
                <w:rFonts w:ascii="Arial" w:hAnsi="Arial" w:cs="Arial"/>
                <w:b/>
                <w:sz w:val="23"/>
                <w:szCs w:val="23"/>
              </w:rPr>
              <w:t>եղանակով</w:t>
            </w:r>
            <w:r w:rsidRPr="00E01084">
              <w:rPr>
                <w:rFonts w:ascii="Arial LatArm" w:hAnsi="Arial LatArm" w:cs="Calibri"/>
                <w:b/>
                <w:sz w:val="23"/>
                <w:szCs w:val="23"/>
              </w:rPr>
              <w:t>:</w:t>
            </w:r>
          </w:p>
        </w:tc>
      </w:tr>
    </w:tbl>
    <w:p w14:paraId="4F6B0813" w14:textId="77777777" w:rsidR="00132B7E" w:rsidRDefault="00132B7E" w:rsidP="00132B7E">
      <w:pPr>
        <w:ind w:left="720" w:right="645" w:firstLine="630"/>
        <w:jc w:val="both"/>
        <w:rPr>
          <w:rFonts w:ascii="Sylfaen" w:hAnsi="Sylfaen" w:cs="Sylfaen"/>
          <w:sz w:val="20"/>
          <w:lang w:val="pt-BR"/>
        </w:rPr>
      </w:pPr>
    </w:p>
    <w:p w14:paraId="58218E9A" w14:textId="77777777" w:rsidR="00132B7E" w:rsidRPr="002A18E2" w:rsidRDefault="00132B7E" w:rsidP="00132B7E">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1A6891A6" w14:textId="77777777" w:rsidR="00132B7E" w:rsidRPr="002A18E2" w:rsidRDefault="00132B7E" w:rsidP="00132B7E">
      <w:pPr>
        <w:ind w:left="720" w:firstLine="630"/>
        <w:jc w:val="both"/>
        <w:rPr>
          <w:rFonts w:ascii="GHEA Grapalat" w:hAnsi="GHEA Grapalat" w:cs="Calibri"/>
          <w:color w:val="000000"/>
          <w:sz w:val="22"/>
          <w:szCs w:val="22"/>
          <w:lang w:val="pt-BR"/>
        </w:rPr>
      </w:pPr>
    </w:p>
    <w:p w14:paraId="38A84FC4" w14:textId="77777777" w:rsidR="00132B7E" w:rsidRPr="002A18E2" w:rsidRDefault="00132B7E" w:rsidP="00132B7E">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2C08F077" w14:textId="77777777" w:rsidR="00132B7E" w:rsidRDefault="00132B7E" w:rsidP="00132B7E">
      <w:pPr>
        <w:ind w:left="720" w:right="645" w:firstLine="630"/>
        <w:jc w:val="both"/>
        <w:rPr>
          <w:rFonts w:ascii="Sylfaen" w:hAnsi="Sylfaen" w:cs="Sylfaen"/>
          <w:sz w:val="20"/>
          <w:lang w:val="pt-BR"/>
        </w:rPr>
      </w:pP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2"/>
        <w:gridCol w:w="519"/>
        <w:gridCol w:w="4966"/>
      </w:tblGrid>
      <w:tr w:rsidR="00132B7E" w:rsidRPr="00752623" w14:paraId="20AA9EF9" w14:textId="77777777" w:rsidTr="00E01084">
        <w:trPr>
          <w:trHeight w:val="3031"/>
          <w:jc w:val="center"/>
        </w:trPr>
        <w:tc>
          <w:tcPr>
            <w:tcW w:w="4942" w:type="dxa"/>
          </w:tcPr>
          <w:p w14:paraId="6DFDCC09" w14:textId="77777777" w:rsidR="00132B7E" w:rsidRPr="00AC5EDF" w:rsidRDefault="00132B7E" w:rsidP="00E01084">
            <w:pPr>
              <w:jc w:val="center"/>
              <w:rPr>
                <w:rFonts w:ascii="GHEA Grapalat" w:hAnsi="GHEA Grapalat"/>
                <w:sz w:val="22"/>
                <w:szCs w:val="22"/>
                <w:lang w:val="pt-BR"/>
              </w:rPr>
            </w:pPr>
            <w:r w:rsidRPr="00752623">
              <w:rPr>
                <w:rFonts w:ascii="Sylfaen" w:hAnsi="Sylfaen" w:cs="Sylfaen"/>
                <w:b/>
                <w:bCs/>
                <w:lang w:val="pt-BR"/>
              </w:rPr>
              <w:lastRenderedPageBreak/>
              <w:t>ՎԱՃԱՌՈՂ</w:t>
            </w:r>
          </w:p>
          <w:p w14:paraId="3C89680F" w14:textId="77777777" w:rsidR="00132B7E" w:rsidRPr="00AC5EDF" w:rsidRDefault="00132B7E" w:rsidP="00E01084">
            <w:pPr>
              <w:jc w:val="center"/>
              <w:rPr>
                <w:rFonts w:ascii="GHEA Grapalat" w:hAnsi="GHEA Grapalat"/>
                <w:lang w:val="pt-BR"/>
              </w:rPr>
            </w:pPr>
          </w:p>
          <w:p w14:paraId="7E69EBC6" w14:textId="77777777" w:rsidR="00132B7E" w:rsidRPr="00AC5EDF" w:rsidRDefault="00132B7E" w:rsidP="00E01084">
            <w:pPr>
              <w:jc w:val="center"/>
              <w:rPr>
                <w:rFonts w:ascii="GHEA Grapalat" w:hAnsi="GHEA Grapalat"/>
                <w:lang w:val="pt-BR"/>
              </w:rPr>
            </w:pPr>
          </w:p>
          <w:p w14:paraId="40871373" w14:textId="77777777" w:rsidR="00132B7E" w:rsidRPr="00AC5EDF" w:rsidRDefault="00132B7E" w:rsidP="00E01084">
            <w:pPr>
              <w:rPr>
                <w:rFonts w:ascii="GHEA Grapalat" w:hAnsi="GHEA Grapalat"/>
                <w:lang w:val="pt-BR"/>
              </w:rPr>
            </w:pPr>
            <w:r w:rsidRPr="00AC5EDF">
              <w:rPr>
                <w:rFonts w:ascii="Arial LatArm" w:hAnsi="Arial LatArm" w:cs="Sylfaen"/>
                <w:bCs/>
                <w:sz w:val="20"/>
                <w:lang w:val="pt-BR"/>
              </w:rPr>
              <w:t>¾É. ÷áëï.</w:t>
            </w:r>
          </w:p>
          <w:p w14:paraId="1901FAD2" w14:textId="77777777" w:rsidR="00132B7E" w:rsidRPr="00AC5EDF" w:rsidRDefault="00132B7E" w:rsidP="00E01084">
            <w:pPr>
              <w:jc w:val="center"/>
              <w:rPr>
                <w:rFonts w:ascii="GHEA Grapalat" w:hAnsi="GHEA Grapalat"/>
                <w:lang w:val="pt-BR"/>
              </w:rPr>
            </w:pPr>
          </w:p>
          <w:p w14:paraId="7C000E2C" w14:textId="77777777" w:rsidR="00132B7E" w:rsidRPr="00AC5EDF" w:rsidRDefault="00132B7E" w:rsidP="00E01084">
            <w:pPr>
              <w:jc w:val="center"/>
              <w:rPr>
                <w:rFonts w:ascii="GHEA Grapalat" w:hAnsi="GHEA Grapalat"/>
                <w:lang w:val="pt-BR"/>
              </w:rPr>
            </w:pPr>
          </w:p>
          <w:p w14:paraId="292C9D8E" w14:textId="77777777" w:rsidR="00132B7E" w:rsidRPr="00AC5EDF" w:rsidRDefault="00132B7E" w:rsidP="00E01084">
            <w:pPr>
              <w:jc w:val="center"/>
              <w:rPr>
                <w:rFonts w:ascii="GHEA Grapalat" w:hAnsi="GHEA Grapalat"/>
                <w:lang w:val="pt-BR"/>
              </w:rPr>
            </w:pPr>
          </w:p>
          <w:p w14:paraId="2FA515E5" w14:textId="77777777" w:rsidR="00132B7E" w:rsidRPr="00AC5EDF" w:rsidRDefault="00132B7E" w:rsidP="00E01084">
            <w:pPr>
              <w:jc w:val="center"/>
              <w:rPr>
                <w:rFonts w:ascii="GHEA Grapalat" w:hAnsi="GHEA Grapalat"/>
                <w:lang w:val="pt-BR"/>
              </w:rPr>
            </w:pPr>
            <w:r w:rsidRPr="00AC5EDF">
              <w:rPr>
                <w:rFonts w:ascii="GHEA Grapalat" w:hAnsi="GHEA Grapalat"/>
                <w:lang w:val="pt-BR"/>
              </w:rPr>
              <w:t>---------------------------------</w:t>
            </w:r>
          </w:p>
          <w:p w14:paraId="6B45CCB4" w14:textId="77777777" w:rsidR="00132B7E" w:rsidRPr="00AC5EDF" w:rsidRDefault="00132B7E" w:rsidP="00E01084">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6FCAFF69" w14:textId="77777777" w:rsidR="00132B7E" w:rsidRPr="00AC5EDF" w:rsidRDefault="00132B7E" w:rsidP="00E01084">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59B5603F" w14:textId="77777777" w:rsidR="00132B7E" w:rsidRPr="00AC5EDF" w:rsidRDefault="00132B7E" w:rsidP="00E01084">
            <w:pPr>
              <w:jc w:val="center"/>
              <w:rPr>
                <w:rFonts w:ascii="GHEA Grapalat" w:hAnsi="GHEA Grapalat"/>
                <w:lang w:val="pt-BR"/>
              </w:rPr>
            </w:pPr>
          </w:p>
        </w:tc>
        <w:tc>
          <w:tcPr>
            <w:tcW w:w="4966" w:type="dxa"/>
          </w:tcPr>
          <w:p w14:paraId="1E3A2987" w14:textId="77777777" w:rsidR="00132B7E" w:rsidRPr="00752623" w:rsidRDefault="00132B7E" w:rsidP="00E01084">
            <w:pPr>
              <w:jc w:val="center"/>
              <w:rPr>
                <w:rFonts w:ascii="GHEA Grapalat" w:hAnsi="GHEA Grapalat" w:cs="Sylfaen"/>
                <w:b/>
                <w:bCs/>
                <w:lang w:val="nb-NO"/>
              </w:rPr>
            </w:pPr>
            <w:r w:rsidRPr="00752623">
              <w:rPr>
                <w:rFonts w:ascii="Sylfaen" w:hAnsi="Sylfaen" w:cs="Sylfaen"/>
                <w:b/>
                <w:bCs/>
                <w:lang w:val="nb-NO"/>
              </w:rPr>
              <w:t>ԳՆՈՐԴ</w:t>
            </w:r>
          </w:p>
          <w:p w14:paraId="3857F550" w14:textId="77777777" w:rsidR="00132B7E" w:rsidRPr="00AC5EDF" w:rsidRDefault="00132B7E" w:rsidP="00E01084">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216ACCAA" w14:textId="77777777" w:rsidR="00132B7E" w:rsidRPr="00AC5EDF" w:rsidRDefault="00132B7E" w:rsidP="00E01084">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193A5DFE" w14:textId="77777777" w:rsidR="00132B7E" w:rsidRPr="00AC5EDF" w:rsidRDefault="00132B7E" w:rsidP="00E01084">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6F3490A5" w14:textId="77777777" w:rsidR="00132B7E" w:rsidRPr="00AC5EDF" w:rsidRDefault="00132B7E" w:rsidP="00E01084">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4E9DECB2" w14:textId="77777777" w:rsidR="00132B7E" w:rsidRPr="00AC5EDF" w:rsidRDefault="00132B7E" w:rsidP="00E01084">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7" w:history="1">
              <w:r w:rsidRPr="00AC5EDF">
                <w:rPr>
                  <w:lang w:val="pt-BR"/>
                </w:rPr>
                <w:t>erqaxluys@yerevan.am</w:t>
              </w:r>
            </w:hyperlink>
            <w:r w:rsidRPr="00AC5EDF">
              <w:rPr>
                <w:rFonts w:ascii="Sylfaen" w:hAnsi="Sylfaen"/>
                <w:lang w:val="pt-BR"/>
              </w:rPr>
              <w:t xml:space="preserve">,       </w:t>
            </w:r>
          </w:p>
          <w:p w14:paraId="1B8E5217" w14:textId="77777777" w:rsidR="00132B7E" w:rsidRPr="00AC5EDF" w:rsidRDefault="00132B7E" w:rsidP="00E01084">
            <w:pPr>
              <w:jc w:val="center"/>
              <w:rPr>
                <w:rFonts w:ascii="Arial LatArm" w:hAnsi="Arial LatArm" w:cs="Sylfaen"/>
                <w:bCs/>
                <w:sz w:val="20"/>
                <w:lang w:val="pt-BR"/>
              </w:rPr>
            </w:pPr>
            <w:r w:rsidRPr="00AC5EDF">
              <w:rPr>
                <w:rFonts w:ascii="Sylfaen" w:hAnsi="Sylfaen"/>
                <w:lang w:val="pt-BR"/>
              </w:rPr>
              <w:t xml:space="preserve">   </w:t>
            </w:r>
          </w:p>
          <w:p w14:paraId="3DF005A3" w14:textId="77777777" w:rsidR="00132B7E" w:rsidRPr="00AC5EDF" w:rsidRDefault="00132B7E" w:rsidP="00E01084">
            <w:pPr>
              <w:jc w:val="center"/>
              <w:rPr>
                <w:rFonts w:ascii="Arial LatArm" w:hAnsi="Arial LatArm" w:cs="Sylfaen"/>
                <w:bCs/>
                <w:sz w:val="20"/>
                <w:lang w:val="pt-BR"/>
              </w:rPr>
            </w:pPr>
          </w:p>
          <w:p w14:paraId="3C150A6B" w14:textId="77777777" w:rsidR="00132B7E" w:rsidRPr="00AC5EDF" w:rsidRDefault="00132B7E" w:rsidP="00E01084">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0E3D7A4C" w14:textId="77777777" w:rsidR="00132B7E" w:rsidRPr="00DF6EBB" w:rsidRDefault="00132B7E" w:rsidP="00E01084">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7897DC3" w14:textId="77777777" w:rsidR="00132B7E" w:rsidRPr="00752623" w:rsidRDefault="00132B7E" w:rsidP="00E01084">
            <w:pPr>
              <w:jc w:val="center"/>
              <w:rPr>
                <w:rFonts w:ascii="GHEA Grapalat" w:hAnsi="GHEA Grapalat"/>
                <w:sz w:val="22"/>
                <w:szCs w:val="22"/>
                <w:lang w:val="ru-RU"/>
              </w:rPr>
            </w:pPr>
            <w:r w:rsidRPr="00DF6EBB">
              <w:rPr>
                <w:rFonts w:ascii="Arial LatArm" w:hAnsi="Arial LatArm" w:cs="Sylfaen"/>
                <w:bCs/>
                <w:sz w:val="20"/>
              </w:rPr>
              <w:t xml:space="preserve">                                       Î©î</w:t>
            </w:r>
          </w:p>
        </w:tc>
      </w:tr>
    </w:tbl>
    <w:p w14:paraId="12ED5B43" w14:textId="77777777" w:rsidR="00E01084" w:rsidRDefault="00E01084" w:rsidP="00E01084">
      <w:pPr>
        <w:jc w:val="both"/>
        <w:rPr>
          <w:rFonts w:ascii="GHEA Grapalat" w:hAnsi="GHEA Grapalat"/>
          <w:sz w:val="20"/>
        </w:rPr>
        <w:sectPr w:rsidR="00E01084" w:rsidSect="00E01084">
          <w:pgSz w:w="16838" w:h="11906" w:orient="landscape" w:code="9"/>
          <w:pgMar w:top="1140" w:right="720" w:bottom="663" w:left="533" w:header="561" w:footer="561" w:gutter="0"/>
          <w:cols w:space="720"/>
          <w:docGrid w:linePitch="326"/>
        </w:sectPr>
      </w:pPr>
    </w:p>
    <w:p w14:paraId="17B58006" w14:textId="28BC557C" w:rsidR="00E01084" w:rsidRDefault="00132B7E" w:rsidP="00E01084">
      <w:pPr>
        <w:jc w:val="both"/>
        <w:rPr>
          <w:rFonts w:ascii="GHEA Grapalat" w:hAnsi="GHEA Grapalat"/>
          <w:i/>
          <w:sz w:val="22"/>
          <w:szCs w:val="22"/>
          <w:lang w:val="hy-AM"/>
        </w:rPr>
      </w:pPr>
      <w:r w:rsidRPr="005B02BB">
        <w:rPr>
          <w:rFonts w:ascii="GHEA Grapalat" w:hAnsi="GHEA Grapalat"/>
          <w:sz w:val="20"/>
        </w:rPr>
        <w:lastRenderedPageBreak/>
        <w:t xml:space="preserve"> </w:t>
      </w:r>
    </w:p>
    <w:p w14:paraId="31F2888D" w14:textId="77777777" w:rsidR="00132B7E" w:rsidRPr="00D24B13" w:rsidRDefault="00132B7E" w:rsidP="00132B7E">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406D5606" w14:textId="57E202BC" w:rsidR="00132B7E" w:rsidRPr="00D24B13" w:rsidRDefault="00132B7E" w:rsidP="00132B7E">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w:t>
      </w:r>
      <w:r w:rsidR="00135F39">
        <w:rPr>
          <w:rFonts w:ascii="GHEA Grapalat" w:hAnsi="GHEA Grapalat"/>
          <w:i/>
          <w:sz w:val="22"/>
          <w:szCs w:val="22"/>
        </w:rPr>
        <w:t>6</w:t>
      </w:r>
      <w:r w:rsidRPr="00D24B13">
        <w:rPr>
          <w:rFonts w:ascii="GHEA Grapalat" w:hAnsi="GHEA Grapalat"/>
          <w:i/>
          <w:sz w:val="22"/>
          <w:szCs w:val="22"/>
          <w:lang w:val="hy-AM"/>
        </w:rPr>
        <w:t xml:space="preserve">թ. կնքված </w:t>
      </w:r>
    </w:p>
    <w:p w14:paraId="3D8A04FD" w14:textId="1B2206AC" w:rsidR="00132B7E" w:rsidRPr="00D24B13" w:rsidRDefault="00132B7E" w:rsidP="00132B7E">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w:t>
      </w:r>
      <w:r w:rsidR="00EE76F1">
        <w:rPr>
          <w:rFonts w:ascii="GHEA Grapalat" w:hAnsi="GHEA Grapalat"/>
          <w:b/>
          <w:sz w:val="22"/>
          <w:szCs w:val="22"/>
          <w:lang w:val="es-ES"/>
        </w:rPr>
        <w:t>26</w:t>
      </w:r>
      <w:r>
        <w:rPr>
          <w:rFonts w:ascii="GHEA Grapalat" w:hAnsi="GHEA Grapalat"/>
          <w:b/>
          <w:sz w:val="22"/>
          <w:szCs w:val="22"/>
          <w:lang w:val="es-ES"/>
        </w:rPr>
        <w:t>/</w:t>
      </w:r>
      <w:r w:rsidR="00EE76F1">
        <w:rPr>
          <w:rFonts w:ascii="GHEA Grapalat" w:hAnsi="GHEA Grapalat"/>
          <w:b/>
          <w:sz w:val="22"/>
          <w:szCs w:val="22"/>
          <w:lang w:val="es-ES"/>
        </w:rPr>
        <w:t>1</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2EE2B75" w14:textId="77777777" w:rsidR="00132B7E" w:rsidRDefault="00132B7E" w:rsidP="00132B7E">
      <w:pPr>
        <w:jc w:val="right"/>
        <w:rPr>
          <w:rFonts w:ascii="GHEA Grapalat" w:hAnsi="GHEA Grapalat"/>
          <w:i/>
          <w:sz w:val="18"/>
          <w:lang w:val="hy-AM"/>
        </w:rPr>
      </w:pPr>
    </w:p>
    <w:p w14:paraId="360627A2" w14:textId="77777777" w:rsidR="00132B7E" w:rsidRDefault="00132B7E" w:rsidP="00132B7E">
      <w:pPr>
        <w:jc w:val="right"/>
        <w:rPr>
          <w:rFonts w:ascii="GHEA Grapalat" w:hAnsi="GHEA Grapalat"/>
          <w:i/>
          <w:sz w:val="18"/>
          <w:lang w:val="hy-AM"/>
        </w:rPr>
      </w:pPr>
    </w:p>
    <w:p w14:paraId="252B3CB5" w14:textId="77777777" w:rsidR="00132B7E" w:rsidRDefault="00132B7E" w:rsidP="00132B7E">
      <w:pPr>
        <w:jc w:val="right"/>
        <w:rPr>
          <w:rFonts w:ascii="GHEA Grapalat" w:hAnsi="GHEA Grapalat"/>
          <w:i/>
          <w:sz w:val="18"/>
          <w:lang w:val="hy-AM"/>
        </w:rPr>
      </w:pPr>
    </w:p>
    <w:p w14:paraId="06C4B0D7" w14:textId="77777777" w:rsidR="00132B7E" w:rsidRDefault="00132B7E" w:rsidP="00132B7E">
      <w:pPr>
        <w:jc w:val="right"/>
        <w:rPr>
          <w:rFonts w:ascii="GHEA Grapalat" w:hAnsi="GHEA Grapalat"/>
          <w:i/>
          <w:sz w:val="18"/>
          <w:lang w:val="hy-AM"/>
        </w:rPr>
      </w:pPr>
    </w:p>
    <w:p w14:paraId="42C0EDB7" w14:textId="77777777" w:rsidR="00132B7E" w:rsidRPr="002D7685" w:rsidRDefault="00132B7E" w:rsidP="00132B7E">
      <w:pPr>
        <w:jc w:val="center"/>
        <w:rPr>
          <w:rFonts w:ascii="GHEA Grapalat" w:hAnsi="GHEA Grapalat"/>
          <w:b/>
          <w:sz w:val="28"/>
        </w:rPr>
      </w:pPr>
      <w:r w:rsidRPr="002D7685">
        <w:rPr>
          <w:rFonts w:ascii="GHEA Grapalat" w:hAnsi="GHEA Grapalat"/>
          <w:b/>
          <w:sz w:val="28"/>
          <w:lang w:val="hy-AM"/>
        </w:rPr>
        <w:t>Տ</w:t>
      </w:r>
      <w:r w:rsidRPr="002D7685">
        <w:rPr>
          <w:rFonts w:ascii="GHEA Grapalat" w:hAnsi="GHEA Grapalat"/>
          <w:b/>
          <w:sz w:val="28"/>
        </w:rPr>
        <w:t>եխնիկական բնութագիր</w:t>
      </w:r>
    </w:p>
    <w:p w14:paraId="7E6C5580" w14:textId="77777777" w:rsidR="00132B7E" w:rsidRPr="0073282A" w:rsidRDefault="00132B7E" w:rsidP="00132B7E">
      <w:pPr>
        <w:jc w:val="center"/>
        <w:rPr>
          <w:rFonts w:ascii="GHEA Grapalat" w:eastAsia="GHEA Grapalat" w:hAnsi="GHEA Grapalat" w:cs="GHEA Grapalat"/>
          <w:b/>
          <w:sz w:val="12"/>
        </w:rPr>
      </w:pPr>
    </w:p>
    <w:p w14:paraId="1D190F68" w14:textId="1557764F" w:rsidR="00132B7E" w:rsidRPr="006A123F" w:rsidRDefault="00132B7E" w:rsidP="006A123F">
      <w:pPr>
        <w:pStyle w:val="ListParagraph"/>
        <w:numPr>
          <w:ilvl w:val="0"/>
          <w:numId w:val="38"/>
        </w:numPr>
        <w:spacing w:after="160" w:line="259" w:lineRule="auto"/>
        <w:contextualSpacing/>
        <w:jc w:val="center"/>
        <w:rPr>
          <w:rFonts w:ascii="GHEA Grapalat" w:eastAsia="GHEA Grapalat" w:hAnsi="GHEA Grapalat" w:cs="GHEA Grapalat"/>
          <w:b/>
          <w:sz w:val="28"/>
          <w:szCs w:val="28"/>
          <w:lang w:val="hy-AM"/>
        </w:rPr>
      </w:pPr>
      <w:r w:rsidRPr="00707A90">
        <w:rPr>
          <w:rFonts w:ascii="GHEA Grapalat" w:eastAsia="GHEA Grapalat" w:hAnsi="GHEA Grapalat" w:cs="GHEA Grapalat"/>
          <w:b/>
          <w:sz w:val="28"/>
          <w:szCs w:val="28"/>
          <w:lang w:val="hy-AM"/>
        </w:rPr>
        <w:t xml:space="preserve">1-ին Չափաբաժին,  </w:t>
      </w:r>
      <w:r w:rsidR="00BB5D69" w:rsidRPr="00BB5D69">
        <w:rPr>
          <w:rFonts w:ascii="GHEA Grapalat" w:eastAsia="GHEA Grapalat" w:hAnsi="GHEA Grapalat" w:cs="GHEA Grapalat"/>
          <w:b/>
          <w:sz w:val="28"/>
          <w:szCs w:val="28"/>
          <w:lang w:val="hy-AM"/>
        </w:rPr>
        <w:t>Լուսատու ԼԵԴ 50վտ</w:t>
      </w:r>
      <w:r w:rsidR="00BB5D69" w:rsidRPr="00BB5D69">
        <w:rPr>
          <w:rFonts w:ascii="Calibri" w:eastAsia="GHEA Grapalat" w:hAnsi="Calibri" w:cs="Calibri"/>
          <w:b/>
          <w:sz w:val="28"/>
          <w:szCs w:val="28"/>
          <w:lang w:val="hy-AM"/>
        </w:rPr>
        <w:t>  </w:t>
      </w:r>
      <w:r w:rsidR="00BB5D69" w:rsidRPr="00BB5D69">
        <w:rPr>
          <w:rFonts w:ascii="GHEA Grapalat" w:eastAsia="GHEA Grapalat" w:hAnsi="GHEA Grapalat" w:cs="GHEA Grapalat"/>
          <w:b/>
          <w:sz w:val="28"/>
          <w:szCs w:val="28"/>
          <w:lang w:val="hy-AM"/>
        </w:rPr>
        <w:t xml:space="preserve"> 2200 կելվին</w:t>
      </w:r>
    </w:p>
    <w:tbl>
      <w:tblPr>
        <w:tblW w:w="9371" w:type="dxa"/>
        <w:tblInd w:w="562" w:type="dxa"/>
        <w:tblLook w:val="04A0" w:firstRow="1" w:lastRow="0" w:firstColumn="1" w:lastColumn="0" w:noHBand="0" w:noVBand="1"/>
      </w:tblPr>
      <w:tblGrid>
        <w:gridCol w:w="9371"/>
      </w:tblGrid>
      <w:tr w:rsidR="00132B7E" w:rsidRPr="002D7685" w14:paraId="314EFD83" w14:textId="77777777" w:rsidTr="00E01084">
        <w:trPr>
          <w:trHeight w:val="579"/>
        </w:trPr>
        <w:tc>
          <w:tcPr>
            <w:tcW w:w="9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0BEA7" w14:textId="77777777" w:rsidR="00132B7E" w:rsidRPr="002D7685" w:rsidRDefault="00132B7E" w:rsidP="00E01084">
            <w:pPr>
              <w:jc w:val="center"/>
              <w:rPr>
                <w:rFonts w:ascii="GHEA Grapalat" w:hAnsi="GHEA Grapalat" w:cs="Arial"/>
                <w:b/>
                <w:bCs/>
                <w:sz w:val="28"/>
                <w:szCs w:val="28"/>
              </w:rPr>
            </w:pPr>
            <w:r w:rsidRPr="002D7685">
              <w:rPr>
                <w:rFonts w:ascii="GHEA Grapalat" w:hAnsi="GHEA Grapalat" w:cs="Arial"/>
                <w:b/>
                <w:bCs/>
                <w:sz w:val="28"/>
                <w:szCs w:val="28"/>
              </w:rPr>
              <w:t>Տեխնիկական բնութագրեր</w:t>
            </w:r>
          </w:p>
        </w:tc>
      </w:tr>
      <w:tr w:rsidR="00BB5D69" w:rsidRPr="002D7685" w14:paraId="10647F62"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3E605332" w14:textId="5513AEFC" w:rsidR="00BB5D69" w:rsidRPr="002D7685" w:rsidRDefault="00BB5D69" w:rsidP="00BB5D69">
            <w:pPr>
              <w:rPr>
                <w:rFonts w:ascii="GHEA Grapalat" w:hAnsi="GHEA Grapalat" w:cs="Calibri"/>
              </w:rPr>
            </w:pPr>
            <w:r w:rsidRPr="002D7685">
              <w:rPr>
                <w:rFonts w:ascii="GHEA Grapalat" w:hAnsi="GHEA Grapalat" w:cs="Arial"/>
              </w:rPr>
              <w:t>Արտաքին</w:t>
            </w:r>
            <w:r w:rsidRPr="002D7685">
              <w:rPr>
                <w:rFonts w:ascii="GHEA Grapalat" w:hAnsi="GHEA Grapalat" w:cs="Calibri"/>
              </w:rPr>
              <w:t xml:space="preserve"> </w:t>
            </w:r>
            <w:r w:rsidRPr="002D7685">
              <w:rPr>
                <w:rFonts w:ascii="GHEA Grapalat" w:hAnsi="GHEA Grapalat" w:cs="Arial"/>
              </w:rPr>
              <w:t>տեսքը</w:t>
            </w:r>
            <w:r w:rsidRPr="002D7685">
              <w:rPr>
                <w:rFonts w:ascii="GHEA Grapalat" w:hAnsi="GHEA Grapalat" w:cs="Calibri"/>
              </w:rPr>
              <w:t xml:space="preserve"> </w:t>
            </w:r>
            <w:r w:rsidRPr="002D7685">
              <w:rPr>
                <w:rFonts w:ascii="GHEA Grapalat" w:hAnsi="GHEA Grapalat" w:cs="Arial"/>
              </w:rPr>
              <w:t>օվալաձև</w:t>
            </w:r>
            <w:r w:rsidRPr="002D7685">
              <w:rPr>
                <w:rFonts w:ascii="GHEA Grapalat" w:hAnsi="GHEA Grapalat" w:cs="Calibri"/>
              </w:rPr>
              <w:t xml:space="preserve">, </w:t>
            </w:r>
            <w:r w:rsidRPr="002D7685">
              <w:rPr>
                <w:rFonts w:ascii="GHEA Grapalat" w:hAnsi="GHEA Grapalat" w:cs="Arial"/>
              </w:rPr>
              <w:t>էլիպսաձև</w:t>
            </w:r>
            <w:r w:rsidRPr="002D7685">
              <w:rPr>
                <w:rFonts w:ascii="GHEA Grapalat" w:hAnsi="GHEA Grapalat" w:cs="Calibri"/>
              </w:rPr>
              <w:t xml:space="preserve"> </w:t>
            </w:r>
            <w:r w:rsidRPr="002D7685">
              <w:rPr>
                <w:rFonts w:ascii="GHEA Grapalat" w:hAnsi="GHEA Grapalat" w:cs="Arial"/>
              </w:rPr>
              <w:t>կամ</w:t>
            </w:r>
            <w:r w:rsidRPr="002D7685">
              <w:rPr>
                <w:rFonts w:ascii="GHEA Grapalat" w:hAnsi="GHEA Grapalat" w:cs="Calibri"/>
              </w:rPr>
              <w:t xml:space="preserve"> </w:t>
            </w:r>
            <w:r w:rsidRPr="002D7685">
              <w:rPr>
                <w:rFonts w:ascii="GHEA Grapalat" w:hAnsi="GHEA Grapalat" w:cs="Arial"/>
              </w:rPr>
              <w:t>ուղղանկյունաձև</w:t>
            </w:r>
          </w:p>
        </w:tc>
      </w:tr>
      <w:tr w:rsidR="00BB5D69" w:rsidRPr="002D7685" w14:paraId="549F131D"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7A777A63" w14:textId="2526951B" w:rsidR="00BB5D69" w:rsidRPr="002D7685" w:rsidRDefault="00BB5D69" w:rsidP="00BB5D69">
            <w:pPr>
              <w:rPr>
                <w:rFonts w:ascii="GHEA Grapalat" w:hAnsi="GHEA Grapalat" w:cs="Calibri"/>
              </w:rPr>
            </w:pPr>
            <w:r w:rsidRPr="002D7685">
              <w:rPr>
                <w:rFonts w:ascii="GHEA Grapalat" w:hAnsi="GHEA Grapalat" w:cs="Arial"/>
              </w:rPr>
              <w:t>Հզորությունը</w:t>
            </w:r>
            <w:r w:rsidRPr="002D7685">
              <w:rPr>
                <w:rFonts w:ascii="GHEA Grapalat" w:hAnsi="GHEA Grapalat" w:cs="Calibri"/>
              </w:rPr>
              <w:t xml:space="preserve">  50 </w:t>
            </w:r>
            <w:r w:rsidRPr="002D7685">
              <w:rPr>
                <w:rFonts w:ascii="GHEA Grapalat" w:hAnsi="GHEA Grapalat" w:cs="Arial"/>
              </w:rPr>
              <w:t>վատտ</w:t>
            </w:r>
            <w:r w:rsidRPr="002D7685">
              <w:rPr>
                <w:rFonts w:ascii="GHEA Grapalat" w:hAnsi="GHEA Grapalat" w:cs="Calibri"/>
              </w:rPr>
              <w:t xml:space="preserve">, </w:t>
            </w:r>
            <w:r w:rsidRPr="002D7685">
              <w:rPr>
                <w:rFonts w:ascii="GHEA Grapalat" w:hAnsi="GHEA Grapalat" w:cs="Arial"/>
              </w:rPr>
              <w:t>թույլատրելի</w:t>
            </w:r>
            <w:r w:rsidRPr="002D7685">
              <w:rPr>
                <w:rFonts w:ascii="GHEA Grapalat" w:hAnsi="GHEA Grapalat" w:cs="Calibri"/>
              </w:rPr>
              <w:t xml:space="preserve"> </w:t>
            </w:r>
            <w:r w:rsidRPr="002D7685">
              <w:rPr>
                <w:rFonts w:ascii="GHEA Grapalat" w:hAnsi="GHEA Grapalat" w:cs="Arial"/>
              </w:rPr>
              <w:t>շեղումը</w:t>
            </w:r>
            <w:r w:rsidRPr="002D7685">
              <w:rPr>
                <w:rFonts w:ascii="GHEA Grapalat" w:hAnsi="GHEA Grapalat" w:cs="Calibri"/>
              </w:rPr>
              <w:t xml:space="preserve"> + - 5 %</w:t>
            </w:r>
          </w:p>
        </w:tc>
      </w:tr>
      <w:tr w:rsidR="00BB5D69" w:rsidRPr="002D7685" w14:paraId="0B435A1B"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75AD0FC8" w14:textId="40E40A65" w:rsidR="00BB5D69" w:rsidRPr="002D7685" w:rsidRDefault="00BB5D69" w:rsidP="00BB5D69">
            <w:pPr>
              <w:rPr>
                <w:rFonts w:ascii="GHEA Grapalat" w:hAnsi="GHEA Grapalat" w:cs="Calibri"/>
              </w:rPr>
            </w:pPr>
            <w:r w:rsidRPr="002D7685">
              <w:rPr>
                <w:rFonts w:ascii="GHEA Grapalat" w:hAnsi="GHEA Grapalat" w:cs="Arial"/>
              </w:rPr>
              <w:t>Մուտքային</w:t>
            </w:r>
            <w:r w:rsidRPr="002D7685">
              <w:rPr>
                <w:rFonts w:ascii="GHEA Grapalat" w:hAnsi="GHEA Grapalat" w:cs="Calibri"/>
              </w:rPr>
              <w:t xml:space="preserve">  </w:t>
            </w:r>
            <w:r w:rsidRPr="002D7685">
              <w:rPr>
                <w:rFonts w:ascii="GHEA Grapalat" w:hAnsi="GHEA Grapalat" w:cs="Arial"/>
              </w:rPr>
              <w:t>լարումը</w:t>
            </w:r>
            <w:r w:rsidRPr="002D7685">
              <w:rPr>
                <w:rFonts w:ascii="GHEA Grapalat" w:hAnsi="GHEA Grapalat" w:cs="Calibri"/>
              </w:rPr>
              <w:t xml:space="preserve"> </w:t>
            </w:r>
            <w:r w:rsidRPr="002D7685">
              <w:rPr>
                <w:rFonts w:ascii="GHEA Grapalat" w:hAnsi="GHEA Grapalat" w:cs="Arial"/>
              </w:rPr>
              <w:t>առնվազն</w:t>
            </w:r>
            <w:r w:rsidRPr="002D7685">
              <w:rPr>
                <w:rFonts w:ascii="GHEA Grapalat" w:hAnsi="GHEA Grapalat" w:cs="Calibri"/>
              </w:rPr>
              <w:t xml:space="preserve">  200-240 </w:t>
            </w:r>
            <w:r w:rsidRPr="002D7685">
              <w:rPr>
                <w:rFonts w:ascii="GHEA Grapalat" w:hAnsi="GHEA Grapalat" w:cs="Arial"/>
              </w:rPr>
              <w:t>վոլտ</w:t>
            </w:r>
          </w:p>
        </w:tc>
      </w:tr>
      <w:tr w:rsidR="00BB5D69" w:rsidRPr="002D7685" w14:paraId="225F6044"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31E46765" w14:textId="404721E5" w:rsidR="00BB5D69" w:rsidRPr="002D7685" w:rsidRDefault="00BB5D69" w:rsidP="00BB5D69">
            <w:pPr>
              <w:rPr>
                <w:rFonts w:ascii="GHEA Grapalat" w:hAnsi="GHEA Grapalat" w:cs="Calibri"/>
              </w:rPr>
            </w:pPr>
            <w:r w:rsidRPr="002D7685">
              <w:rPr>
                <w:rFonts w:ascii="GHEA Grapalat" w:hAnsi="GHEA Grapalat" w:cs="Calibri"/>
              </w:rPr>
              <w:t xml:space="preserve"> </w:t>
            </w:r>
            <w:r w:rsidRPr="002D7685">
              <w:rPr>
                <w:rFonts w:ascii="GHEA Grapalat" w:hAnsi="GHEA Grapalat" w:cs="Arial"/>
              </w:rPr>
              <w:t>Հաճախականությունը</w:t>
            </w:r>
            <w:r w:rsidRPr="002D7685">
              <w:rPr>
                <w:rFonts w:ascii="GHEA Grapalat" w:hAnsi="GHEA Grapalat" w:cs="Calibri"/>
              </w:rPr>
              <w:t xml:space="preserve"> 50-60</w:t>
            </w:r>
            <w:r w:rsidRPr="002D7685">
              <w:rPr>
                <w:rFonts w:ascii="GHEA Grapalat" w:hAnsi="GHEA Grapalat" w:cs="Arial"/>
              </w:rPr>
              <w:t>Հց</w:t>
            </w:r>
            <w:r w:rsidR="0012529A">
              <w:rPr>
                <w:rFonts w:ascii="GHEA Grapalat" w:hAnsi="GHEA Grapalat" w:cs="Calibri"/>
              </w:rPr>
              <w:t xml:space="preserve"> </w:t>
            </w:r>
          </w:p>
        </w:tc>
      </w:tr>
      <w:tr w:rsidR="00BB5D69" w:rsidRPr="002D7685" w14:paraId="5FF61F42" w14:textId="77777777" w:rsidTr="00E01084">
        <w:trPr>
          <w:trHeight w:val="50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FFCCA9F" w14:textId="253A140E" w:rsidR="00BB5D69" w:rsidRPr="002D7685" w:rsidRDefault="00BB5D69" w:rsidP="00A65DD5">
            <w:pPr>
              <w:rPr>
                <w:rFonts w:ascii="GHEA Grapalat" w:hAnsi="GHEA Grapalat" w:cs="Calibri"/>
              </w:rPr>
            </w:pPr>
            <w:r w:rsidRPr="002D7685">
              <w:rPr>
                <w:rFonts w:ascii="GHEA Grapalat" w:hAnsi="GHEA Grapalat" w:cs="Arial"/>
              </w:rPr>
              <w:t>Արտաքին</w:t>
            </w:r>
            <w:r w:rsidRPr="002D7685">
              <w:rPr>
                <w:rFonts w:ascii="GHEA Grapalat" w:hAnsi="GHEA Grapalat" w:cs="Calibri"/>
              </w:rPr>
              <w:t xml:space="preserve"> </w:t>
            </w:r>
            <w:r w:rsidRPr="002D7685">
              <w:rPr>
                <w:rFonts w:ascii="GHEA Grapalat" w:hAnsi="GHEA Grapalat" w:cs="Arial"/>
              </w:rPr>
              <w:t>ազդեցության</w:t>
            </w:r>
            <w:r w:rsidRPr="002D7685">
              <w:rPr>
                <w:rFonts w:ascii="GHEA Grapalat" w:hAnsi="GHEA Grapalat" w:cs="Calibri"/>
              </w:rPr>
              <w:t xml:space="preserve"> </w:t>
            </w:r>
            <w:r w:rsidRPr="002D7685">
              <w:rPr>
                <w:rFonts w:ascii="GHEA Grapalat" w:hAnsi="GHEA Grapalat" w:cs="Arial"/>
              </w:rPr>
              <w:t>պաշտպանվածության</w:t>
            </w:r>
            <w:r w:rsidRPr="002D7685">
              <w:rPr>
                <w:rFonts w:ascii="GHEA Grapalat" w:hAnsi="GHEA Grapalat" w:cs="Calibri"/>
              </w:rPr>
              <w:t xml:space="preserve"> </w:t>
            </w:r>
            <w:r w:rsidRPr="002D7685">
              <w:rPr>
                <w:rFonts w:ascii="GHEA Grapalat" w:hAnsi="GHEA Grapalat" w:cs="Arial"/>
              </w:rPr>
              <w:t>գործակիցը</w:t>
            </w:r>
            <w:r w:rsidRPr="002D7685">
              <w:rPr>
                <w:rFonts w:ascii="GHEA Grapalat" w:hAnsi="GHEA Grapalat" w:cs="Calibri"/>
              </w:rPr>
              <w:t xml:space="preserve"> </w:t>
            </w:r>
            <w:r w:rsidRPr="002D7685">
              <w:rPr>
                <w:rFonts w:ascii="GHEA Grapalat" w:hAnsi="GHEA Grapalat" w:cs="Arial"/>
              </w:rPr>
              <w:t>առնվազն</w:t>
            </w:r>
            <w:r w:rsidR="00A65DD5" w:rsidRPr="002D7685">
              <w:rPr>
                <w:rFonts w:ascii="GHEA Grapalat" w:hAnsi="GHEA Grapalat" w:cs="Arial"/>
              </w:rPr>
              <w:t xml:space="preserve"> </w:t>
            </w:r>
            <w:r w:rsidRPr="002D7685">
              <w:rPr>
                <w:rFonts w:ascii="GHEA Grapalat" w:hAnsi="GHEA Grapalat" w:cs="Calibri"/>
              </w:rPr>
              <w:t>IP 65,</w:t>
            </w:r>
          </w:p>
        </w:tc>
      </w:tr>
      <w:tr w:rsidR="00BB5D69" w:rsidRPr="002D7685" w14:paraId="04EDF1F1" w14:textId="77777777" w:rsidTr="00E01084">
        <w:trPr>
          <w:trHeight w:val="466"/>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001A1D98" w14:textId="3E17643F" w:rsidR="00BB5D69" w:rsidRPr="002D7685" w:rsidRDefault="00BB5D69" w:rsidP="00BB5D69">
            <w:pPr>
              <w:rPr>
                <w:rFonts w:ascii="GHEA Grapalat" w:hAnsi="GHEA Grapalat" w:cs="Calibri"/>
              </w:rPr>
            </w:pPr>
            <w:r w:rsidRPr="002D7685">
              <w:rPr>
                <w:rFonts w:ascii="GHEA Grapalat" w:hAnsi="GHEA Grapalat" w:cs="Arial"/>
                <w:b/>
                <w:bCs/>
              </w:rPr>
              <w:t>Գունային</w:t>
            </w:r>
            <w:r w:rsidRPr="002D7685">
              <w:rPr>
                <w:rFonts w:ascii="GHEA Grapalat" w:hAnsi="GHEA Grapalat" w:cs="Calibri"/>
                <w:b/>
                <w:bCs/>
              </w:rPr>
              <w:t xml:space="preserve"> </w:t>
            </w:r>
            <w:r w:rsidRPr="002D7685">
              <w:rPr>
                <w:rFonts w:ascii="GHEA Grapalat" w:hAnsi="GHEA Grapalat" w:cs="Arial"/>
                <w:b/>
                <w:bCs/>
              </w:rPr>
              <w:t>ջերմաստիճանը</w:t>
            </w:r>
            <w:r w:rsidRPr="002D7685">
              <w:rPr>
                <w:rFonts w:ascii="GHEA Grapalat" w:hAnsi="GHEA Grapalat" w:cs="Calibri"/>
                <w:b/>
                <w:bCs/>
              </w:rPr>
              <w:t xml:space="preserve"> 2200 </w:t>
            </w:r>
            <w:r w:rsidRPr="002D7685">
              <w:rPr>
                <w:rFonts w:ascii="GHEA Grapalat" w:hAnsi="GHEA Grapalat" w:cs="Arial"/>
                <w:b/>
                <w:bCs/>
              </w:rPr>
              <w:t>Կելվին</w:t>
            </w:r>
            <w:r w:rsidRPr="002D7685">
              <w:rPr>
                <w:rFonts w:ascii="GHEA Grapalat" w:hAnsi="GHEA Grapalat" w:cs="Calibri"/>
                <w:b/>
                <w:bCs/>
              </w:rPr>
              <w:t>, + - 5 %</w:t>
            </w:r>
          </w:p>
        </w:tc>
      </w:tr>
      <w:tr w:rsidR="00BB5D69" w:rsidRPr="002D7685" w14:paraId="120DE3EB"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76753FD" w14:textId="162D280E" w:rsidR="00BB5D69" w:rsidRPr="002D7685" w:rsidRDefault="00BB5D69" w:rsidP="00BB5D69">
            <w:pPr>
              <w:rPr>
                <w:rFonts w:ascii="GHEA Grapalat" w:hAnsi="GHEA Grapalat" w:cs="Calibri"/>
              </w:rPr>
            </w:pPr>
            <w:r w:rsidRPr="002D7685">
              <w:rPr>
                <w:rFonts w:ascii="GHEA Grapalat" w:hAnsi="GHEA Grapalat" w:cs="Calibri"/>
              </w:rPr>
              <w:t xml:space="preserve"> </w:t>
            </w:r>
            <w:r w:rsidRPr="002D7685">
              <w:rPr>
                <w:rFonts w:ascii="GHEA Grapalat" w:hAnsi="GHEA Grapalat" w:cs="Arial"/>
              </w:rPr>
              <w:t>Ոչ</w:t>
            </w:r>
            <w:r w:rsidRPr="002D7685">
              <w:rPr>
                <w:rFonts w:ascii="GHEA Grapalat" w:hAnsi="GHEA Grapalat" w:cs="Calibri"/>
              </w:rPr>
              <w:t xml:space="preserve"> </w:t>
            </w:r>
            <w:r w:rsidRPr="002D7685">
              <w:rPr>
                <w:rFonts w:ascii="GHEA Grapalat" w:hAnsi="GHEA Grapalat" w:cs="Arial"/>
              </w:rPr>
              <w:t>պակաս</w:t>
            </w:r>
            <w:r w:rsidRPr="002D7685">
              <w:rPr>
                <w:rFonts w:ascii="GHEA Grapalat" w:hAnsi="GHEA Grapalat" w:cs="Calibri"/>
              </w:rPr>
              <w:t xml:space="preserve">  140 </w:t>
            </w:r>
            <w:r w:rsidRPr="002D7685">
              <w:rPr>
                <w:rFonts w:ascii="GHEA Grapalat" w:hAnsi="GHEA Grapalat" w:cs="Arial"/>
              </w:rPr>
              <w:t>լյումեն</w:t>
            </w:r>
            <w:r w:rsidRPr="002D7685">
              <w:rPr>
                <w:rFonts w:ascii="GHEA Grapalat" w:hAnsi="GHEA Grapalat" w:cs="Calibri"/>
              </w:rPr>
              <w:t>/</w:t>
            </w:r>
            <w:r w:rsidRPr="002D7685">
              <w:rPr>
                <w:rFonts w:ascii="GHEA Grapalat" w:hAnsi="GHEA Grapalat" w:cs="Arial"/>
              </w:rPr>
              <w:t>վտ</w:t>
            </w:r>
          </w:p>
        </w:tc>
      </w:tr>
      <w:tr w:rsidR="00BB5D69" w:rsidRPr="002D7685" w14:paraId="669E07A9"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9ED7B40" w14:textId="0B788B48" w:rsidR="00BB5D69" w:rsidRPr="002D7685" w:rsidRDefault="00BB5D69" w:rsidP="00BB5D69">
            <w:pPr>
              <w:rPr>
                <w:rFonts w:ascii="GHEA Grapalat" w:hAnsi="GHEA Grapalat" w:cs="Calibri"/>
              </w:rPr>
            </w:pPr>
            <w:r w:rsidRPr="002D7685">
              <w:rPr>
                <w:rFonts w:ascii="GHEA Grapalat" w:hAnsi="GHEA Grapalat" w:cs="Arial"/>
              </w:rPr>
              <w:t>Գունափոխանցման</w:t>
            </w:r>
            <w:r w:rsidRPr="002D7685">
              <w:rPr>
                <w:rFonts w:ascii="GHEA Grapalat" w:hAnsi="GHEA Grapalat" w:cs="Calibri"/>
              </w:rPr>
              <w:t xml:space="preserve"> </w:t>
            </w:r>
            <w:r w:rsidRPr="002D7685">
              <w:rPr>
                <w:rFonts w:ascii="GHEA Grapalat" w:hAnsi="GHEA Grapalat" w:cs="Arial"/>
              </w:rPr>
              <w:t>գործակիցը</w:t>
            </w:r>
            <w:r w:rsidRPr="002D7685">
              <w:rPr>
                <w:rFonts w:ascii="GHEA Grapalat" w:hAnsi="GHEA Grapalat" w:cs="Calibri"/>
              </w:rPr>
              <w:t xml:space="preserve"> (Ra, %) </w:t>
            </w:r>
            <w:r w:rsidRPr="002D7685">
              <w:rPr>
                <w:rFonts w:ascii="GHEA Grapalat" w:hAnsi="GHEA Grapalat" w:cs="Arial"/>
              </w:rPr>
              <w:t>ոչ</w:t>
            </w:r>
            <w:r w:rsidRPr="002D7685">
              <w:rPr>
                <w:rFonts w:ascii="GHEA Grapalat" w:hAnsi="GHEA Grapalat" w:cs="Calibri"/>
              </w:rPr>
              <w:t xml:space="preserve"> </w:t>
            </w:r>
            <w:r w:rsidRPr="002D7685">
              <w:rPr>
                <w:rFonts w:ascii="GHEA Grapalat" w:hAnsi="GHEA Grapalat" w:cs="Arial"/>
              </w:rPr>
              <w:t>պակաս</w:t>
            </w:r>
            <w:r w:rsidRPr="002D7685">
              <w:rPr>
                <w:rFonts w:ascii="GHEA Grapalat" w:hAnsi="GHEA Grapalat" w:cs="Calibri"/>
              </w:rPr>
              <w:t xml:space="preserve"> 70</w:t>
            </w:r>
          </w:p>
        </w:tc>
      </w:tr>
      <w:tr w:rsidR="00BB5D69" w:rsidRPr="002D7685" w14:paraId="1C2AE194"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5798CE30" w14:textId="26B30B2D" w:rsidR="00BB5D69" w:rsidRPr="002D7685" w:rsidRDefault="00BB5D69" w:rsidP="00BB5D69">
            <w:pPr>
              <w:rPr>
                <w:rFonts w:ascii="GHEA Grapalat" w:hAnsi="GHEA Grapalat" w:cs="Calibri"/>
              </w:rPr>
            </w:pPr>
            <w:r w:rsidRPr="002D7685">
              <w:rPr>
                <w:rFonts w:ascii="GHEA Grapalat" w:hAnsi="GHEA Grapalat" w:cs="Arial"/>
              </w:rPr>
              <w:t>Ծառայության</w:t>
            </w:r>
            <w:r w:rsidRPr="002D7685">
              <w:rPr>
                <w:rFonts w:ascii="GHEA Grapalat" w:hAnsi="GHEA Grapalat" w:cs="Calibri"/>
              </w:rPr>
              <w:t xml:space="preserve"> </w:t>
            </w:r>
            <w:r w:rsidRPr="002D7685">
              <w:rPr>
                <w:rFonts w:ascii="GHEA Grapalat" w:hAnsi="GHEA Grapalat" w:cs="Arial"/>
              </w:rPr>
              <w:t>ժամկետը</w:t>
            </w:r>
            <w:r w:rsidRPr="002D7685">
              <w:rPr>
                <w:rFonts w:ascii="GHEA Grapalat" w:hAnsi="GHEA Grapalat" w:cs="Calibri"/>
              </w:rPr>
              <w:t xml:space="preserve"> </w:t>
            </w:r>
            <w:r w:rsidRPr="002D7685">
              <w:rPr>
                <w:rFonts w:ascii="GHEA Grapalat" w:hAnsi="GHEA Grapalat" w:cs="Arial"/>
              </w:rPr>
              <w:t>առնվազն</w:t>
            </w:r>
            <w:r w:rsidRPr="002D7685">
              <w:rPr>
                <w:rFonts w:ascii="GHEA Grapalat" w:hAnsi="GHEA Grapalat" w:cs="Calibri"/>
              </w:rPr>
              <w:t xml:space="preserve"> 50000 </w:t>
            </w:r>
            <w:r w:rsidRPr="002D7685">
              <w:rPr>
                <w:rFonts w:ascii="GHEA Grapalat" w:hAnsi="GHEA Grapalat" w:cs="Arial"/>
              </w:rPr>
              <w:t>ժամ</w:t>
            </w:r>
          </w:p>
        </w:tc>
      </w:tr>
      <w:tr w:rsidR="00BB5D69" w:rsidRPr="002D7685" w14:paraId="4BE3802F"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41CB1F3" w14:textId="20132282" w:rsidR="00BB5D69" w:rsidRPr="002D7685" w:rsidRDefault="00BB5D69" w:rsidP="00BB5D69">
            <w:pPr>
              <w:rPr>
                <w:rFonts w:ascii="GHEA Grapalat" w:hAnsi="GHEA Grapalat" w:cs="Calibri"/>
              </w:rPr>
            </w:pPr>
            <w:r w:rsidRPr="002D7685">
              <w:rPr>
                <w:rFonts w:ascii="GHEA Grapalat" w:hAnsi="GHEA Grapalat" w:cs="Calibri"/>
              </w:rPr>
              <w:t xml:space="preserve"> </w:t>
            </w:r>
            <w:r w:rsidRPr="002D7685">
              <w:rPr>
                <w:rFonts w:ascii="GHEA Grapalat" w:hAnsi="GHEA Grapalat" w:cs="Arial"/>
              </w:rPr>
              <w:t>Առնվազն</w:t>
            </w:r>
            <w:r w:rsidRPr="002D7685">
              <w:rPr>
                <w:rFonts w:ascii="GHEA Grapalat" w:hAnsi="GHEA Grapalat" w:cs="Calibri"/>
              </w:rPr>
              <w:t xml:space="preserve"> 50 </w:t>
            </w:r>
            <w:r w:rsidRPr="002D7685">
              <w:rPr>
                <w:rFonts w:ascii="GHEA Grapalat" w:hAnsi="GHEA Grapalat" w:cs="Arial"/>
              </w:rPr>
              <w:t>հատ</w:t>
            </w:r>
            <w:r w:rsidRPr="002D7685">
              <w:rPr>
                <w:rFonts w:ascii="GHEA Grapalat" w:hAnsi="GHEA Grapalat" w:cs="Calibri"/>
              </w:rPr>
              <w:t xml:space="preserve">  </w:t>
            </w:r>
            <w:r w:rsidRPr="002D7685">
              <w:rPr>
                <w:rFonts w:ascii="GHEA Grapalat" w:hAnsi="GHEA Grapalat" w:cs="Arial"/>
              </w:rPr>
              <w:t>լուսադիոդներով</w:t>
            </w:r>
            <w:r w:rsidRPr="002D7685">
              <w:rPr>
                <w:rFonts w:ascii="GHEA Grapalat" w:hAnsi="GHEA Grapalat" w:cs="Calibri"/>
              </w:rPr>
              <w:t xml:space="preserve"> </w:t>
            </w:r>
            <w:r w:rsidRPr="002D7685">
              <w:rPr>
                <w:rFonts w:ascii="GHEA Grapalat" w:hAnsi="GHEA Grapalat" w:cs="Arial"/>
              </w:rPr>
              <w:t>և</w:t>
            </w:r>
            <w:r w:rsidRPr="002D7685">
              <w:rPr>
                <w:rFonts w:ascii="GHEA Grapalat" w:hAnsi="GHEA Grapalat" w:cs="Calibri"/>
              </w:rPr>
              <w:t xml:space="preserve"> 50 </w:t>
            </w:r>
            <w:r w:rsidRPr="002D7685">
              <w:rPr>
                <w:rFonts w:ascii="GHEA Grapalat" w:hAnsi="GHEA Grapalat" w:cs="Arial"/>
              </w:rPr>
              <w:t>հատ</w:t>
            </w:r>
            <w:r w:rsidRPr="002D7685">
              <w:rPr>
                <w:rFonts w:ascii="GHEA Grapalat" w:hAnsi="GHEA Grapalat" w:cs="Calibri"/>
              </w:rPr>
              <w:t xml:space="preserve"> </w:t>
            </w:r>
            <w:r w:rsidRPr="002D7685">
              <w:rPr>
                <w:rFonts w:ascii="GHEA Grapalat" w:hAnsi="GHEA Grapalat" w:cs="Arial"/>
              </w:rPr>
              <w:t>ոսպնյակներով</w:t>
            </w:r>
            <w:r w:rsidRPr="002D7685">
              <w:rPr>
                <w:rFonts w:ascii="GHEA Grapalat" w:hAnsi="GHEA Grapalat" w:cs="Calibri"/>
              </w:rPr>
              <w:t xml:space="preserve"> </w:t>
            </w:r>
          </w:p>
        </w:tc>
      </w:tr>
      <w:tr w:rsidR="00BB5D69" w:rsidRPr="002D7685" w14:paraId="6EDD2823" w14:textId="77777777" w:rsidTr="00E01084">
        <w:trPr>
          <w:trHeight w:val="813"/>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71B95ACC" w14:textId="3B173ADB" w:rsidR="00BB5D69" w:rsidRPr="002D7685" w:rsidRDefault="00BB5D69" w:rsidP="00BB5D69">
            <w:pPr>
              <w:rPr>
                <w:rFonts w:ascii="GHEA Grapalat" w:hAnsi="GHEA Grapalat" w:cs="Calibri"/>
              </w:rPr>
            </w:pPr>
            <w:r w:rsidRPr="002D7685">
              <w:rPr>
                <w:rFonts w:ascii="GHEA Grapalat" w:hAnsi="GHEA Grapalat" w:cs="Calibri"/>
              </w:rPr>
              <w:t xml:space="preserve"> </w:t>
            </w:r>
            <w:r w:rsidRPr="002D7685">
              <w:rPr>
                <w:rFonts w:ascii="GHEA Grapalat" w:hAnsi="GHEA Grapalat" w:cs="Arial"/>
              </w:rPr>
              <w:t>Իրանը</w:t>
            </w:r>
            <w:r w:rsidRPr="002D7685">
              <w:rPr>
                <w:rFonts w:ascii="GHEA Grapalat" w:hAnsi="GHEA Grapalat" w:cs="Calibri"/>
              </w:rPr>
              <w:t xml:space="preserve"> </w:t>
            </w:r>
            <w:r w:rsidRPr="002D7685">
              <w:rPr>
                <w:rFonts w:ascii="GHEA Grapalat" w:hAnsi="GHEA Grapalat" w:cs="Arial"/>
              </w:rPr>
              <w:t>ալյումինից</w:t>
            </w:r>
            <w:r w:rsidRPr="002D7685">
              <w:rPr>
                <w:rFonts w:ascii="GHEA Grapalat" w:hAnsi="GHEA Grapalat" w:cs="Calibri"/>
              </w:rPr>
              <w:t xml:space="preserve"> </w:t>
            </w:r>
            <w:r w:rsidRPr="002D7685">
              <w:rPr>
                <w:rFonts w:ascii="GHEA Grapalat" w:hAnsi="GHEA Grapalat" w:cs="Arial"/>
              </w:rPr>
              <w:t>կամ</w:t>
            </w:r>
            <w:r w:rsidRPr="002D7685">
              <w:rPr>
                <w:rFonts w:ascii="GHEA Grapalat" w:hAnsi="GHEA Grapalat" w:cs="Calibri"/>
              </w:rPr>
              <w:t xml:space="preserve"> </w:t>
            </w:r>
            <w:r w:rsidRPr="002D7685">
              <w:rPr>
                <w:rFonts w:ascii="GHEA Grapalat" w:hAnsi="GHEA Grapalat" w:cs="Arial"/>
              </w:rPr>
              <w:t>ձուլված</w:t>
            </w:r>
            <w:r w:rsidRPr="002D7685">
              <w:rPr>
                <w:rFonts w:ascii="GHEA Grapalat" w:hAnsi="GHEA Grapalat" w:cs="Calibri"/>
              </w:rPr>
              <w:t xml:space="preserve"> </w:t>
            </w:r>
            <w:r w:rsidRPr="002D7685">
              <w:rPr>
                <w:rFonts w:ascii="GHEA Grapalat" w:hAnsi="GHEA Grapalat" w:cs="Arial"/>
              </w:rPr>
              <w:t>ալյումինից</w:t>
            </w:r>
            <w:r w:rsidRPr="002D7685">
              <w:rPr>
                <w:rFonts w:ascii="GHEA Grapalat" w:hAnsi="GHEA Grapalat" w:cs="Calibri"/>
              </w:rPr>
              <w:t xml:space="preserve"> </w:t>
            </w:r>
            <w:r w:rsidRPr="002D7685">
              <w:rPr>
                <w:rFonts w:ascii="GHEA Grapalat" w:hAnsi="GHEA Grapalat" w:cs="Arial"/>
              </w:rPr>
              <w:t>կամ</w:t>
            </w:r>
            <w:r w:rsidRPr="002D7685">
              <w:rPr>
                <w:rFonts w:ascii="GHEA Grapalat" w:hAnsi="GHEA Grapalat" w:cs="Calibri"/>
              </w:rPr>
              <w:t xml:space="preserve"> </w:t>
            </w:r>
            <w:r w:rsidRPr="002D7685">
              <w:rPr>
                <w:rFonts w:ascii="GHEA Grapalat" w:hAnsi="GHEA Grapalat" w:cs="Arial"/>
              </w:rPr>
              <w:t>դյուրալյումինից</w:t>
            </w:r>
            <w:r w:rsidRPr="002D7685">
              <w:rPr>
                <w:rFonts w:ascii="GHEA Grapalat" w:hAnsi="GHEA Grapalat" w:cs="Calibri"/>
              </w:rPr>
              <w:t xml:space="preserve">: </w:t>
            </w:r>
            <w:r w:rsidRPr="002D7685">
              <w:rPr>
                <w:rFonts w:ascii="GHEA Grapalat" w:hAnsi="GHEA Grapalat" w:cs="Arial"/>
              </w:rPr>
              <w:t>Իրանի</w:t>
            </w:r>
            <w:r w:rsidRPr="002D7685">
              <w:rPr>
                <w:rFonts w:ascii="GHEA Grapalat" w:hAnsi="GHEA Grapalat" w:cs="Calibri"/>
              </w:rPr>
              <w:t xml:space="preserve"> </w:t>
            </w:r>
            <w:r w:rsidRPr="002D7685">
              <w:rPr>
                <w:rFonts w:ascii="GHEA Grapalat" w:hAnsi="GHEA Grapalat" w:cs="Arial"/>
              </w:rPr>
              <w:t>գույնը</w:t>
            </w:r>
            <w:r w:rsidRPr="002D7685">
              <w:rPr>
                <w:rFonts w:ascii="GHEA Grapalat" w:hAnsi="GHEA Grapalat" w:cs="Calibri"/>
              </w:rPr>
              <w:t xml:space="preserve"> </w:t>
            </w:r>
            <w:r w:rsidRPr="002D7685">
              <w:rPr>
                <w:rFonts w:ascii="GHEA Grapalat" w:hAnsi="GHEA Grapalat" w:cs="Arial"/>
              </w:rPr>
              <w:t>մոխրագույն</w:t>
            </w:r>
          </w:p>
        </w:tc>
      </w:tr>
      <w:tr w:rsidR="00BB5D69" w:rsidRPr="002D7685" w14:paraId="4D4598BE" w14:textId="77777777" w:rsidTr="00E01084">
        <w:trPr>
          <w:trHeight w:val="115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559B370" w14:textId="0539A726" w:rsidR="00BB5D69" w:rsidRPr="002D7685" w:rsidRDefault="00BB5D69" w:rsidP="00BB5D69">
            <w:pPr>
              <w:rPr>
                <w:rFonts w:ascii="GHEA Grapalat" w:hAnsi="GHEA Grapalat" w:cs="Calibri"/>
              </w:rPr>
            </w:pPr>
            <w:r w:rsidRPr="002D7685">
              <w:rPr>
                <w:rFonts w:ascii="GHEA Grapalat" w:hAnsi="GHEA Grapalat" w:cs="Arial"/>
              </w:rPr>
              <w:t>Մոնտաժային</w:t>
            </w:r>
            <w:r w:rsidRPr="002D7685">
              <w:rPr>
                <w:rFonts w:ascii="GHEA Grapalat" w:hAnsi="GHEA Grapalat" w:cs="Calibri"/>
              </w:rPr>
              <w:t xml:space="preserve"> </w:t>
            </w:r>
            <w:r w:rsidRPr="002D7685">
              <w:rPr>
                <w:rFonts w:ascii="GHEA Grapalat" w:hAnsi="GHEA Grapalat" w:cs="Arial"/>
              </w:rPr>
              <w:t>անցքի</w:t>
            </w:r>
            <w:r w:rsidRPr="002D7685">
              <w:rPr>
                <w:rFonts w:ascii="GHEA Grapalat" w:hAnsi="GHEA Grapalat" w:cs="Calibri"/>
              </w:rPr>
              <w:t xml:space="preserve"> </w:t>
            </w:r>
            <w:r w:rsidRPr="002D7685">
              <w:rPr>
                <w:rFonts w:ascii="GHEA Grapalat" w:hAnsi="GHEA Grapalat" w:cs="Arial"/>
              </w:rPr>
              <w:t>մոնտաժման</w:t>
            </w:r>
            <w:r w:rsidRPr="002D7685">
              <w:rPr>
                <w:rFonts w:ascii="GHEA Grapalat" w:hAnsi="GHEA Grapalat" w:cs="Calibri"/>
              </w:rPr>
              <w:t xml:space="preserve"> </w:t>
            </w:r>
            <w:r w:rsidRPr="002D7685">
              <w:rPr>
                <w:rFonts w:ascii="GHEA Grapalat" w:hAnsi="GHEA Grapalat" w:cs="Arial"/>
              </w:rPr>
              <w:t>հատվածի</w:t>
            </w:r>
            <w:r w:rsidRPr="002D7685">
              <w:rPr>
                <w:rFonts w:ascii="GHEA Grapalat" w:hAnsi="GHEA Grapalat" w:cs="Calibri"/>
              </w:rPr>
              <w:t xml:space="preserve"> </w:t>
            </w:r>
            <w:r w:rsidRPr="002D7685">
              <w:rPr>
                <w:rFonts w:ascii="GHEA Grapalat" w:hAnsi="GHEA Grapalat" w:cs="Arial"/>
              </w:rPr>
              <w:t>տրամաչափը</w:t>
            </w:r>
            <w:r w:rsidRPr="002D7685">
              <w:rPr>
                <w:rFonts w:ascii="GHEA Grapalat" w:hAnsi="GHEA Grapalat" w:cs="Calibri"/>
              </w:rPr>
              <w:t xml:space="preserve"> 44-52 </w:t>
            </w:r>
            <w:r w:rsidRPr="002D7685">
              <w:rPr>
                <w:rFonts w:ascii="GHEA Grapalat" w:hAnsi="GHEA Grapalat" w:cs="Arial"/>
              </w:rPr>
              <w:t>մմ</w:t>
            </w:r>
            <w:r w:rsidRPr="002D7685">
              <w:rPr>
                <w:rFonts w:ascii="GHEA Grapalat" w:hAnsi="GHEA Grapalat" w:cs="Calibri"/>
              </w:rPr>
              <w:t xml:space="preserve">, </w:t>
            </w:r>
            <w:r w:rsidRPr="002D7685">
              <w:rPr>
                <w:rFonts w:ascii="GHEA Grapalat" w:hAnsi="GHEA Grapalat" w:cs="Arial"/>
              </w:rPr>
              <w:t>մոնտաժման</w:t>
            </w:r>
            <w:r w:rsidRPr="002D7685">
              <w:rPr>
                <w:rFonts w:ascii="GHEA Grapalat" w:hAnsi="GHEA Grapalat" w:cs="Calibri"/>
              </w:rPr>
              <w:t xml:space="preserve"> </w:t>
            </w:r>
            <w:r w:rsidRPr="002D7685">
              <w:rPr>
                <w:rFonts w:ascii="GHEA Grapalat" w:hAnsi="GHEA Grapalat" w:cs="Arial"/>
              </w:rPr>
              <w:t>հատվածը</w:t>
            </w:r>
            <w:r w:rsidRPr="002D7685">
              <w:rPr>
                <w:rFonts w:ascii="GHEA Grapalat" w:hAnsi="GHEA Grapalat" w:cs="Calibri"/>
              </w:rPr>
              <w:t xml:space="preserve"> </w:t>
            </w:r>
            <w:r w:rsidRPr="002D7685">
              <w:rPr>
                <w:rFonts w:ascii="GHEA Grapalat" w:hAnsi="GHEA Grapalat" w:cs="Arial"/>
              </w:rPr>
              <w:t>խողովակաձև</w:t>
            </w:r>
            <w:r w:rsidRPr="002D7685">
              <w:rPr>
                <w:rFonts w:ascii="GHEA Grapalat" w:hAnsi="GHEA Grapalat" w:cs="Calibri"/>
              </w:rPr>
              <w:t xml:space="preserve">, </w:t>
            </w:r>
            <w:r w:rsidRPr="002D7685">
              <w:rPr>
                <w:rFonts w:ascii="GHEA Grapalat" w:hAnsi="GHEA Grapalat" w:cs="Arial"/>
              </w:rPr>
              <w:t>ամրացումը</w:t>
            </w:r>
            <w:r w:rsidRPr="002D7685">
              <w:rPr>
                <w:rFonts w:ascii="GHEA Grapalat" w:hAnsi="GHEA Grapalat" w:cs="Calibri"/>
              </w:rPr>
              <w:t xml:space="preserve"> </w:t>
            </w:r>
            <w:r w:rsidRPr="002D7685">
              <w:rPr>
                <w:rFonts w:ascii="GHEA Grapalat" w:hAnsi="GHEA Grapalat" w:cs="Arial"/>
              </w:rPr>
              <w:t>առնվազն</w:t>
            </w:r>
            <w:r w:rsidRPr="002D7685">
              <w:rPr>
                <w:rFonts w:ascii="GHEA Grapalat" w:hAnsi="GHEA Grapalat" w:cs="Calibri"/>
              </w:rPr>
              <w:t xml:space="preserve"> </w:t>
            </w:r>
            <w:r w:rsidRPr="002D7685">
              <w:rPr>
                <w:rFonts w:ascii="GHEA Grapalat" w:hAnsi="GHEA Grapalat" w:cs="Arial"/>
              </w:rPr>
              <w:t>երկու</w:t>
            </w:r>
            <w:r w:rsidRPr="002D7685">
              <w:rPr>
                <w:rFonts w:ascii="GHEA Grapalat" w:hAnsi="GHEA Grapalat" w:cs="Calibri"/>
              </w:rPr>
              <w:t xml:space="preserve"> </w:t>
            </w:r>
            <w:r w:rsidRPr="002D7685">
              <w:rPr>
                <w:rFonts w:ascii="GHEA Grapalat" w:hAnsi="GHEA Grapalat" w:cs="Arial"/>
              </w:rPr>
              <w:t>հատ</w:t>
            </w:r>
            <w:r w:rsidRPr="002D7685">
              <w:rPr>
                <w:rFonts w:ascii="GHEA Grapalat" w:hAnsi="GHEA Grapalat" w:cs="Calibri"/>
              </w:rPr>
              <w:t xml:space="preserve"> </w:t>
            </w:r>
            <w:r w:rsidRPr="002D7685">
              <w:rPr>
                <w:rFonts w:ascii="GHEA Grapalat" w:hAnsi="GHEA Grapalat" w:cs="Arial"/>
              </w:rPr>
              <w:t>հեղյուսների</w:t>
            </w:r>
            <w:r w:rsidRPr="002D7685">
              <w:rPr>
                <w:rFonts w:ascii="GHEA Grapalat" w:hAnsi="GHEA Grapalat" w:cs="Calibri"/>
              </w:rPr>
              <w:t xml:space="preserve"> </w:t>
            </w:r>
            <w:r w:rsidRPr="002D7685">
              <w:rPr>
                <w:rFonts w:ascii="GHEA Grapalat" w:hAnsi="GHEA Grapalat" w:cs="Arial"/>
              </w:rPr>
              <w:t>միջոցով</w:t>
            </w:r>
            <w:r w:rsidRPr="002D7685">
              <w:rPr>
                <w:rFonts w:ascii="GHEA Grapalat" w:hAnsi="GHEA Grapalat" w:cs="Calibri"/>
              </w:rPr>
              <w:t xml:space="preserve">: </w:t>
            </w:r>
            <w:r w:rsidRPr="002D7685">
              <w:rPr>
                <w:rFonts w:ascii="GHEA Grapalat" w:hAnsi="GHEA Grapalat" w:cs="Arial"/>
              </w:rPr>
              <w:t>Ամրացումը</w:t>
            </w:r>
            <w:r w:rsidRPr="002D7685">
              <w:rPr>
                <w:rFonts w:ascii="GHEA Grapalat" w:hAnsi="GHEA Grapalat" w:cs="Calibri"/>
              </w:rPr>
              <w:t xml:space="preserve"> </w:t>
            </w:r>
            <w:r w:rsidRPr="002D7685">
              <w:rPr>
                <w:rFonts w:ascii="GHEA Grapalat" w:hAnsi="GHEA Grapalat" w:cs="Arial"/>
              </w:rPr>
              <w:t>չպետք</w:t>
            </w:r>
            <w:r w:rsidRPr="002D7685">
              <w:rPr>
                <w:rFonts w:ascii="GHEA Grapalat" w:hAnsi="GHEA Grapalat" w:cs="Calibri"/>
              </w:rPr>
              <w:t xml:space="preserve"> </w:t>
            </w:r>
            <w:r w:rsidRPr="002D7685">
              <w:rPr>
                <w:rFonts w:ascii="GHEA Grapalat" w:hAnsi="GHEA Grapalat" w:cs="Arial"/>
              </w:rPr>
              <w:t>է</w:t>
            </w:r>
            <w:r w:rsidRPr="002D7685">
              <w:rPr>
                <w:rFonts w:ascii="GHEA Grapalat" w:hAnsi="GHEA Grapalat" w:cs="Calibri"/>
              </w:rPr>
              <w:t xml:space="preserve"> </w:t>
            </w:r>
            <w:r w:rsidRPr="002D7685">
              <w:rPr>
                <w:rFonts w:ascii="GHEA Grapalat" w:hAnsi="GHEA Grapalat" w:cs="Arial"/>
              </w:rPr>
              <w:t>լինի</w:t>
            </w:r>
            <w:r w:rsidRPr="002D7685">
              <w:rPr>
                <w:rFonts w:ascii="GHEA Grapalat" w:hAnsi="GHEA Grapalat" w:cs="Calibri"/>
              </w:rPr>
              <w:t xml:space="preserve"> </w:t>
            </w:r>
            <w:r w:rsidRPr="002D7685">
              <w:rPr>
                <w:rFonts w:ascii="GHEA Grapalat" w:hAnsi="GHEA Grapalat" w:cs="Arial"/>
              </w:rPr>
              <w:t>խամուտի</w:t>
            </w:r>
            <w:r w:rsidRPr="002D7685">
              <w:rPr>
                <w:rFonts w:ascii="GHEA Grapalat" w:hAnsi="GHEA Grapalat" w:cs="Calibri"/>
              </w:rPr>
              <w:t xml:space="preserve"> </w:t>
            </w:r>
            <w:r w:rsidRPr="002D7685">
              <w:rPr>
                <w:rFonts w:ascii="GHEA Grapalat" w:hAnsi="GHEA Grapalat" w:cs="Arial"/>
              </w:rPr>
              <w:t>միջոցով</w:t>
            </w:r>
          </w:p>
        </w:tc>
      </w:tr>
      <w:tr w:rsidR="00BB5D69" w:rsidRPr="002D7685" w14:paraId="10CBAB5D" w14:textId="77777777" w:rsidTr="00E01084">
        <w:trPr>
          <w:trHeight w:val="79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02018EB0" w14:textId="1795D6DA" w:rsidR="00BB5D69" w:rsidRPr="002D7685" w:rsidRDefault="00BB5D69" w:rsidP="00BB5D69">
            <w:pPr>
              <w:rPr>
                <w:rFonts w:ascii="GHEA Grapalat" w:hAnsi="GHEA Grapalat" w:cs="Calibri"/>
              </w:rPr>
            </w:pPr>
            <w:r w:rsidRPr="002D7685">
              <w:rPr>
                <w:rFonts w:ascii="GHEA Grapalat" w:hAnsi="GHEA Grapalat" w:cs="Arial"/>
              </w:rPr>
              <w:t>Աշխատանքը</w:t>
            </w:r>
            <w:r w:rsidRPr="002D7685">
              <w:rPr>
                <w:rFonts w:ascii="GHEA Grapalat" w:hAnsi="GHEA Grapalat" w:cs="Calibri"/>
              </w:rPr>
              <w:t xml:space="preserve"> </w:t>
            </w:r>
            <w:r w:rsidRPr="002D7685">
              <w:rPr>
                <w:rFonts w:ascii="GHEA Grapalat" w:hAnsi="GHEA Grapalat" w:cs="Arial"/>
              </w:rPr>
              <w:t>շրջակա</w:t>
            </w:r>
            <w:r w:rsidRPr="002D7685">
              <w:rPr>
                <w:rFonts w:ascii="GHEA Grapalat" w:hAnsi="GHEA Grapalat" w:cs="Calibri"/>
              </w:rPr>
              <w:t xml:space="preserve"> </w:t>
            </w:r>
            <w:r w:rsidRPr="002D7685">
              <w:rPr>
                <w:rFonts w:ascii="GHEA Grapalat" w:hAnsi="GHEA Grapalat" w:cs="Arial"/>
              </w:rPr>
              <w:t>միջավայրի</w:t>
            </w:r>
            <w:r w:rsidRPr="002D7685">
              <w:rPr>
                <w:rFonts w:ascii="GHEA Grapalat" w:hAnsi="GHEA Grapalat" w:cs="Calibri"/>
              </w:rPr>
              <w:t xml:space="preserve"> </w:t>
            </w:r>
            <w:r w:rsidRPr="002D7685">
              <w:rPr>
                <w:rFonts w:ascii="GHEA Grapalat" w:hAnsi="GHEA Grapalat" w:cs="Arial"/>
              </w:rPr>
              <w:t>առնվազն</w:t>
            </w:r>
            <w:r w:rsidRPr="002D7685">
              <w:rPr>
                <w:rFonts w:ascii="GHEA Grapalat" w:hAnsi="GHEA Grapalat" w:cs="Calibri"/>
              </w:rPr>
              <w:t xml:space="preserve"> -30-</w:t>
            </w:r>
            <w:r w:rsidRPr="002D7685">
              <w:rPr>
                <w:rFonts w:ascii="GHEA Grapalat" w:hAnsi="GHEA Grapalat" w:cs="Arial"/>
              </w:rPr>
              <w:t>ից</w:t>
            </w:r>
            <w:r w:rsidRPr="002D7685">
              <w:rPr>
                <w:rFonts w:ascii="GHEA Grapalat" w:hAnsi="GHEA Grapalat" w:cs="Calibri"/>
              </w:rPr>
              <w:t xml:space="preserve"> +40 </w:t>
            </w:r>
            <w:r w:rsidRPr="002D7685">
              <w:rPr>
                <w:rFonts w:ascii="GHEA Grapalat" w:hAnsi="GHEA Grapalat" w:cs="Arial"/>
              </w:rPr>
              <w:t>ջերմաստիճանի</w:t>
            </w:r>
            <w:r w:rsidRPr="002D7685">
              <w:rPr>
                <w:rFonts w:ascii="GHEA Grapalat" w:hAnsi="GHEA Grapalat" w:cs="Calibri"/>
              </w:rPr>
              <w:t xml:space="preserve"> </w:t>
            </w:r>
            <w:r w:rsidRPr="002D7685">
              <w:rPr>
                <w:rFonts w:ascii="GHEA Grapalat" w:hAnsi="GHEA Grapalat" w:cs="Arial"/>
              </w:rPr>
              <w:t>պայմաններում</w:t>
            </w:r>
            <w:r w:rsidRPr="002D7685">
              <w:rPr>
                <w:rFonts w:ascii="GHEA Grapalat" w:hAnsi="GHEA Grapalat" w:cs="Calibri"/>
              </w:rPr>
              <w:t xml:space="preserve"> </w:t>
            </w:r>
          </w:p>
        </w:tc>
      </w:tr>
      <w:tr w:rsidR="00BB5D69" w:rsidRPr="002D7685" w14:paraId="0D0CAB44" w14:textId="77777777" w:rsidTr="00E01084">
        <w:trPr>
          <w:trHeight w:val="76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7079D5D1" w14:textId="0FCE0A24" w:rsidR="00BB5D69" w:rsidRPr="002D7685" w:rsidRDefault="00BB5D69" w:rsidP="00BB5D69">
            <w:pPr>
              <w:rPr>
                <w:rFonts w:ascii="GHEA Grapalat" w:hAnsi="GHEA Grapalat" w:cs="Calibri"/>
              </w:rPr>
            </w:pPr>
            <w:r w:rsidRPr="002D7685">
              <w:rPr>
                <w:rFonts w:ascii="GHEA Grapalat" w:hAnsi="GHEA Grapalat" w:cs="Arial"/>
              </w:rPr>
              <w:t>Լուսատուի</w:t>
            </w:r>
            <w:r w:rsidRPr="002D7685">
              <w:rPr>
                <w:rFonts w:ascii="GHEA Grapalat" w:hAnsi="GHEA Grapalat" w:cs="Calibri"/>
              </w:rPr>
              <w:t xml:space="preserve"> </w:t>
            </w:r>
            <w:r w:rsidRPr="002D7685">
              <w:rPr>
                <w:rFonts w:ascii="GHEA Grapalat" w:hAnsi="GHEA Grapalat" w:cs="Arial"/>
              </w:rPr>
              <w:t>վրա</w:t>
            </w:r>
            <w:r w:rsidRPr="002D7685">
              <w:rPr>
                <w:rFonts w:ascii="GHEA Grapalat" w:hAnsi="GHEA Grapalat" w:cs="Calibri"/>
              </w:rPr>
              <w:t xml:space="preserve"> </w:t>
            </w:r>
            <w:r w:rsidRPr="002D7685">
              <w:rPr>
                <w:rFonts w:ascii="GHEA Grapalat" w:hAnsi="GHEA Grapalat" w:cs="Arial"/>
              </w:rPr>
              <w:t>լազերային</w:t>
            </w:r>
            <w:r w:rsidRPr="002D7685">
              <w:rPr>
                <w:rFonts w:ascii="GHEA Grapalat" w:hAnsi="GHEA Grapalat" w:cs="Calibri"/>
              </w:rPr>
              <w:t xml:space="preserve"> </w:t>
            </w:r>
            <w:r w:rsidRPr="002D7685">
              <w:rPr>
                <w:rFonts w:ascii="GHEA Grapalat" w:hAnsi="GHEA Grapalat" w:cs="Arial"/>
              </w:rPr>
              <w:t>փորագրումով</w:t>
            </w:r>
            <w:r w:rsidRPr="002D7685">
              <w:rPr>
                <w:rFonts w:ascii="GHEA Grapalat" w:hAnsi="GHEA Grapalat" w:cs="Calibri"/>
              </w:rPr>
              <w:t xml:space="preserve"> </w:t>
            </w:r>
            <w:r w:rsidRPr="002D7685">
              <w:rPr>
                <w:rFonts w:ascii="GHEA Grapalat" w:hAnsi="GHEA Grapalat" w:cs="Arial"/>
              </w:rPr>
              <w:t>պետք</w:t>
            </w:r>
            <w:r w:rsidRPr="002D7685">
              <w:rPr>
                <w:rFonts w:ascii="GHEA Grapalat" w:hAnsi="GHEA Grapalat" w:cs="Calibri"/>
              </w:rPr>
              <w:t xml:space="preserve"> </w:t>
            </w:r>
            <w:r w:rsidRPr="002D7685">
              <w:rPr>
                <w:rFonts w:ascii="GHEA Grapalat" w:hAnsi="GHEA Grapalat" w:cs="Arial"/>
              </w:rPr>
              <w:t>է</w:t>
            </w:r>
            <w:r w:rsidRPr="002D7685">
              <w:rPr>
                <w:rFonts w:ascii="GHEA Grapalat" w:hAnsi="GHEA Grapalat" w:cs="Calibri"/>
              </w:rPr>
              <w:t xml:space="preserve"> </w:t>
            </w:r>
            <w:r w:rsidRPr="002D7685">
              <w:rPr>
                <w:rFonts w:ascii="GHEA Grapalat" w:hAnsi="GHEA Grapalat" w:cs="Arial"/>
              </w:rPr>
              <w:t>գրված</w:t>
            </w:r>
            <w:r w:rsidRPr="002D7685">
              <w:rPr>
                <w:rFonts w:ascii="GHEA Grapalat" w:hAnsi="GHEA Grapalat" w:cs="Calibri"/>
              </w:rPr>
              <w:t xml:space="preserve"> </w:t>
            </w:r>
            <w:r w:rsidRPr="002D7685">
              <w:rPr>
                <w:rFonts w:ascii="GHEA Grapalat" w:hAnsi="GHEA Grapalat" w:cs="Arial"/>
              </w:rPr>
              <w:t>լինի</w:t>
            </w:r>
            <w:r w:rsidRPr="002D7685">
              <w:rPr>
                <w:rFonts w:ascii="GHEA Grapalat" w:hAnsi="GHEA Grapalat" w:cs="Calibri"/>
              </w:rPr>
              <w:t xml:space="preserve">    </w:t>
            </w:r>
            <w:r w:rsidRPr="002D7685">
              <w:rPr>
                <w:rFonts w:ascii="GHEA Grapalat" w:hAnsi="GHEA Grapalat" w:cs="Calibri"/>
                <w:b/>
                <w:bCs/>
                <w:sz w:val="28"/>
                <w:szCs w:val="28"/>
              </w:rPr>
              <w:t xml:space="preserve">Yerqaghluys </w:t>
            </w:r>
            <w:r w:rsidRPr="002D7685">
              <w:rPr>
                <w:rFonts w:ascii="GHEA Grapalat" w:hAnsi="GHEA Grapalat" w:cs="Arial"/>
              </w:rPr>
              <w:t>անվանումը</w:t>
            </w:r>
            <w:r w:rsidRPr="002D7685">
              <w:rPr>
                <w:rFonts w:ascii="GHEA Grapalat" w:hAnsi="GHEA Grapalat" w:cs="Calibri"/>
              </w:rPr>
              <w:t xml:space="preserve"> </w:t>
            </w:r>
            <w:r w:rsidRPr="002D7685">
              <w:rPr>
                <w:rFonts w:ascii="GHEA Grapalat" w:hAnsi="GHEA Grapalat" w:cs="Arial"/>
              </w:rPr>
              <w:t>և</w:t>
            </w:r>
            <w:r w:rsidRPr="002D7685">
              <w:rPr>
                <w:rFonts w:ascii="GHEA Grapalat" w:hAnsi="GHEA Grapalat" w:cs="Calibri"/>
              </w:rPr>
              <w:t xml:space="preserve"> </w:t>
            </w:r>
            <w:r w:rsidRPr="002D7685">
              <w:rPr>
                <w:rFonts w:ascii="GHEA Grapalat" w:hAnsi="GHEA Grapalat" w:cs="Arial"/>
              </w:rPr>
              <w:t>արտադրության</w:t>
            </w:r>
            <w:r w:rsidRPr="002D7685">
              <w:rPr>
                <w:rFonts w:ascii="GHEA Grapalat" w:hAnsi="GHEA Grapalat" w:cs="Calibri"/>
              </w:rPr>
              <w:t xml:space="preserve"> </w:t>
            </w:r>
            <w:r w:rsidRPr="002D7685">
              <w:rPr>
                <w:rFonts w:ascii="GHEA Grapalat" w:hAnsi="GHEA Grapalat" w:cs="Arial"/>
              </w:rPr>
              <w:t>տարեթիվը</w:t>
            </w:r>
          </w:p>
        </w:tc>
      </w:tr>
      <w:tr w:rsidR="00BB5D69" w:rsidRPr="002D7685" w14:paraId="04CFE002"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3A12F864" w14:textId="6E67B66E" w:rsidR="00BB5D69" w:rsidRPr="002D7685" w:rsidRDefault="00BB5D69" w:rsidP="00BB5D69">
            <w:pPr>
              <w:rPr>
                <w:rFonts w:ascii="GHEA Grapalat" w:hAnsi="GHEA Grapalat" w:cs="Calibri"/>
                <w:b/>
                <w:bCs/>
              </w:rPr>
            </w:pPr>
            <w:r w:rsidRPr="002D7685">
              <w:rPr>
                <w:rFonts w:ascii="GHEA Grapalat" w:hAnsi="GHEA Grapalat" w:cs="Arial"/>
                <w:b/>
                <w:bCs/>
              </w:rPr>
              <w:t>Առնվազն</w:t>
            </w:r>
            <w:r w:rsidRPr="002D7685">
              <w:rPr>
                <w:rFonts w:ascii="GHEA Grapalat" w:hAnsi="GHEA Grapalat" w:cs="Calibri"/>
                <w:b/>
                <w:bCs/>
              </w:rPr>
              <w:t xml:space="preserve"> 3 </w:t>
            </w:r>
            <w:r w:rsidRPr="002D7685">
              <w:rPr>
                <w:rFonts w:ascii="GHEA Grapalat" w:hAnsi="GHEA Grapalat" w:cs="Arial"/>
                <w:b/>
                <w:bCs/>
              </w:rPr>
              <w:t>տարի</w:t>
            </w:r>
            <w:r w:rsidRPr="002D7685">
              <w:rPr>
                <w:rFonts w:ascii="GHEA Grapalat" w:hAnsi="GHEA Grapalat" w:cs="Calibri"/>
                <w:b/>
                <w:bCs/>
              </w:rPr>
              <w:t xml:space="preserve"> </w:t>
            </w:r>
            <w:r w:rsidRPr="002D7685">
              <w:rPr>
                <w:rFonts w:ascii="GHEA Grapalat" w:hAnsi="GHEA Grapalat" w:cs="Arial"/>
                <w:b/>
                <w:bCs/>
              </w:rPr>
              <w:t>երաշխիքային</w:t>
            </w:r>
            <w:r w:rsidRPr="002D7685">
              <w:rPr>
                <w:rFonts w:ascii="GHEA Grapalat" w:hAnsi="GHEA Grapalat" w:cs="Calibri"/>
                <w:b/>
                <w:bCs/>
              </w:rPr>
              <w:t xml:space="preserve">  </w:t>
            </w:r>
            <w:r w:rsidRPr="002D7685">
              <w:rPr>
                <w:rFonts w:ascii="GHEA Grapalat" w:hAnsi="GHEA Grapalat" w:cs="Arial"/>
                <w:b/>
                <w:bCs/>
              </w:rPr>
              <w:t>ժամկետ</w:t>
            </w:r>
            <w:r w:rsidRPr="002D7685">
              <w:rPr>
                <w:rFonts w:ascii="GHEA Grapalat" w:hAnsi="GHEA Grapalat" w:cs="Calibri"/>
                <w:b/>
                <w:bCs/>
              </w:rPr>
              <w:t xml:space="preserve"> </w:t>
            </w:r>
          </w:p>
        </w:tc>
      </w:tr>
      <w:tr w:rsidR="00BB5D69" w:rsidRPr="002D7685" w14:paraId="3F051E4D"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35D171BD" w14:textId="1BCE9260" w:rsidR="00BB5D69" w:rsidRPr="002D7685" w:rsidRDefault="00BB5D69" w:rsidP="00BB5D69">
            <w:pPr>
              <w:rPr>
                <w:rFonts w:ascii="GHEA Grapalat" w:hAnsi="GHEA Grapalat" w:cs="Calibri"/>
              </w:rPr>
            </w:pPr>
            <w:r w:rsidRPr="002D7685">
              <w:rPr>
                <w:rFonts w:ascii="GHEA Grapalat" w:hAnsi="GHEA Grapalat" w:cs="Arial"/>
              </w:rPr>
              <w:t>Չօգտագործված</w:t>
            </w:r>
            <w:r w:rsidRPr="002D7685">
              <w:rPr>
                <w:rFonts w:ascii="GHEA Grapalat" w:hAnsi="GHEA Grapalat" w:cs="Calibri"/>
              </w:rPr>
              <w:t>,  2026</w:t>
            </w:r>
            <w:r w:rsidRPr="002D7685">
              <w:rPr>
                <w:rFonts w:ascii="GHEA Grapalat" w:hAnsi="GHEA Grapalat" w:cs="Arial"/>
              </w:rPr>
              <w:t>թ</w:t>
            </w:r>
            <w:r w:rsidRPr="002D7685">
              <w:rPr>
                <w:rFonts w:ascii="GHEA Grapalat" w:hAnsi="GHEA Grapalat" w:cs="Calibri"/>
              </w:rPr>
              <w:t>-</w:t>
            </w:r>
            <w:r w:rsidRPr="002D7685">
              <w:rPr>
                <w:rFonts w:ascii="GHEA Grapalat" w:hAnsi="GHEA Grapalat" w:cs="Arial"/>
              </w:rPr>
              <w:t>ի</w:t>
            </w:r>
            <w:r w:rsidRPr="002D7685">
              <w:rPr>
                <w:rFonts w:ascii="GHEA Grapalat" w:hAnsi="GHEA Grapalat" w:cs="Calibri"/>
              </w:rPr>
              <w:t xml:space="preserve"> </w:t>
            </w:r>
            <w:r w:rsidRPr="002D7685">
              <w:rPr>
                <w:rFonts w:ascii="GHEA Grapalat" w:hAnsi="GHEA Grapalat" w:cs="Arial"/>
              </w:rPr>
              <w:t>արտադրության</w:t>
            </w:r>
            <w:r w:rsidRPr="002D7685">
              <w:rPr>
                <w:rFonts w:ascii="GHEA Grapalat" w:hAnsi="GHEA Grapalat" w:cs="Calibri"/>
              </w:rPr>
              <w:t xml:space="preserve"> </w:t>
            </w:r>
          </w:p>
        </w:tc>
      </w:tr>
    </w:tbl>
    <w:p w14:paraId="4268441E" w14:textId="77777777" w:rsidR="00132B7E" w:rsidRDefault="00132B7E" w:rsidP="00132B7E">
      <w:pPr>
        <w:rPr>
          <w:rFonts w:ascii="GHEA Grapalat" w:hAnsi="GHEA Grapalat"/>
          <w:sz w:val="22"/>
          <w:lang w:val="hy-AM"/>
        </w:rPr>
      </w:pPr>
    </w:p>
    <w:p w14:paraId="350A0C10" w14:textId="77777777" w:rsidR="00132B7E" w:rsidRDefault="00132B7E" w:rsidP="00132B7E">
      <w:pPr>
        <w:rPr>
          <w:rFonts w:ascii="GHEA Grapalat" w:hAnsi="GHEA Grapalat"/>
          <w:sz w:val="22"/>
          <w:lang w:val="hy-AM"/>
        </w:rPr>
      </w:pPr>
    </w:p>
    <w:p w14:paraId="5D7DA17F" w14:textId="77777777" w:rsidR="00132B7E" w:rsidRDefault="00132B7E" w:rsidP="00132B7E">
      <w:pPr>
        <w:rPr>
          <w:rFonts w:ascii="GHEA Grapalat" w:hAnsi="GHEA Grapalat"/>
          <w:sz w:val="22"/>
          <w:lang w:val="hy-AM"/>
        </w:rPr>
      </w:pPr>
    </w:p>
    <w:p w14:paraId="20C020D0" w14:textId="77777777" w:rsidR="00132B7E" w:rsidRDefault="00132B7E" w:rsidP="00132B7E">
      <w:pPr>
        <w:rPr>
          <w:rFonts w:ascii="GHEA Grapalat" w:hAnsi="GHEA Grapalat"/>
          <w:sz w:val="22"/>
          <w:lang w:val="hy-AM"/>
        </w:rPr>
      </w:pPr>
    </w:p>
    <w:p w14:paraId="44CD7978" w14:textId="77777777" w:rsidR="006B19C5" w:rsidRDefault="006B19C5" w:rsidP="00132B7E">
      <w:pPr>
        <w:rPr>
          <w:rFonts w:ascii="GHEA Grapalat" w:hAnsi="GHEA Grapalat"/>
          <w:sz w:val="22"/>
          <w:lang w:val="hy-AM"/>
        </w:rPr>
      </w:pPr>
    </w:p>
    <w:p w14:paraId="05B78EB4" w14:textId="77777777" w:rsidR="00132B7E" w:rsidRDefault="00132B7E" w:rsidP="00132B7E">
      <w:pPr>
        <w:rPr>
          <w:rFonts w:ascii="GHEA Grapalat" w:hAnsi="GHEA Grapalat"/>
          <w:sz w:val="22"/>
          <w:lang w:val="hy-AM"/>
        </w:rPr>
      </w:pPr>
    </w:p>
    <w:p w14:paraId="11C91095" w14:textId="4CA0C740" w:rsidR="006A123F" w:rsidRDefault="006A123F" w:rsidP="006A123F">
      <w:pPr>
        <w:spacing w:after="160" w:line="259" w:lineRule="auto"/>
        <w:ind w:left="426"/>
        <w:contextualSpacing/>
        <w:jc w:val="center"/>
        <w:rPr>
          <w:rFonts w:ascii="GHEA Grapalat" w:eastAsia="GHEA Grapalat" w:hAnsi="GHEA Grapalat" w:cs="GHEA Grapalat"/>
          <w:b/>
          <w:sz w:val="28"/>
          <w:szCs w:val="28"/>
          <w:lang w:val="hy-AM"/>
        </w:rPr>
      </w:pPr>
      <w:r w:rsidRPr="00357A61">
        <w:rPr>
          <w:rFonts w:ascii="GHEA Grapalat" w:eastAsia="GHEA Grapalat" w:hAnsi="GHEA Grapalat" w:cs="GHEA Grapalat"/>
          <w:b/>
          <w:sz w:val="28"/>
          <w:szCs w:val="28"/>
          <w:lang w:val="hy-AM"/>
        </w:rPr>
        <w:lastRenderedPageBreak/>
        <w:t xml:space="preserve">2.  2-րդ </w:t>
      </w:r>
      <w:r w:rsidRPr="006A123F">
        <w:rPr>
          <w:rFonts w:ascii="GHEA Grapalat" w:eastAsia="GHEA Grapalat" w:hAnsi="GHEA Grapalat" w:cs="GHEA Grapalat"/>
          <w:b/>
          <w:sz w:val="28"/>
          <w:szCs w:val="28"/>
          <w:lang w:val="hy-AM"/>
        </w:rPr>
        <w:t xml:space="preserve"> Չափաբաժին,  Լուսատու ԼԵԴ 50 վտ</w:t>
      </w:r>
      <w:r w:rsidR="00BB5D69">
        <w:rPr>
          <w:rFonts w:ascii="GHEA Grapalat" w:eastAsia="GHEA Grapalat" w:hAnsi="GHEA Grapalat" w:cs="GHEA Grapalat"/>
          <w:b/>
          <w:sz w:val="28"/>
          <w:szCs w:val="28"/>
          <w:lang w:val="hy-AM"/>
        </w:rPr>
        <w:t xml:space="preserve"> </w:t>
      </w:r>
      <w:r w:rsidR="00BB5D69" w:rsidRPr="00357A61">
        <w:rPr>
          <w:rFonts w:ascii="GHEA Grapalat" w:eastAsia="GHEA Grapalat" w:hAnsi="GHEA Grapalat" w:cs="GHEA Grapalat"/>
          <w:b/>
          <w:sz w:val="28"/>
          <w:szCs w:val="28"/>
          <w:lang w:val="hy-AM"/>
        </w:rPr>
        <w:t>30</w:t>
      </w:r>
      <w:r w:rsidRPr="006A123F">
        <w:rPr>
          <w:rFonts w:ascii="GHEA Grapalat" w:eastAsia="GHEA Grapalat" w:hAnsi="GHEA Grapalat" w:cs="GHEA Grapalat"/>
          <w:b/>
          <w:sz w:val="28"/>
          <w:szCs w:val="28"/>
          <w:lang w:val="hy-AM"/>
        </w:rPr>
        <w:t>00 կելվին</w:t>
      </w:r>
    </w:p>
    <w:p w14:paraId="04ECA306" w14:textId="77777777" w:rsidR="006A123F" w:rsidRPr="006A123F" w:rsidRDefault="006A123F" w:rsidP="006A123F">
      <w:pPr>
        <w:spacing w:after="160" w:line="259" w:lineRule="auto"/>
        <w:ind w:left="426"/>
        <w:contextualSpacing/>
        <w:jc w:val="center"/>
        <w:rPr>
          <w:rFonts w:ascii="GHEA Grapalat" w:hAnsi="GHEA Grapalat"/>
          <w:b/>
          <w:bCs/>
          <w:sz w:val="28"/>
          <w:szCs w:val="28"/>
          <w:lang w:val="hy-AM"/>
        </w:rPr>
      </w:pPr>
    </w:p>
    <w:tbl>
      <w:tblPr>
        <w:tblW w:w="9371" w:type="dxa"/>
        <w:tblInd w:w="562" w:type="dxa"/>
        <w:tblLook w:val="04A0" w:firstRow="1" w:lastRow="0" w:firstColumn="1" w:lastColumn="0" w:noHBand="0" w:noVBand="1"/>
      </w:tblPr>
      <w:tblGrid>
        <w:gridCol w:w="9371"/>
      </w:tblGrid>
      <w:tr w:rsidR="006A123F" w:rsidRPr="00223EF6" w14:paraId="049D4411" w14:textId="77777777" w:rsidTr="00115DF0">
        <w:trPr>
          <w:trHeight w:val="579"/>
        </w:trPr>
        <w:tc>
          <w:tcPr>
            <w:tcW w:w="9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DEBD5" w14:textId="77777777" w:rsidR="006A123F" w:rsidRPr="00223EF6" w:rsidRDefault="006A123F" w:rsidP="00115DF0">
            <w:pPr>
              <w:jc w:val="center"/>
              <w:rPr>
                <w:rFonts w:ascii="GHEA Grapalat" w:hAnsi="GHEA Grapalat" w:cs="Arial"/>
                <w:b/>
                <w:bCs/>
                <w:sz w:val="28"/>
                <w:szCs w:val="28"/>
              </w:rPr>
            </w:pPr>
            <w:r w:rsidRPr="00223EF6">
              <w:rPr>
                <w:rFonts w:ascii="GHEA Grapalat" w:hAnsi="GHEA Grapalat" w:cs="Arial"/>
                <w:b/>
                <w:bCs/>
                <w:sz w:val="28"/>
                <w:szCs w:val="28"/>
              </w:rPr>
              <w:t>Տեխնիկական բնութագրեր</w:t>
            </w:r>
          </w:p>
        </w:tc>
      </w:tr>
      <w:tr w:rsidR="00BB5D69" w:rsidRPr="00223EF6" w14:paraId="29A12060" w14:textId="77777777" w:rsidTr="00115DF0">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2048F30E" w14:textId="448D264D" w:rsidR="00BB5D69" w:rsidRPr="00223EF6" w:rsidRDefault="00BB5D69" w:rsidP="00BB5D69">
            <w:pPr>
              <w:rPr>
                <w:rFonts w:ascii="GHEA Grapalat" w:hAnsi="GHEA Grapalat" w:cs="Calibri"/>
              </w:rPr>
            </w:pPr>
            <w:r w:rsidRPr="00223EF6">
              <w:rPr>
                <w:rFonts w:ascii="GHEA Grapalat" w:hAnsi="GHEA Grapalat" w:cs="Arial"/>
              </w:rPr>
              <w:t>Արտաքին</w:t>
            </w:r>
            <w:r w:rsidRPr="00223EF6">
              <w:rPr>
                <w:rFonts w:ascii="GHEA Grapalat" w:hAnsi="GHEA Grapalat" w:cs="Calibri"/>
              </w:rPr>
              <w:t xml:space="preserve"> </w:t>
            </w:r>
            <w:r w:rsidRPr="00223EF6">
              <w:rPr>
                <w:rFonts w:ascii="GHEA Grapalat" w:hAnsi="GHEA Grapalat" w:cs="Arial"/>
              </w:rPr>
              <w:t>տեսքը</w:t>
            </w:r>
            <w:r w:rsidRPr="00223EF6">
              <w:rPr>
                <w:rFonts w:ascii="GHEA Grapalat" w:hAnsi="GHEA Grapalat" w:cs="Calibri"/>
              </w:rPr>
              <w:t xml:space="preserve"> </w:t>
            </w:r>
            <w:r w:rsidRPr="00223EF6">
              <w:rPr>
                <w:rFonts w:ascii="GHEA Grapalat" w:hAnsi="GHEA Grapalat" w:cs="Arial"/>
              </w:rPr>
              <w:t>օվալաձև</w:t>
            </w:r>
            <w:r w:rsidRPr="00223EF6">
              <w:rPr>
                <w:rFonts w:ascii="GHEA Grapalat" w:hAnsi="GHEA Grapalat" w:cs="Calibri"/>
              </w:rPr>
              <w:t xml:space="preserve">, </w:t>
            </w:r>
            <w:r w:rsidRPr="00223EF6">
              <w:rPr>
                <w:rFonts w:ascii="GHEA Grapalat" w:hAnsi="GHEA Grapalat" w:cs="Arial"/>
              </w:rPr>
              <w:t>էլիպսաձև</w:t>
            </w:r>
            <w:r w:rsidRPr="00223EF6">
              <w:rPr>
                <w:rFonts w:ascii="GHEA Grapalat" w:hAnsi="GHEA Grapalat" w:cs="Calibri"/>
              </w:rPr>
              <w:t xml:space="preserve"> </w:t>
            </w:r>
            <w:r w:rsidRPr="00223EF6">
              <w:rPr>
                <w:rFonts w:ascii="GHEA Grapalat" w:hAnsi="GHEA Grapalat" w:cs="Arial"/>
              </w:rPr>
              <w:t>կամ</w:t>
            </w:r>
            <w:r w:rsidRPr="00223EF6">
              <w:rPr>
                <w:rFonts w:ascii="GHEA Grapalat" w:hAnsi="GHEA Grapalat" w:cs="Calibri"/>
              </w:rPr>
              <w:t xml:space="preserve"> </w:t>
            </w:r>
            <w:r w:rsidRPr="00223EF6">
              <w:rPr>
                <w:rFonts w:ascii="GHEA Grapalat" w:hAnsi="GHEA Grapalat" w:cs="Arial"/>
              </w:rPr>
              <w:t>ուղղանկյունաձև</w:t>
            </w:r>
          </w:p>
        </w:tc>
      </w:tr>
      <w:tr w:rsidR="00BB5D69" w:rsidRPr="00223EF6" w14:paraId="0236F43E" w14:textId="77777777" w:rsidTr="00115DF0">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2563D6DF" w14:textId="741384CD" w:rsidR="00BB5D69" w:rsidRPr="00223EF6" w:rsidRDefault="00BB5D69" w:rsidP="00BB5D69">
            <w:pPr>
              <w:rPr>
                <w:rFonts w:ascii="GHEA Grapalat" w:hAnsi="GHEA Grapalat" w:cs="Calibri"/>
              </w:rPr>
            </w:pPr>
            <w:r w:rsidRPr="00223EF6">
              <w:rPr>
                <w:rFonts w:ascii="GHEA Grapalat" w:hAnsi="GHEA Grapalat" w:cs="Arial"/>
              </w:rPr>
              <w:t>Հզորությունը</w:t>
            </w:r>
            <w:r w:rsidRPr="00223EF6">
              <w:rPr>
                <w:rFonts w:ascii="GHEA Grapalat" w:hAnsi="GHEA Grapalat" w:cs="Calibri"/>
              </w:rPr>
              <w:t xml:space="preserve">  50 </w:t>
            </w:r>
            <w:r w:rsidRPr="00223EF6">
              <w:rPr>
                <w:rFonts w:ascii="GHEA Grapalat" w:hAnsi="GHEA Grapalat" w:cs="Arial"/>
              </w:rPr>
              <w:t>վատտ</w:t>
            </w:r>
            <w:r w:rsidRPr="00223EF6">
              <w:rPr>
                <w:rFonts w:ascii="GHEA Grapalat" w:hAnsi="GHEA Grapalat" w:cs="Calibri"/>
              </w:rPr>
              <w:t xml:space="preserve">, </w:t>
            </w:r>
            <w:r w:rsidRPr="00223EF6">
              <w:rPr>
                <w:rFonts w:ascii="GHEA Grapalat" w:hAnsi="GHEA Grapalat" w:cs="Arial"/>
              </w:rPr>
              <w:t>թույլատրելի</w:t>
            </w:r>
            <w:r w:rsidRPr="00223EF6">
              <w:rPr>
                <w:rFonts w:ascii="GHEA Grapalat" w:hAnsi="GHEA Grapalat" w:cs="Calibri"/>
              </w:rPr>
              <w:t xml:space="preserve"> </w:t>
            </w:r>
            <w:r w:rsidRPr="00223EF6">
              <w:rPr>
                <w:rFonts w:ascii="GHEA Grapalat" w:hAnsi="GHEA Grapalat" w:cs="Arial"/>
              </w:rPr>
              <w:t>շեղումը</w:t>
            </w:r>
            <w:r w:rsidRPr="00223EF6">
              <w:rPr>
                <w:rFonts w:ascii="GHEA Grapalat" w:hAnsi="GHEA Grapalat" w:cs="Calibri"/>
              </w:rPr>
              <w:t xml:space="preserve"> + - 5 %</w:t>
            </w:r>
          </w:p>
        </w:tc>
      </w:tr>
      <w:tr w:rsidR="00BB5D69" w:rsidRPr="00223EF6" w14:paraId="1324135D" w14:textId="77777777" w:rsidTr="00115DF0">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1144B017" w14:textId="7C1CDD40" w:rsidR="00BB5D69" w:rsidRPr="00223EF6" w:rsidRDefault="00BB5D69" w:rsidP="00BB5D69">
            <w:pPr>
              <w:rPr>
                <w:rFonts w:ascii="GHEA Grapalat" w:hAnsi="GHEA Grapalat" w:cs="Calibri"/>
              </w:rPr>
            </w:pPr>
            <w:r w:rsidRPr="00223EF6">
              <w:rPr>
                <w:rFonts w:ascii="GHEA Grapalat" w:hAnsi="GHEA Grapalat" w:cs="Arial"/>
              </w:rPr>
              <w:t>Մուտքային</w:t>
            </w:r>
            <w:r w:rsidRPr="00223EF6">
              <w:rPr>
                <w:rFonts w:ascii="GHEA Grapalat" w:hAnsi="GHEA Grapalat" w:cs="Calibri"/>
              </w:rPr>
              <w:t xml:space="preserve">  </w:t>
            </w:r>
            <w:r w:rsidRPr="00223EF6">
              <w:rPr>
                <w:rFonts w:ascii="GHEA Grapalat" w:hAnsi="GHEA Grapalat" w:cs="Arial"/>
              </w:rPr>
              <w:t>լարումը</w:t>
            </w:r>
            <w:r w:rsidRPr="00223EF6">
              <w:rPr>
                <w:rFonts w:ascii="GHEA Grapalat" w:hAnsi="GHEA Grapalat" w:cs="Calibri"/>
              </w:rPr>
              <w:t xml:space="preserve"> </w:t>
            </w:r>
            <w:r w:rsidRPr="00223EF6">
              <w:rPr>
                <w:rFonts w:ascii="GHEA Grapalat" w:hAnsi="GHEA Grapalat" w:cs="Arial"/>
              </w:rPr>
              <w:t>առնվազն</w:t>
            </w:r>
            <w:r w:rsidRPr="00223EF6">
              <w:rPr>
                <w:rFonts w:ascii="GHEA Grapalat" w:hAnsi="GHEA Grapalat" w:cs="Calibri"/>
              </w:rPr>
              <w:t xml:space="preserve">  200-240 </w:t>
            </w:r>
            <w:r w:rsidRPr="00223EF6">
              <w:rPr>
                <w:rFonts w:ascii="GHEA Grapalat" w:hAnsi="GHEA Grapalat" w:cs="Arial"/>
              </w:rPr>
              <w:t>վոլտ</w:t>
            </w:r>
          </w:p>
        </w:tc>
      </w:tr>
      <w:tr w:rsidR="00BB5D69" w:rsidRPr="00223EF6" w14:paraId="4091C404" w14:textId="77777777" w:rsidTr="00115DF0">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6A079952" w14:textId="698AE339" w:rsidR="00BB5D69" w:rsidRPr="00223EF6" w:rsidRDefault="00BB5D69" w:rsidP="00BB5D69">
            <w:pPr>
              <w:rPr>
                <w:rFonts w:ascii="GHEA Grapalat" w:hAnsi="GHEA Grapalat" w:cs="Calibri"/>
              </w:rPr>
            </w:pPr>
            <w:r w:rsidRPr="00223EF6">
              <w:rPr>
                <w:rFonts w:ascii="GHEA Grapalat" w:hAnsi="GHEA Grapalat" w:cs="Calibri"/>
              </w:rPr>
              <w:t xml:space="preserve"> </w:t>
            </w:r>
            <w:r w:rsidRPr="00223EF6">
              <w:rPr>
                <w:rFonts w:ascii="GHEA Grapalat" w:hAnsi="GHEA Grapalat" w:cs="Arial"/>
              </w:rPr>
              <w:t>Հաճախականությունը</w:t>
            </w:r>
            <w:r w:rsidRPr="00223EF6">
              <w:rPr>
                <w:rFonts w:ascii="GHEA Grapalat" w:hAnsi="GHEA Grapalat" w:cs="Calibri"/>
              </w:rPr>
              <w:t xml:space="preserve"> 50-60</w:t>
            </w:r>
            <w:r w:rsidRPr="00223EF6">
              <w:rPr>
                <w:rFonts w:ascii="GHEA Grapalat" w:hAnsi="GHEA Grapalat" w:cs="Arial"/>
              </w:rPr>
              <w:t>Հց</w:t>
            </w:r>
            <w:r w:rsidR="0012529A">
              <w:rPr>
                <w:rFonts w:ascii="GHEA Grapalat" w:hAnsi="GHEA Grapalat" w:cs="Calibri"/>
              </w:rPr>
              <w:t xml:space="preserve"> </w:t>
            </w:r>
          </w:p>
        </w:tc>
      </w:tr>
      <w:tr w:rsidR="00BB5D69" w:rsidRPr="00223EF6" w14:paraId="7C7B3FA9" w14:textId="77777777" w:rsidTr="00115DF0">
        <w:trPr>
          <w:trHeight w:val="50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319B681" w14:textId="5CF9EE8C" w:rsidR="00BB5D69" w:rsidRPr="00223EF6" w:rsidRDefault="00BB5D69" w:rsidP="00AD0764">
            <w:pPr>
              <w:rPr>
                <w:rFonts w:ascii="GHEA Grapalat" w:hAnsi="GHEA Grapalat" w:cs="Calibri"/>
              </w:rPr>
            </w:pPr>
            <w:r w:rsidRPr="00223EF6">
              <w:rPr>
                <w:rFonts w:ascii="GHEA Grapalat" w:hAnsi="GHEA Grapalat" w:cs="Arial"/>
              </w:rPr>
              <w:t>Արտաքին</w:t>
            </w:r>
            <w:r w:rsidRPr="00223EF6">
              <w:rPr>
                <w:rFonts w:ascii="GHEA Grapalat" w:hAnsi="GHEA Grapalat" w:cs="Calibri"/>
              </w:rPr>
              <w:t xml:space="preserve"> </w:t>
            </w:r>
            <w:r w:rsidRPr="00223EF6">
              <w:rPr>
                <w:rFonts w:ascii="GHEA Grapalat" w:hAnsi="GHEA Grapalat" w:cs="Arial"/>
              </w:rPr>
              <w:t>ազդեցության</w:t>
            </w:r>
            <w:r w:rsidRPr="00223EF6">
              <w:rPr>
                <w:rFonts w:ascii="GHEA Grapalat" w:hAnsi="GHEA Grapalat" w:cs="Calibri"/>
              </w:rPr>
              <w:t xml:space="preserve"> </w:t>
            </w:r>
            <w:r w:rsidRPr="00223EF6">
              <w:rPr>
                <w:rFonts w:ascii="GHEA Grapalat" w:hAnsi="GHEA Grapalat" w:cs="Arial"/>
              </w:rPr>
              <w:t>պաշտպանվածության</w:t>
            </w:r>
            <w:r w:rsidRPr="00223EF6">
              <w:rPr>
                <w:rFonts w:ascii="GHEA Grapalat" w:hAnsi="GHEA Grapalat" w:cs="Calibri"/>
              </w:rPr>
              <w:t xml:space="preserve"> </w:t>
            </w:r>
            <w:r w:rsidRPr="00223EF6">
              <w:rPr>
                <w:rFonts w:ascii="GHEA Grapalat" w:hAnsi="GHEA Grapalat" w:cs="Arial"/>
              </w:rPr>
              <w:t>գործակիցը</w:t>
            </w:r>
            <w:r w:rsidRPr="00223EF6">
              <w:rPr>
                <w:rFonts w:ascii="GHEA Grapalat" w:hAnsi="GHEA Grapalat" w:cs="Calibri"/>
              </w:rPr>
              <w:t xml:space="preserve"> </w:t>
            </w:r>
            <w:r w:rsidRPr="00223EF6">
              <w:rPr>
                <w:rFonts w:ascii="GHEA Grapalat" w:hAnsi="GHEA Grapalat" w:cs="Arial"/>
              </w:rPr>
              <w:t>առնվազն</w:t>
            </w:r>
            <w:r w:rsidR="00AD0764" w:rsidRPr="00223EF6">
              <w:rPr>
                <w:rFonts w:ascii="GHEA Grapalat" w:hAnsi="GHEA Grapalat" w:cs="Arial"/>
              </w:rPr>
              <w:t xml:space="preserve"> </w:t>
            </w:r>
            <w:r w:rsidRPr="00223EF6">
              <w:rPr>
                <w:rFonts w:ascii="GHEA Grapalat" w:hAnsi="GHEA Grapalat" w:cs="Calibri"/>
              </w:rPr>
              <w:t>IP 65,</w:t>
            </w:r>
          </w:p>
        </w:tc>
      </w:tr>
      <w:tr w:rsidR="00BB5D69" w:rsidRPr="00223EF6" w14:paraId="64B4B13A" w14:textId="77777777" w:rsidTr="00115DF0">
        <w:trPr>
          <w:trHeight w:val="466"/>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1F463D91" w14:textId="5F29DC57" w:rsidR="00BB5D69" w:rsidRPr="00223EF6" w:rsidRDefault="00BB5D69" w:rsidP="00BB5D69">
            <w:pPr>
              <w:rPr>
                <w:rFonts w:ascii="GHEA Grapalat" w:hAnsi="GHEA Grapalat" w:cs="Calibri"/>
              </w:rPr>
            </w:pPr>
            <w:r w:rsidRPr="00223EF6">
              <w:rPr>
                <w:rFonts w:ascii="GHEA Grapalat" w:hAnsi="GHEA Grapalat" w:cs="Arial"/>
                <w:b/>
                <w:bCs/>
              </w:rPr>
              <w:t>Գունային</w:t>
            </w:r>
            <w:r w:rsidRPr="00223EF6">
              <w:rPr>
                <w:rFonts w:ascii="GHEA Grapalat" w:hAnsi="GHEA Grapalat" w:cs="Calibri"/>
                <w:b/>
                <w:bCs/>
              </w:rPr>
              <w:t xml:space="preserve"> </w:t>
            </w:r>
            <w:r w:rsidRPr="00223EF6">
              <w:rPr>
                <w:rFonts w:ascii="GHEA Grapalat" w:hAnsi="GHEA Grapalat" w:cs="Arial"/>
                <w:b/>
                <w:bCs/>
              </w:rPr>
              <w:t>ջերմաստիճանը</w:t>
            </w:r>
            <w:r w:rsidRPr="00223EF6">
              <w:rPr>
                <w:rFonts w:ascii="GHEA Grapalat" w:hAnsi="GHEA Grapalat" w:cs="Calibri"/>
                <w:b/>
                <w:bCs/>
              </w:rPr>
              <w:t xml:space="preserve"> 3000 </w:t>
            </w:r>
            <w:r w:rsidRPr="00223EF6">
              <w:rPr>
                <w:rFonts w:ascii="GHEA Grapalat" w:hAnsi="GHEA Grapalat" w:cs="Arial"/>
                <w:b/>
                <w:bCs/>
              </w:rPr>
              <w:t>Կելվին</w:t>
            </w:r>
            <w:r w:rsidRPr="00223EF6">
              <w:rPr>
                <w:rFonts w:ascii="GHEA Grapalat" w:hAnsi="GHEA Grapalat" w:cs="Calibri"/>
                <w:b/>
                <w:bCs/>
              </w:rPr>
              <w:t>, + - 5 %</w:t>
            </w:r>
          </w:p>
        </w:tc>
      </w:tr>
      <w:tr w:rsidR="00BB5D69" w:rsidRPr="00223EF6" w14:paraId="2C07F772" w14:textId="77777777" w:rsidTr="00115DF0">
        <w:trPr>
          <w:trHeight w:val="542"/>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02FFD7D7" w14:textId="103BE2D1" w:rsidR="00BB5D69" w:rsidRPr="00223EF6" w:rsidRDefault="00BB5D69" w:rsidP="00BB5D69">
            <w:pPr>
              <w:rPr>
                <w:rFonts w:ascii="GHEA Grapalat" w:hAnsi="GHEA Grapalat" w:cs="Calibri"/>
              </w:rPr>
            </w:pPr>
            <w:r w:rsidRPr="00223EF6">
              <w:rPr>
                <w:rFonts w:ascii="GHEA Grapalat" w:hAnsi="GHEA Grapalat" w:cs="Calibri"/>
              </w:rPr>
              <w:t xml:space="preserve"> </w:t>
            </w:r>
            <w:r w:rsidRPr="00223EF6">
              <w:rPr>
                <w:rFonts w:ascii="GHEA Grapalat" w:hAnsi="GHEA Grapalat" w:cs="Arial"/>
              </w:rPr>
              <w:t>Ոչ</w:t>
            </w:r>
            <w:r w:rsidRPr="00223EF6">
              <w:rPr>
                <w:rFonts w:ascii="GHEA Grapalat" w:hAnsi="GHEA Grapalat" w:cs="Calibri"/>
              </w:rPr>
              <w:t xml:space="preserve"> </w:t>
            </w:r>
            <w:r w:rsidRPr="00223EF6">
              <w:rPr>
                <w:rFonts w:ascii="GHEA Grapalat" w:hAnsi="GHEA Grapalat" w:cs="Arial"/>
              </w:rPr>
              <w:t>պակաս</w:t>
            </w:r>
            <w:r w:rsidRPr="00223EF6">
              <w:rPr>
                <w:rFonts w:ascii="GHEA Grapalat" w:hAnsi="GHEA Grapalat" w:cs="Calibri"/>
              </w:rPr>
              <w:t xml:space="preserve">  140 </w:t>
            </w:r>
            <w:r w:rsidRPr="00223EF6">
              <w:rPr>
                <w:rFonts w:ascii="GHEA Grapalat" w:hAnsi="GHEA Grapalat" w:cs="Arial"/>
              </w:rPr>
              <w:t>լյումեն</w:t>
            </w:r>
            <w:r w:rsidRPr="00223EF6">
              <w:rPr>
                <w:rFonts w:ascii="GHEA Grapalat" w:hAnsi="GHEA Grapalat" w:cs="Calibri"/>
              </w:rPr>
              <w:t>/</w:t>
            </w:r>
            <w:r w:rsidRPr="00223EF6">
              <w:rPr>
                <w:rFonts w:ascii="GHEA Grapalat" w:hAnsi="GHEA Grapalat" w:cs="Arial"/>
              </w:rPr>
              <w:t>վտ</w:t>
            </w:r>
            <w:r w:rsidRPr="00223EF6">
              <w:rPr>
                <w:rFonts w:ascii="GHEA Grapalat" w:hAnsi="GHEA Grapalat" w:cs="Calibri"/>
              </w:rPr>
              <w:t xml:space="preserve"> </w:t>
            </w:r>
          </w:p>
        </w:tc>
      </w:tr>
      <w:tr w:rsidR="00BB5D69" w:rsidRPr="00223EF6" w14:paraId="239941F4" w14:textId="77777777" w:rsidTr="00115DF0">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48ACADED" w14:textId="57C4EEBE" w:rsidR="00BB5D69" w:rsidRPr="00223EF6" w:rsidRDefault="00BB5D69" w:rsidP="00BB5D69">
            <w:pPr>
              <w:rPr>
                <w:rFonts w:ascii="GHEA Grapalat" w:hAnsi="GHEA Grapalat" w:cs="Calibri"/>
              </w:rPr>
            </w:pPr>
            <w:r w:rsidRPr="00223EF6">
              <w:rPr>
                <w:rFonts w:ascii="GHEA Grapalat" w:hAnsi="GHEA Grapalat" w:cs="Arial"/>
              </w:rPr>
              <w:t>Գունափոխանցման</w:t>
            </w:r>
            <w:r w:rsidRPr="00223EF6">
              <w:rPr>
                <w:rFonts w:ascii="GHEA Grapalat" w:hAnsi="GHEA Grapalat" w:cs="Calibri"/>
              </w:rPr>
              <w:t xml:space="preserve"> </w:t>
            </w:r>
            <w:r w:rsidRPr="00223EF6">
              <w:rPr>
                <w:rFonts w:ascii="GHEA Grapalat" w:hAnsi="GHEA Grapalat" w:cs="Arial"/>
              </w:rPr>
              <w:t>գործակիցը</w:t>
            </w:r>
            <w:r w:rsidRPr="00223EF6">
              <w:rPr>
                <w:rFonts w:ascii="GHEA Grapalat" w:hAnsi="GHEA Grapalat" w:cs="Calibri"/>
              </w:rPr>
              <w:t xml:space="preserve"> (Ra, %) </w:t>
            </w:r>
            <w:r w:rsidRPr="00223EF6">
              <w:rPr>
                <w:rFonts w:ascii="GHEA Grapalat" w:hAnsi="GHEA Grapalat" w:cs="Arial"/>
              </w:rPr>
              <w:t>ոչ</w:t>
            </w:r>
            <w:r w:rsidRPr="00223EF6">
              <w:rPr>
                <w:rFonts w:ascii="GHEA Grapalat" w:hAnsi="GHEA Grapalat" w:cs="Calibri"/>
              </w:rPr>
              <w:t xml:space="preserve"> </w:t>
            </w:r>
            <w:r w:rsidRPr="00223EF6">
              <w:rPr>
                <w:rFonts w:ascii="GHEA Grapalat" w:hAnsi="GHEA Grapalat" w:cs="Arial"/>
              </w:rPr>
              <w:t>պակաս</w:t>
            </w:r>
            <w:r w:rsidRPr="00223EF6">
              <w:rPr>
                <w:rFonts w:ascii="GHEA Grapalat" w:hAnsi="GHEA Grapalat" w:cs="Calibri"/>
              </w:rPr>
              <w:t xml:space="preserve"> 70</w:t>
            </w:r>
          </w:p>
        </w:tc>
      </w:tr>
      <w:tr w:rsidR="00BB5D69" w:rsidRPr="00223EF6" w14:paraId="662EAD3D" w14:textId="77777777" w:rsidTr="00115DF0">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4983F3D9" w14:textId="7D60990B" w:rsidR="00BB5D69" w:rsidRPr="00223EF6" w:rsidRDefault="00BB5D69" w:rsidP="00BB5D69">
            <w:pPr>
              <w:rPr>
                <w:rFonts w:ascii="GHEA Grapalat" w:hAnsi="GHEA Grapalat" w:cs="Calibri"/>
              </w:rPr>
            </w:pPr>
            <w:r w:rsidRPr="00223EF6">
              <w:rPr>
                <w:rFonts w:ascii="GHEA Grapalat" w:hAnsi="GHEA Grapalat" w:cs="Arial"/>
              </w:rPr>
              <w:t>Ծառայության</w:t>
            </w:r>
            <w:r w:rsidRPr="00223EF6">
              <w:rPr>
                <w:rFonts w:ascii="GHEA Grapalat" w:hAnsi="GHEA Grapalat" w:cs="Calibri"/>
              </w:rPr>
              <w:t xml:space="preserve"> </w:t>
            </w:r>
            <w:r w:rsidRPr="00223EF6">
              <w:rPr>
                <w:rFonts w:ascii="GHEA Grapalat" w:hAnsi="GHEA Grapalat" w:cs="Arial"/>
              </w:rPr>
              <w:t>ժամկետը</w:t>
            </w:r>
            <w:r w:rsidRPr="00223EF6">
              <w:rPr>
                <w:rFonts w:ascii="GHEA Grapalat" w:hAnsi="GHEA Grapalat" w:cs="Calibri"/>
              </w:rPr>
              <w:t xml:space="preserve"> </w:t>
            </w:r>
            <w:r w:rsidRPr="00223EF6">
              <w:rPr>
                <w:rFonts w:ascii="GHEA Grapalat" w:hAnsi="GHEA Grapalat" w:cs="Arial"/>
              </w:rPr>
              <w:t>առնվազն</w:t>
            </w:r>
            <w:r w:rsidRPr="00223EF6">
              <w:rPr>
                <w:rFonts w:ascii="GHEA Grapalat" w:hAnsi="GHEA Grapalat" w:cs="Calibri"/>
              </w:rPr>
              <w:t xml:space="preserve"> 50000 </w:t>
            </w:r>
            <w:r w:rsidRPr="00223EF6">
              <w:rPr>
                <w:rFonts w:ascii="GHEA Grapalat" w:hAnsi="GHEA Grapalat" w:cs="Arial"/>
              </w:rPr>
              <w:t>ժամ</w:t>
            </w:r>
          </w:p>
        </w:tc>
      </w:tr>
      <w:tr w:rsidR="00BB5D69" w:rsidRPr="00223EF6" w14:paraId="79E063E0" w14:textId="77777777" w:rsidTr="00115DF0">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27B8DC19" w14:textId="06A6B062" w:rsidR="00BB5D69" w:rsidRPr="00223EF6" w:rsidRDefault="00BB5D69" w:rsidP="00BB5D69">
            <w:pPr>
              <w:rPr>
                <w:rFonts w:ascii="GHEA Grapalat" w:hAnsi="GHEA Grapalat" w:cs="Calibri"/>
              </w:rPr>
            </w:pPr>
            <w:r w:rsidRPr="00223EF6">
              <w:rPr>
                <w:rFonts w:ascii="GHEA Grapalat" w:hAnsi="GHEA Grapalat" w:cs="Calibri"/>
              </w:rPr>
              <w:t xml:space="preserve"> </w:t>
            </w:r>
            <w:r w:rsidRPr="00223EF6">
              <w:rPr>
                <w:rFonts w:ascii="GHEA Grapalat" w:hAnsi="GHEA Grapalat" w:cs="Arial"/>
              </w:rPr>
              <w:t>Առնվազն</w:t>
            </w:r>
            <w:r w:rsidRPr="00223EF6">
              <w:rPr>
                <w:rFonts w:ascii="GHEA Grapalat" w:hAnsi="GHEA Grapalat" w:cs="Calibri"/>
              </w:rPr>
              <w:t xml:space="preserve"> 50 </w:t>
            </w:r>
            <w:r w:rsidRPr="00223EF6">
              <w:rPr>
                <w:rFonts w:ascii="GHEA Grapalat" w:hAnsi="GHEA Grapalat" w:cs="Arial"/>
              </w:rPr>
              <w:t>հատ</w:t>
            </w:r>
            <w:r w:rsidRPr="00223EF6">
              <w:rPr>
                <w:rFonts w:ascii="GHEA Grapalat" w:hAnsi="GHEA Grapalat" w:cs="Calibri"/>
              </w:rPr>
              <w:t xml:space="preserve">  </w:t>
            </w:r>
            <w:r w:rsidRPr="00223EF6">
              <w:rPr>
                <w:rFonts w:ascii="GHEA Grapalat" w:hAnsi="GHEA Grapalat" w:cs="Arial"/>
              </w:rPr>
              <w:t>լուսադիոդներով</w:t>
            </w:r>
            <w:r w:rsidRPr="00223EF6">
              <w:rPr>
                <w:rFonts w:ascii="GHEA Grapalat" w:hAnsi="GHEA Grapalat" w:cs="Calibri"/>
              </w:rPr>
              <w:t xml:space="preserve"> </w:t>
            </w:r>
            <w:r w:rsidRPr="00223EF6">
              <w:rPr>
                <w:rFonts w:ascii="GHEA Grapalat" w:hAnsi="GHEA Grapalat" w:cs="Arial"/>
              </w:rPr>
              <w:t>և</w:t>
            </w:r>
            <w:r w:rsidRPr="00223EF6">
              <w:rPr>
                <w:rFonts w:ascii="GHEA Grapalat" w:hAnsi="GHEA Grapalat" w:cs="Calibri"/>
              </w:rPr>
              <w:t xml:space="preserve"> 50 </w:t>
            </w:r>
            <w:r w:rsidRPr="00223EF6">
              <w:rPr>
                <w:rFonts w:ascii="GHEA Grapalat" w:hAnsi="GHEA Grapalat" w:cs="Arial"/>
              </w:rPr>
              <w:t>հատ</w:t>
            </w:r>
            <w:r w:rsidRPr="00223EF6">
              <w:rPr>
                <w:rFonts w:ascii="GHEA Grapalat" w:hAnsi="GHEA Grapalat" w:cs="Calibri"/>
              </w:rPr>
              <w:t xml:space="preserve"> </w:t>
            </w:r>
            <w:r w:rsidRPr="00223EF6">
              <w:rPr>
                <w:rFonts w:ascii="GHEA Grapalat" w:hAnsi="GHEA Grapalat" w:cs="Arial"/>
              </w:rPr>
              <w:t>ոսպնյակներով</w:t>
            </w:r>
            <w:r w:rsidRPr="00223EF6">
              <w:rPr>
                <w:rFonts w:ascii="GHEA Grapalat" w:hAnsi="GHEA Grapalat" w:cs="Calibri"/>
              </w:rPr>
              <w:t xml:space="preserve"> </w:t>
            </w:r>
          </w:p>
        </w:tc>
      </w:tr>
      <w:tr w:rsidR="00BB5D69" w:rsidRPr="00223EF6" w14:paraId="1A06BC77" w14:textId="77777777" w:rsidTr="00115DF0">
        <w:trPr>
          <w:trHeight w:val="813"/>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0647C71" w14:textId="64792EFC" w:rsidR="00BB5D69" w:rsidRPr="00223EF6" w:rsidRDefault="00BB5D69" w:rsidP="0012529A">
            <w:pPr>
              <w:rPr>
                <w:rFonts w:ascii="GHEA Grapalat" w:hAnsi="GHEA Grapalat" w:cs="Calibri"/>
              </w:rPr>
            </w:pPr>
            <w:r w:rsidRPr="00223EF6">
              <w:rPr>
                <w:rFonts w:ascii="GHEA Grapalat" w:hAnsi="GHEA Grapalat" w:cs="Calibri"/>
              </w:rPr>
              <w:t xml:space="preserve"> </w:t>
            </w:r>
            <w:r w:rsidRPr="00223EF6">
              <w:rPr>
                <w:rFonts w:ascii="GHEA Grapalat" w:hAnsi="GHEA Grapalat" w:cs="Arial"/>
              </w:rPr>
              <w:t>Իրանը</w:t>
            </w:r>
            <w:r w:rsidRPr="00223EF6">
              <w:rPr>
                <w:rFonts w:ascii="GHEA Grapalat" w:hAnsi="GHEA Grapalat" w:cs="Calibri"/>
              </w:rPr>
              <w:t xml:space="preserve"> </w:t>
            </w:r>
            <w:r w:rsidRPr="00223EF6">
              <w:rPr>
                <w:rFonts w:ascii="GHEA Grapalat" w:hAnsi="GHEA Grapalat" w:cs="Arial"/>
              </w:rPr>
              <w:t>ալյումինից</w:t>
            </w:r>
            <w:r w:rsidRPr="00223EF6">
              <w:rPr>
                <w:rFonts w:ascii="GHEA Grapalat" w:hAnsi="GHEA Grapalat" w:cs="Calibri"/>
              </w:rPr>
              <w:t xml:space="preserve"> </w:t>
            </w:r>
            <w:r w:rsidRPr="00223EF6">
              <w:rPr>
                <w:rFonts w:ascii="GHEA Grapalat" w:hAnsi="GHEA Grapalat" w:cs="Arial"/>
              </w:rPr>
              <w:t>կամ</w:t>
            </w:r>
            <w:r w:rsidRPr="00223EF6">
              <w:rPr>
                <w:rFonts w:ascii="GHEA Grapalat" w:hAnsi="GHEA Grapalat" w:cs="Calibri"/>
              </w:rPr>
              <w:t xml:space="preserve"> </w:t>
            </w:r>
            <w:r w:rsidRPr="00223EF6">
              <w:rPr>
                <w:rFonts w:ascii="GHEA Grapalat" w:hAnsi="GHEA Grapalat" w:cs="Arial"/>
              </w:rPr>
              <w:t>ձուլված</w:t>
            </w:r>
            <w:r w:rsidRPr="00223EF6">
              <w:rPr>
                <w:rFonts w:ascii="GHEA Grapalat" w:hAnsi="GHEA Grapalat" w:cs="Calibri"/>
              </w:rPr>
              <w:t xml:space="preserve"> </w:t>
            </w:r>
            <w:r w:rsidRPr="00223EF6">
              <w:rPr>
                <w:rFonts w:ascii="GHEA Grapalat" w:hAnsi="GHEA Grapalat" w:cs="Arial"/>
              </w:rPr>
              <w:t>ալյումինից</w:t>
            </w:r>
            <w:r w:rsidRPr="00223EF6">
              <w:rPr>
                <w:rFonts w:ascii="GHEA Grapalat" w:hAnsi="GHEA Grapalat" w:cs="Calibri"/>
              </w:rPr>
              <w:t xml:space="preserve"> </w:t>
            </w:r>
            <w:r w:rsidRPr="00223EF6">
              <w:rPr>
                <w:rFonts w:ascii="GHEA Grapalat" w:hAnsi="GHEA Grapalat" w:cs="Arial"/>
              </w:rPr>
              <w:t>կամ</w:t>
            </w:r>
            <w:r w:rsidRPr="00223EF6">
              <w:rPr>
                <w:rFonts w:ascii="GHEA Grapalat" w:hAnsi="GHEA Grapalat" w:cs="Calibri"/>
              </w:rPr>
              <w:t xml:space="preserve"> </w:t>
            </w:r>
            <w:r w:rsidRPr="00223EF6">
              <w:rPr>
                <w:rFonts w:ascii="GHEA Grapalat" w:hAnsi="GHEA Grapalat" w:cs="Arial"/>
              </w:rPr>
              <w:t>դյուրալյումինից</w:t>
            </w:r>
            <w:r w:rsidRPr="00223EF6">
              <w:rPr>
                <w:rFonts w:ascii="GHEA Grapalat" w:hAnsi="GHEA Grapalat" w:cs="Calibri"/>
              </w:rPr>
              <w:t xml:space="preserve">: </w:t>
            </w:r>
            <w:r w:rsidRPr="00223EF6">
              <w:rPr>
                <w:rFonts w:ascii="GHEA Grapalat" w:hAnsi="GHEA Grapalat" w:cs="Arial"/>
              </w:rPr>
              <w:t>Իրանի</w:t>
            </w:r>
            <w:r w:rsidRPr="00223EF6">
              <w:rPr>
                <w:rFonts w:ascii="GHEA Grapalat" w:hAnsi="GHEA Grapalat" w:cs="Calibri"/>
              </w:rPr>
              <w:t xml:space="preserve"> </w:t>
            </w:r>
            <w:r w:rsidRPr="00223EF6">
              <w:rPr>
                <w:rFonts w:ascii="GHEA Grapalat" w:hAnsi="GHEA Grapalat" w:cs="Arial"/>
              </w:rPr>
              <w:t>գույնը</w:t>
            </w:r>
            <w:r w:rsidRPr="00223EF6">
              <w:rPr>
                <w:rFonts w:ascii="GHEA Grapalat" w:hAnsi="GHEA Grapalat" w:cs="Calibri"/>
              </w:rPr>
              <w:t xml:space="preserve"> </w:t>
            </w:r>
            <w:r w:rsidRPr="00223EF6">
              <w:rPr>
                <w:rFonts w:ascii="GHEA Grapalat" w:hAnsi="GHEA Grapalat" w:cs="Arial"/>
              </w:rPr>
              <w:t>մոխրագույն</w:t>
            </w:r>
            <w:r w:rsidRPr="00223EF6">
              <w:rPr>
                <w:rFonts w:ascii="GHEA Grapalat" w:hAnsi="GHEA Grapalat" w:cs="Calibri"/>
              </w:rPr>
              <w:t xml:space="preserve"> </w:t>
            </w:r>
          </w:p>
        </w:tc>
      </w:tr>
      <w:tr w:rsidR="00BB5D69" w:rsidRPr="00223EF6" w14:paraId="2CCF2F89" w14:textId="77777777" w:rsidTr="00115DF0">
        <w:trPr>
          <w:trHeight w:val="115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0F78EAAA" w14:textId="180C6931" w:rsidR="00BB5D69" w:rsidRPr="00223EF6" w:rsidRDefault="00BB5D69" w:rsidP="0012529A">
            <w:pPr>
              <w:rPr>
                <w:rFonts w:ascii="GHEA Grapalat" w:hAnsi="GHEA Grapalat" w:cs="Calibri"/>
              </w:rPr>
            </w:pPr>
            <w:r w:rsidRPr="00223EF6">
              <w:rPr>
                <w:rFonts w:ascii="GHEA Grapalat" w:hAnsi="GHEA Grapalat" w:cs="Arial"/>
              </w:rPr>
              <w:t>Մոնտաժային</w:t>
            </w:r>
            <w:r w:rsidRPr="00223EF6">
              <w:rPr>
                <w:rFonts w:ascii="GHEA Grapalat" w:hAnsi="GHEA Grapalat" w:cs="Calibri"/>
              </w:rPr>
              <w:t xml:space="preserve"> </w:t>
            </w:r>
            <w:r w:rsidRPr="00223EF6">
              <w:rPr>
                <w:rFonts w:ascii="GHEA Grapalat" w:hAnsi="GHEA Grapalat" w:cs="Arial"/>
              </w:rPr>
              <w:t>անցքի</w:t>
            </w:r>
            <w:r w:rsidRPr="00223EF6">
              <w:rPr>
                <w:rFonts w:ascii="GHEA Grapalat" w:hAnsi="GHEA Grapalat" w:cs="Calibri"/>
              </w:rPr>
              <w:t xml:space="preserve"> </w:t>
            </w:r>
            <w:r w:rsidRPr="00223EF6">
              <w:rPr>
                <w:rFonts w:ascii="GHEA Grapalat" w:hAnsi="GHEA Grapalat" w:cs="Arial"/>
              </w:rPr>
              <w:t>մոնտաժման</w:t>
            </w:r>
            <w:r w:rsidRPr="00223EF6">
              <w:rPr>
                <w:rFonts w:ascii="GHEA Grapalat" w:hAnsi="GHEA Grapalat" w:cs="Calibri"/>
              </w:rPr>
              <w:t xml:space="preserve"> </w:t>
            </w:r>
            <w:r w:rsidRPr="00223EF6">
              <w:rPr>
                <w:rFonts w:ascii="GHEA Grapalat" w:hAnsi="GHEA Grapalat" w:cs="Arial"/>
              </w:rPr>
              <w:t>հատվածի</w:t>
            </w:r>
            <w:r w:rsidRPr="00223EF6">
              <w:rPr>
                <w:rFonts w:ascii="GHEA Grapalat" w:hAnsi="GHEA Grapalat" w:cs="Calibri"/>
              </w:rPr>
              <w:t xml:space="preserve"> </w:t>
            </w:r>
            <w:r w:rsidRPr="00223EF6">
              <w:rPr>
                <w:rFonts w:ascii="GHEA Grapalat" w:hAnsi="GHEA Grapalat" w:cs="Arial"/>
              </w:rPr>
              <w:t>տրամաչափը</w:t>
            </w:r>
            <w:r w:rsidRPr="00223EF6">
              <w:rPr>
                <w:rFonts w:ascii="GHEA Grapalat" w:hAnsi="GHEA Grapalat" w:cs="Calibri"/>
              </w:rPr>
              <w:t xml:space="preserve"> 44-52 </w:t>
            </w:r>
            <w:r w:rsidRPr="00223EF6">
              <w:rPr>
                <w:rFonts w:ascii="GHEA Grapalat" w:hAnsi="GHEA Grapalat" w:cs="Arial"/>
              </w:rPr>
              <w:t>մմ</w:t>
            </w:r>
            <w:r w:rsidRPr="00223EF6">
              <w:rPr>
                <w:rFonts w:ascii="GHEA Grapalat" w:hAnsi="GHEA Grapalat" w:cs="Calibri"/>
              </w:rPr>
              <w:t xml:space="preserve">, </w:t>
            </w:r>
            <w:r w:rsidRPr="00223EF6">
              <w:rPr>
                <w:rFonts w:ascii="GHEA Grapalat" w:hAnsi="GHEA Grapalat" w:cs="Arial"/>
              </w:rPr>
              <w:t>մոնտաժման</w:t>
            </w:r>
            <w:r w:rsidRPr="00223EF6">
              <w:rPr>
                <w:rFonts w:ascii="GHEA Grapalat" w:hAnsi="GHEA Grapalat" w:cs="Calibri"/>
              </w:rPr>
              <w:t xml:space="preserve"> </w:t>
            </w:r>
            <w:r w:rsidRPr="00223EF6">
              <w:rPr>
                <w:rFonts w:ascii="GHEA Grapalat" w:hAnsi="GHEA Grapalat" w:cs="Arial"/>
              </w:rPr>
              <w:t>հատվածը</w:t>
            </w:r>
            <w:r w:rsidRPr="00223EF6">
              <w:rPr>
                <w:rFonts w:ascii="GHEA Grapalat" w:hAnsi="GHEA Grapalat" w:cs="Calibri"/>
              </w:rPr>
              <w:t xml:space="preserve"> </w:t>
            </w:r>
            <w:r w:rsidRPr="00223EF6">
              <w:rPr>
                <w:rFonts w:ascii="GHEA Grapalat" w:hAnsi="GHEA Grapalat" w:cs="Arial"/>
              </w:rPr>
              <w:t>խողովակաձև</w:t>
            </w:r>
            <w:r w:rsidRPr="00223EF6">
              <w:rPr>
                <w:rFonts w:ascii="GHEA Grapalat" w:hAnsi="GHEA Grapalat" w:cs="Calibri"/>
              </w:rPr>
              <w:t xml:space="preserve">,  </w:t>
            </w:r>
            <w:r w:rsidRPr="00223EF6">
              <w:rPr>
                <w:rFonts w:ascii="GHEA Grapalat" w:hAnsi="GHEA Grapalat" w:cs="Arial"/>
              </w:rPr>
              <w:t>ամրացումը</w:t>
            </w:r>
            <w:r w:rsidRPr="00223EF6">
              <w:rPr>
                <w:rFonts w:ascii="GHEA Grapalat" w:hAnsi="GHEA Grapalat" w:cs="Calibri"/>
              </w:rPr>
              <w:t xml:space="preserve"> </w:t>
            </w:r>
            <w:r w:rsidRPr="00223EF6">
              <w:rPr>
                <w:rFonts w:ascii="GHEA Grapalat" w:hAnsi="GHEA Grapalat" w:cs="Arial"/>
              </w:rPr>
              <w:t>առնվազն</w:t>
            </w:r>
            <w:r w:rsidRPr="00223EF6">
              <w:rPr>
                <w:rFonts w:ascii="GHEA Grapalat" w:hAnsi="GHEA Grapalat" w:cs="Calibri"/>
              </w:rPr>
              <w:t xml:space="preserve"> </w:t>
            </w:r>
            <w:r w:rsidRPr="00223EF6">
              <w:rPr>
                <w:rFonts w:ascii="GHEA Grapalat" w:hAnsi="GHEA Grapalat" w:cs="Arial"/>
              </w:rPr>
              <w:t>երկու</w:t>
            </w:r>
            <w:r w:rsidRPr="00223EF6">
              <w:rPr>
                <w:rFonts w:ascii="GHEA Grapalat" w:hAnsi="GHEA Grapalat" w:cs="Calibri"/>
              </w:rPr>
              <w:t xml:space="preserve"> </w:t>
            </w:r>
            <w:r w:rsidRPr="00223EF6">
              <w:rPr>
                <w:rFonts w:ascii="GHEA Grapalat" w:hAnsi="GHEA Grapalat" w:cs="Arial"/>
              </w:rPr>
              <w:t>հատ</w:t>
            </w:r>
            <w:r w:rsidRPr="00223EF6">
              <w:rPr>
                <w:rFonts w:ascii="GHEA Grapalat" w:hAnsi="GHEA Grapalat" w:cs="Calibri"/>
              </w:rPr>
              <w:t xml:space="preserve"> </w:t>
            </w:r>
            <w:r w:rsidRPr="00223EF6">
              <w:rPr>
                <w:rFonts w:ascii="GHEA Grapalat" w:hAnsi="GHEA Grapalat" w:cs="Arial"/>
              </w:rPr>
              <w:t>հեղու</w:t>
            </w:r>
            <w:r w:rsidR="0012529A" w:rsidRPr="00223EF6">
              <w:rPr>
                <w:rFonts w:ascii="GHEA Grapalat" w:hAnsi="GHEA Grapalat" w:cs="Arial"/>
              </w:rPr>
              <w:t>յ</w:t>
            </w:r>
            <w:r w:rsidRPr="00223EF6">
              <w:rPr>
                <w:rFonts w:ascii="GHEA Grapalat" w:hAnsi="GHEA Grapalat" w:cs="Arial"/>
              </w:rPr>
              <w:t>սների</w:t>
            </w:r>
            <w:r w:rsidRPr="00223EF6">
              <w:rPr>
                <w:rFonts w:ascii="GHEA Grapalat" w:hAnsi="GHEA Grapalat" w:cs="Calibri"/>
              </w:rPr>
              <w:t xml:space="preserve"> </w:t>
            </w:r>
            <w:r w:rsidRPr="00223EF6">
              <w:rPr>
                <w:rFonts w:ascii="GHEA Grapalat" w:hAnsi="GHEA Grapalat" w:cs="Arial"/>
              </w:rPr>
              <w:t>միջոցով</w:t>
            </w:r>
            <w:r w:rsidRPr="00223EF6">
              <w:rPr>
                <w:rFonts w:ascii="GHEA Grapalat" w:hAnsi="GHEA Grapalat" w:cs="Calibri"/>
              </w:rPr>
              <w:t xml:space="preserve">: </w:t>
            </w:r>
            <w:r w:rsidRPr="00223EF6">
              <w:rPr>
                <w:rFonts w:ascii="GHEA Grapalat" w:hAnsi="GHEA Grapalat" w:cs="Arial"/>
              </w:rPr>
              <w:t>Ամրացումը</w:t>
            </w:r>
            <w:r w:rsidRPr="00223EF6">
              <w:rPr>
                <w:rFonts w:ascii="GHEA Grapalat" w:hAnsi="GHEA Grapalat" w:cs="Calibri"/>
              </w:rPr>
              <w:t xml:space="preserve"> </w:t>
            </w:r>
            <w:r w:rsidRPr="00223EF6">
              <w:rPr>
                <w:rFonts w:ascii="GHEA Grapalat" w:hAnsi="GHEA Grapalat" w:cs="Arial"/>
              </w:rPr>
              <w:t>չպետք</w:t>
            </w:r>
            <w:r w:rsidRPr="00223EF6">
              <w:rPr>
                <w:rFonts w:ascii="GHEA Grapalat" w:hAnsi="GHEA Grapalat" w:cs="Calibri"/>
              </w:rPr>
              <w:t xml:space="preserve"> </w:t>
            </w:r>
            <w:r w:rsidRPr="00223EF6">
              <w:rPr>
                <w:rFonts w:ascii="GHEA Grapalat" w:hAnsi="GHEA Grapalat" w:cs="Arial"/>
              </w:rPr>
              <w:t>է</w:t>
            </w:r>
            <w:r w:rsidRPr="00223EF6">
              <w:rPr>
                <w:rFonts w:ascii="GHEA Grapalat" w:hAnsi="GHEA Grapalat" w:cs="Calibri"/>
              </w:rPr>
              <w:t xml:space="preserve"> </w:t>
            </w:r>
            <w:r w:rsidRPr="00223EF6">
              <w:rPr>
                <w:rFonts w:ascii="GHEA Grapalat" w:hAnsi="GHEA Grapalat" w:cs="Arial"/>
              </w:rPr>
              <w:t>լինի</w:t>
            </w:r>
            <w:r w:rsidRPr="00223EF6">
              <w:rPr>
                <w:rFonts w:ascii="GHEA Grapalat" w:hAnsi="GHEA Grapalat" w:cs="Calibri"/>
              </w:rPr>
              <w:t xml:space="preserve"> </w:t>
            </w:r>
            <w:r w:rsidRPr="00223EF6">
              <w:rPr>
                <w:rFonts w:ascii="GHEA Grapalat" w:hAnsi="GHEA Grapalat" w:cs="Arial"/>
              </w:rPr>
              <w:t>խամո</w:t>
            </w:r>
            <w:bookmarkStart w:id="16" w:name="_GoBack"/>
            <w:bookmarkEnd w:id="16"/>
            <w:r w:rsidRPr="00223EF6">
              <w:rPr>
                <w:rFonts w:ascii="GHEA Grapalat" w:hAnsi="GHEA Grapalat" w:cs="Arial"/>
              </w:rPr>
              <w:t>ւտի</w:t>
            </w:r>
            <w:r w:rsidRPr="00223EF6">
              <w:rPr>
                <w:rFonts w:ascii="GHEA Grapalat" w:hAnsi="GHEA Grapalat" w:cs="Calibri"/>
              </w:rPr>
              <w:t xml:space="preserve"> </w:t>
            </w:r>
            <w:r w:rsidRPr="00223EF6">
              <w:rPr>
                <w:rFonts w:ascii="GHEA Grapalat" w:hAnsi="GHEA Grapalat" w:cs="Arial"/>
              </w:rPr>
              <w:t>միջոցով</w:t>
            </w:r>
          </w:p>
        </w:tc>
      </w:tr>
      <w:tr w:rsidR="00BB5D69" w:rsidRPr="00223EF6" w14:paraId="1D3D968C" w14:textId="77777777" w:rsidTr="00115DF0">
        <w:trPr>
          <w:trHeight w:val="79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235F61F4" w14:textId="6507C91D" w:rsidR="00BB5D69" w:rsidRPr="00223EF6" w:rsidRDefault="00BB5D69" w:rsidP="00BB5D69">
            <w:pPr>
              <w:rPr>
                <w:rFonts w:ascii="GHEA Grapalat" w:hAnsi="GHEA Grapalat" w:cs="Calibri"/>
              </w:rPr>
            </w:pPr>
            <w:r w:rsidRPr="00223EF6">
              <w:rPr>
                <w:rFonts w:ascii="GHEA Grapalat" w:hAnsi="GHEA Grapalat" w:cs="Arial"/>
              </w:rPr>
              <w:t>Աշխատանքը</w:t>
            </w:r>
            <w:r w:rsidRPr="00223EF6">
              <w:rPr>
                <w:rFonts w:ascii="GHEA Grapalat" w:hAnsi="GHEA Grapalat" w:cs="Calibri"/>
              </w:rPr>
              <w:t xml:space="preserve"> </w:t>
            </w:r>
            <w:r w:rsidRPr="00223EF6">
              <w:rPr>
                <w:rFonts w:ascii="GHEA Grapalat" w:hAnsi="GHEA Grapalat" w:cs="Arial"/>
              </w:rPr>
              <w:t>շրջակա</w:t>
            </w:r>
            <w:r w:rsidRPr="00223EF6">
              <w:rPr>
                <w:rFonts w:ascii="GHEA Grapalat" w:hAnsi="GHEA Grapalat" w:cs="Calibri"/>
              </w:rPr>
              <w:t xml:space="preserve"> </w:t>
            </w:r>
            <w:r w:rsidRPr="00223EF6">
              <w:rPr>
                <w:rFonts w:ascii="GHEA Grapalat" w:hAnsi="GHEA Grapalat" w:cs="Arial"/>
              </w:rPr>
              <w:t>միջավայրի</w:t>
            </w:r>
            <w:r w:rsidRPr="00223EF6">
              <w:rPr>
                <w:rFonts w:ascii="GHEA Grapalat" w:hAnsi="GHEA Grapalat" w:cs="Calibri"/>
              </w:rPr>
              <w:t xml:space="preserve"> </w:t>
            </w:r>
            <w:r w:rsidRPr="00223EF6">
              <w:rPr>
                <w:rFonts w:ascii="GHEA Grapalat" w:hAnsi="GHEA Grapalat" w:cs="Arial"/>
              </w:rPr>
              <w:t>առնվազն</w:t>
            </w:r>
            <w:r w:rsidRPr="00223EF6">
              <w:rPr>
                <w:rFonts w:ascii="GHEA Grapalat" w:hAnsi="GHEA Grapalat" w:cs="Calibri"/>
              </w:rPr>
              <w:t xml:space="preserve"> -30-</w:t>
            </w:r>
            <w:r w:rsidRPr="00223EF6">
              <w:rPr>
                <w:rFonts w:ascii="GHEA Grapalat" w:hAnsi="GHEA Grapalat" w:cs="Arial"/>
              </w:rPr>
              <w:t>ից</w:t>
            </w:r>
            <w:r w:rsidRPr="00223EF6">
              <w:rPr>
                <w:rFonts w:ascii="GHEA Grapalat" w:hAnsi="GHEA Grapalat" w:cs="Calibri"/>
              </w:rPr>
              <w:t xml:space="preserve"> +40 </w:t>
            </w:r>
            <w:r w:rsidRPr="00223EF6">
              <w:rPr>
                <w:rFonts w:ascii="GHEA Grapalat" w:hAnsi="GHEA Grapalat" w:cs="Arial"/>
              </w:rPr>
              <w:t>ջերմաստիճանի</w:t>
            </w:r>
            <w:r w:rsidRPr="00223EF6">
              <w:rPr>
                <w:rFonts w:ascii="GHEA Grapalat" w:hAnsi="GHEA Grapalat" w:cs="Calibri"/>
              </w:rPr>
              <w:t xml:space="preserve"> </w:t>
            </w:r>
            <w:r w:rsidRPr="00223EF6">
              <w:rPr>
                <w:rFonts w:ascii="GHEA Grapalat" w:hAnsi="GHEA Grapalat" w:cs="Arial"/>
              </w:rPr>
              <w:t>պայմաններում</w:t>
            </w:r>
            <w:r w:rsidRPr="00223EF6">
              <w:rPr>
                <w:rFonts w:ascii="GHEA Grapalat" w:hAnsi="GHEA Grapalat" w:cs="Calibri"/>
              </w:rPr>
              <w:t xml:space="preserve"> </w:t>
            </w:r>
          </w:p>
        </w:tc>
      </w:tr>
      <w:tr w:rsidR="00BB5D69" w:rsidRPr="00223EF6" w14:paraId="517E6028" w14:textId="77777777" w:rsidTr="00115DF0">
        <w:trPr>
          <w:trHeight w:val="76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5EC54895" w14:textId="2F2C4901" w:rsidR="00BB5D69" w:rsidRPr="00223EF6" w:rsidRDefault="00BB5D69" w:rsidP="00BB5D69">
            <w:pPr>
              <w:rPr>
                <w:rFonts w:ascii="GHEA Grapalat" w:hAnsi="GHEA Grapalat" w:cs="Calibri"/>
              </w:rPr>
            </w:pPr>
            <w:r w:rsidRPr="00223EF6">
              <w:rPr>
                <w:rFonts w:ascii="GHEA Grapalat" w:hAnsi="GHEA Grapalat" w:cs="Arial"/>
              </w:rPr>
              <w:t>Լուսատուի</w:t>
            </w:r>
            <w:r w:rsidRPr="00223EF6">
              <w:rPr>
                <w:rFonts w:ascii="GHEA Grapalat" w:hAnsi="GHEA Grapalat" w:cs="Calibri"/>
              </w:rPr>
              <w:t xml:space="preserve"> </w:t>
            </w:r>
            <w:r w:rsidRPr="00223EF6">
              <w:rPr>
                <w:rFonts w:ascii="GHEA Grapalat" w:hAnsi="GHEA Grapalat" w:cs="Arial"/>
              </w:rPr>
              <w:t>վրա</w:t>
            </w:r>
            <w:r w:rsidRPr="00223EF6">
              <w:rPr>
                <w:rFonts w:ascii="GHEA Grapalat" w:hAnsi="GHEA Grapalat" w:cs="Calibri"/>
              </w:rPr>
              <w:t xml:space="preserve"> </w:t>
            </w:r>
            <w:r w:rsidRPr="00223EF6">
              <w:rPr>
                <w:rFonts w:ascii="GHEA Grapalat" w:hAnsi="GHEA Grapalat" w:cs="Arial"/>
              </w:rPr>
              <w:t>լազերային</w:t>
            </w:r>
            <w:r w:rsidRPr="00223EF6">
              <w:rPr>
                <w:rFonts w:ascii="GHEA Grapalat" w:hAnsi="GHEA Grapalat" w:cs="Calibri"/>
              </w:rPr>
              <w:t xml:space="preserve"> </w:t>
            </w:r>
            <w:r w:rsidRPr="00223EF6">
              <w:rPr>
                <w:rFonts w:ascii="GHEA Grapalat" w:hAnsi="GHEA Grapalat" w:cs="Arial"/>
              </w:rPr>
              <w:t>փորագրումով</w:t>
            </w:r>
            <w:r w:rsidRPr="00223EF6">
              <w:rPr>
                <w:rFonts w:ascii="GHEA Grapalat" w:hAnsi="GHEA Grapalat" w:cs="Calibri"/>
              </w:rPr>
              <w:t xml:space="preserve"> </w:t>
            </w:r>
            <w:r w:rsidRPr="00223EF6">
              <w:rPr>
                <w:rFonts w:ascii="GHEA Grapalat" w:hAnsi="GHEA Grapalat" w:cs="Arial"/>
              </w:rPr>
              <w:t>պետք</w:t>
            </w:r>
            <w:r w:rsidRPr="00223EF6">
              <w:rPr>
                <w:rFonts w:ascii="GHEA Grapalat" w:hAnsi="GHEA Grapalat" w:cs="Calibri"/>
              </w:rPr>
              <w:t xml:space="preserve"> </w:t>
            </w:r>
            <w:r w:rsidRPr="00223EF6">
              <w:rPr>
                <w:rFonts w:ascii="GHEA Grapalat" w:hAnsi="GHEA Grapalat" w:cs="Arial"/>
              </w:rPr>
              <w:t>է</w:t>
            </w:r>
            <w:r w:rsidRPr="00223EF6">
              <w:rPr>
                <w:rFonts w:ascii="GHEA Grapalat" w:hAnsi="GHEA Grapalat" w:cs="Calibri"/>
              </w:rPr>
              <w:t xml:space="preserve"> </w:t>
            </w:r>
            <w:r w:rsidRPr="00223EF6">
              <w:rPr>
                <w:rFonts w:ascii="GHEA Grapalat" w:hAnsi="GHEA Grapalat" w:cs="Arial"/>
              </w:rPr>
              <w:t>գրված</w:t>
            </w:r>
            <w:r w:rsidRPr="00223EF6">
              <w:rPr>
                <w:rFonts w:ascii="GHEA Grapalat" w:hAnsi="GHEA Grapalat" w:cs="Calibri"/>
              </w:rPr>
              <w:t xml:space="preserve"> </w:t>
            </w:r>
            <w:r w:rsidRPr="00223EF6">
              <w:rPr>
                <w:rFonts w:ascii="GHEA Grapalat" w:hAnsi="GHEA Grapalat" w:cs="Arial"/>
              </w:rPr>
              <w:t>լինի</w:t>
            </w:r>
            <w:r w:rsidRPr="00223EF6">
              <w:rPr>
                <w:rFonts w:ascii="GHEA Grapalat" w:hAnsi="GHEA Grapalat" w:cs="Calibri"/>
              </w:rPr>
              <w:t xml:space="preserve">    </w:t>
            </w:r>
            <w:r w:rsidRPr="00223EF6">
              <w:rPr>
                <w:rFonts w:ascii="GHEA Grapalat" w:hAnsi="GHEA Grapalat" w:cs="Calibri"/>
                <w:b/>
                <w:bCs/>
                <w:sz w:val="28"/>
                <w:szCs w:val="28"/>
              </w:rPr>
              <w:t xml:space="preserve">Yerqaghluys </w:t>
            </w:r>
            <w:r w:rsidRPr="00223EF6">
              <w:rPr>
                <w:rFonts w:ascii="GHEA Grapalat" w:hAnsi="GHEA Grapalat" w:cs="Arial"/>
              </w:rPr>
              <w:t>անվանումը</w:t>
            </w:r>
            <w:r w:rsidRPr="00223EF6">
              <w:rPr>
                <w:rFonts w:ascii="GHEA Grapalat" w:hAnsi="GHEA Grapalat" w:cs="Calibri"/>
              </w:rPr>
              <w:t xml:space="preserve"> </w:t>
            </w:r>
            <w:r w:rsidRPr="00223EF6">
              <w:rPr>
                <w:rFonts w:ascii="GHEA Grapalat" w:hAnsi="GHEA Grapalat" w:cs="Arial"/>
              </w:rPr>
              <w:t>և</w:t>
            </w:r>
            <w:r w:rsidRPr="00223EF6">
              <w:rPr>
                <w:rFonts w:ascii="GHEA Grapalat" w:hAnsi="GHEA Grapalat" w:cs="Calibri"/>
              </w:rPr>
              <w:t xml:space="preserve"> </w:t>
            </w:r>
            <w:r w:rsidRPr="00223EF6">
              <w:rPr>
                <w:rFonts w:ascii="GHEA Grapalat" w:hAnsi="GHEA Grapalat" w:cs="Arial"/>
              </w:rPr>
              <w:t>արտադրության</w:t>
            </w:r>
            <w:r w:rsidRPr="00223EF6">
              <w:rPr>
                <w:rFonts w:ascii="GHEA Grapalat" w:hAnsi="GHEA Grapalat" w:cs="Calibri"/>
              </w:rPr>
              <w:t xml:space="preserve"> </w:t>
            </w:r>
            <w:r w:rsidRPr="00223EF6">
              <w:rPr>
                <w:rFonts w:ascii="GHEA Grapalat" w:hAnsi="GHEA Grapalat" w:cs="Arial"/>
              </w:rPr>
              <w:t>տարեթիվը</w:t>
            </w:r>
          </w:p>
        </w:tc>
      </w:tr>
      <w:tr w:rsidR="00BB5D69" w:rsidRPr="00223EF6" w14:paraId="28EE65B9" w14:textId="77777777" w:rsidTr="00115DF0">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783BCB2D" w14:textId="0DE85F8B" w:rsidR="00BB5D69" w:rsidRPr="00223EF6" w:rsidRDefault="00BB5D69" w:rsidP="00BB5D69">
            <w:pPr>
              <w:rPr>
                <w:rFonts w:ascii="GHEA Grapalat" w:hAnsi="GHEA Grapalat" w:cs="Calibri"/>
                <w:b/>
                <w:bCs/>
              </w:rPr>
            </w:pPr>
            <w:r w:rsidRPr="00223EF6">
              <w:rPr>
                <w:rFonts w:ascii="GHEA Grapalat" w:hAnsi="GHEA Grapalat" w:cs="Arial"/>
                <w:b/>
                <w:bCs/>
              </w:rPr>
              <w:t>Առնվազն</w:t>
            </w:r>
            <w:r w:rsidRPr="00223EF6">
              <w:rPr>
                <w:rFonts w:ascii="GHEA Grapalat" w:hAnsi="GHEA Grapalat" w:cs="Calibri"/>
                <w:b/>
                <w:bCs/>
              </w:rPr>
              <w:t xml:space="preserve"> 3 </w:t>
            </w:r>
            <w:r w:rsidRPr="00223EF6">
              <w:rPr>
                <w:rFonts w:ascii="GHEA Grapalat" w:hAnsi="GHEA Grapalat" w:cs="Arial"/>
                <w:b/>
                <w:bCs/>
              </w:rPr>
              <w:t>տարի</w:t>
            </w:r>
            <w:r w:rsidRPr="00223EF6">
              <w:rPr>
                <w:rFonts w:ascii="GHEA Grapalat" w:hAnsi="GHEA Grapalat" w:cs="Calibri"/>
                <w:b/>
                <w:bCs/>
              </w:rPr>
              <w:t xml:space="preserve"> </w:t>
            </w:r>
            <w:r w:rsidRPr="00223EF6">
              <w:rPr>
                <w:rFonts w:ascii="GHEA Grapalat" w:hAnsi="GHEA Grapalat" w:cs="Arial"/>
                <w:b/>
                <w:bCs/>
              </w:rPr>
              <w:t>երաշխիքային</w:t>
            </w:r>
            <w:r w:rsidRPr="00223EF6">
              <w:rPr>
                <w:rFonts w:ascii="GHEA Grapalat" w:hAnsi="GHEA Grapalat" w:cs="Calibri"/>
                <w:b/>
                <w:bCs/>
              </w:rPr>
              <w:t xml:space="preserve">  </w:t>
            </w:r>
            <w:r w:rsidRPr="00223EF6">
              <w:rPr>
                <w:rFonts w:ascii="GHEA Grapalat" w:hAnsi="GHEA Grapalat" w:cs="Arial"/>
                <w:b/>
                <w:bCs/>
              </w:rPr>
              <w:t>ժամկետ</w:t>
            </w:r>
          </w:p>
        </w:tc>
      </w:tr>
      <w:tr w:rsidR="00BB5D69" w:rsidRPr="00223EF6" w14:paraId="7D849038" w14:textId="77777777" w:rsidTr="00115DF0">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5CC14518" w14:textId="4A89E96E" w:rsidR="00BB5D69" w:rsidRPr="00223EF6" w:rsidRDefault="00BB5D69" w:rsidP="00BB5D69">
            <w:pPr>
              <w:rPr>
                <w:rFonts w:ascii="GHEA Grapalat" w:hAnsi="GHEA Grapalat" w:cs="Calibri"/>
              </w:rPr>
            </w:pPr>
            <w:r w:rsidRPr="00223EF6">
              <w:rPr>
                <w:rFonts w:ascii="GHEA Grapalat" w:hAnsi="GHEA Grapalat" w:cs="Arial"/>
              </w:rPr>
              <w:t>Չօգտագործված</w:t>
            </w:r>
            <w:r w:rsidRPr="00223EF6">
              <w:rPr>
                <w:rFonts w:ascii="GHEA Grapalat" w:hAnsi="GHEA Grapalat" w:cs="Calibri"/>
              </w:rPr>
              <w:t xml:space="preserve">,  </w:t>
            </w:r>
            <w:r w:rsidRPr="00D8781C">
              <w:rPr>
                <w:rFonts w:ascii="GHEA Grapalat" w:hAnsi="GHEA Grapalat" w:cs="Arial"/>
              </w:rPr>
              <w:t>առնվազն</w:t>
            </w:r>
            <w:r w:rsidRPr="00D8781C">
              <w:rPr>
                <w:rFonts w:ascii="GHEA Grapalat" w:hAnsi="GHEA Grapalat" w:cs="Calibri"/>
              </w:rPr>
              <w:t xml:space="preserve"> 2025</w:t>
            </w:r>
            <w:r w:rsidRPr="00D8781C">
              <w:rPr>
                <w:rFonts w:ascii="GHEA Grapalat" w:hAnsi="GHEA Grapalat" w:cs="Arial"/>
              </w:rPr>
              <w:t>թ</w:t>
            </w:r>
            <w:r w:rsidRPr="00D8781C">
              <w:rPr>
                <w:rFonts w:ascii="GHEA Grapalat" w:hAnsi="GHEA Grapalat" w:cs="Calibri"/>
              </w:rPr>
              <w:t>-</w:t>
            </w:r>
            <w:r w:rsidRPr="00D8781C">
              <w:rPr>
                <w:rFonts w:ascii="GHEA Grapalat" w:hAnsi="GHEA Grapalat" w:cs="Arial"/>
              </w:rPr>
              <w:t>ի</w:t>
            </w:r>
            <w:r w:rsidRPr="00223EF6">
              <w:rPr>
                <w:rFonts w:ascii="GHEA Grapalat" w:hAnsi="GHEA Grapalat" w:cs="Calibri"/>
              </w:rPr>
              <w:t xml:space="preserve"> </w:t>
            </w:r>
            <w:r w:rsidRPr="00223EF6">
              <w:rPr>
                <w:rFonts w:ascii="GHEA Grapalat" w:hAnsi="GHEA Grapalat" w:cs="Arial"/>
              </w:rPr>
              <w:t>արտադրության</w:t>
            </w:r>
          </w:p>
        </w:tc>
      </w:tr>
    </w:tbl>
    <w:p w14:paraId="619DA0C3" w14:textId="77777777" w:rsidR="006A123F" w:rsidRDefault="006A123F" w:rsidP="006A123F">
      <w:pPr>
        <w:rPr>
          <w:rFonts w:ascii="GHEA Grapalat" w:hAnsi="GHEA Grapalat"/>
          <w:sz w:val="22"/>
          <w:lang w:val="hy-AM"/>
        </w:rPr>
      </w:pPr>
    </w:p>
    <w:p w14:paraId="772D52BF" w14:textId="77777777" w:rsidR="006A123F" w:rsidRDefault="006A123F" w:rsidP="006A123F">
      <w:pPr>
        <w:rPr>
          <w:rFonts w:ascii="GHEA Grapalat" w:hAnsi="GHEA Grapalat"/>
          <w:sz w:val="22"/>
          <w:lang w:val="hy-AM"/>
        </w:rPr>
      </w:pPr>
    </w:p>
    <w:p w14:paraId="373E704B" w14:textId="77777777" w:rsidR="00132B7E" w:rsidRDefault="00132B7E" w:rsidP="00132B7E">
      <w:pPr>
        <w:rPr>
          <w:rFonts w:ascii="GHEA Grapalat" w:hAnsi="GHEA Grapalat"/>
          <w:sz w:val="22"/>
          <w:lang w:val="hy-AM"/>
        </w:rPr>
      </w:pPr>
    </w:p>
    <w:p w14:paraId="7166CA14" w14:textId="77777777" w:rsidR="00132B7E" w:rsidRDefault="00132B7E" w:rsidP="00132B7E">
      <w:pPr>
        <w:rPr>
          <w:rFonts w:ascii="GHEA Grapalat" w:hAnsi="GHEA Grapalat"/>
          <w:sz w:val="22"/>
          <w:lang w:val="hy-AM"/>
        </w:rPr>
      </w:pPr>
    </w:p>
    <w:p w14:paraId="137B1D6B" w14:textId="77777777" w:rsidR="00BB5D69" w:rsidRDefault="00BB5D69" w:rsidP="00132B7E">
      <w:pPr>
        <w:rPr>
          <w:rFonts w:ascii="GHEA Grapalat" w:hAnsi="GHEA Grapalat"/>
          <w:sz w:val="22"/>
          <w:lang w:val="hy-AM"/>
        </w:rPr>
      </w:pPr>
    </w:p>
    <w:p w14:paraId="75244771" w14:textId="77777777" w:rsidR="00BB5D69" w:rsidRDefault="00BB5D69" w:rsidP="00132B7E">
      <w:pPr>
        <w:rPr>
          <w:rFonts w:ascii="GHEA Grapalat" w:hAnsi="GHEA Grapalat"/>
          <w:sz w:val="22"/>
          <w:lang w:val="hy-AM"/>
        </w:rPr>
      </w:pPr>
    </w:p>
    <w:p w14:paraId="0BD5B563" w14:textId="77777777" w:rsidR="00BB5D69" w:rsidRDefault="00BB5D69" w:rsidP="00132B7E">
      <w:pPr>
        <w:rPr>
          <w:rFonts w:ascii="GHEA Grapalat" w:hAnsi="GHEA Grapalat"/>
          <w:sz w:val="22"/>
          <w:lang w:val="hy-AM"/>
        </w:rPr>
      </w:pPr>
    </w:p>
    <w:p w14:paraId="209C49D8" w14:textId="77777777" w:rsidR="00BB5D69" w:rsidRDefault="00BB5D69" w:rsidP="00132B7E">
      <w:pPr>
        <w:rPr>
          <w:rFonts w:ascii="GHEA Grapalat" w:hAnsi="GHEA Grapalat"/>
          <w:sz w:val="22"/>
          <w:lang w:val="hy-AM"/>
        </w:rPr>
      </w:pPr>
    </w:p>
    <w:p w14:paraId="26C9A3C2" w14:textId="77777777" w:rsidR="00BB5D69" w:rsidRDefault="00BB5D69" w:rsidP="00132B7E">
      <w:pPr>
        <w:rPr>
          <w:rFonts w:ascii="GHEA Grapalat" w:hAnsi="GHEA Grapalat"/>
          <w:sz w:val="22"/>
          <w:lang w:val="hy-AM"/>
        </w:rPr>
      </w:pPr>
    </w:p>
    <w:p w14:paraId="209C1D79" w14:textId="77777777" w:rsidR="00BB5D69" w:rsidRDefault="00BB5D69" w:rsidP="00132B7E">
      <w:pPr>
        <w:rPr>
          <w:rFonts w:ascii="GHEA Grapalat" w:hAnsi="GHEA Grapalat"/>
          <w:sz w:val="22"/>
          <w:lang w:val="hy-AM"/>
        </w:rPr>
      </w:pPr>
    </w:p>
    <w:p w14:paraId="20237630" w14:textId="77777777" w:rsidR="00BB5D69" w:rsidRDefault="00BB5D69" w:rsidP="00132B7E">
      <w:pPr>
        <w:rPr>
          <w:rFonts w:ascii="GHEA Grapalat" w:hAnsi="GHEA Grapalat"/>
          <w:sz w:val="22"/>
          <w:lang w:val="hy-AM"/>
        </w:rPr>
      </w:pPr>
    </w:p>
    <w:p w14:paraId="54A22BED" w14:textId="77777777" w:rsidR="00F658BF" w:rsidRDefault="00F658BF" w:rsidP="00132B7E">
      <w:pPr>
        <w:rPr>
          <w:rFonts w:ascii="GHEA Grapalat" w:hAnsi="GHEA Grapalat"/>
          <w:sz w:val="22"/>
          <w:lang w:val="hy-AM"/>
        </w:rPr>
      </w:pPr>
    </w:p>
    <w:p w14:paraId="4DA420E0" w14:textId="77777777" w:rsidR="00132B7E" w:rsidRDefault="00132B7E" w:rsidP="00132B7E">
      <w:pPr>
        <w:rPr>
          <w:rFonts w:ascii="GHEA Grapalat" w:hAnsi="GHEA Grapalat"/>
          <w:sz w:val="22"/>
          <w:lang w:val="hy-AM"/>
        </w:rPr>
      </w:pPr>
    </w:p>
    <w:p w14:paraId="040F1E5B" w14:textId="77777777" w:rsidR="00115DF0" w:rsidRDefault="00115DF0" w:rsidP="00132B7E">
      <w:pPr>
        <w:rPr>
          <w:rFonts w:ascii="GHEA Grapalat" w:hAnsi="GHEA Grapalat"/>
          <w:sz w:val="22"/>
          <w:lang w:val="hy-AM"/>
        </w:rPr>
      </w:pPr>
    </w:p>
    <w:p w14:paraId="5ED59FB9" w14:textId="18473C43" w:rsidR="00132B7E" w:rsidRDefault="00CA217B" w:rsidP="00CA217B">
      <w:pPr>
        <w:spacing w:after="160" w:line="259" w:lineRule="auto"/>
        <w:ind w:left="426"/>
        <w:contextualSpacing/>
        <w:jc w:val="center"/>
        <w:rPr>
          <w:rFonts w:ascii="GHEA Grapalat" w:hAnsi="GHEA Grapalat"/>
          <w:b/>
          <w:bCs/>
          <w:sz w:val="28"/>
          <w:szCs w:val="28"/>
          <w:lang w:val="hy-AM"/>
        </w:rPr>
      </w:pPr>
      <w:r w:rsidRPr="00357A61">
        <w:rPr>
          <w:rFonts w:ascii="GHEA Grapalat" w:eastAsia="GHEA Grapalat" w:hAnsi="GHEA Grapalat" w:cs="GHEA Grapalat"/>
          <w:b/>
          <w:sz w:val="28"/>
          <w:szCs w:val="28"/>
          <w:lang w:val="hy-AM"/>
        </w:rPr>
        <w:lastRenderedPageBreak/>
        <w:t>3</w:t>
      </w:r>
      <w:r w:rsidR="00132B7E" w:rsidRPr="00357A61">
        <w:rPr>
          <w:rFonts w:ascii="GHEA Grapalat" w:eastAsia="GHEA Grapalat" w:hAnsi="GHEA Grapalat" w:cs="GHEA Grapalat"/>
          <w:b/>
          <w:sz w:val="28"/>
          <w:szCs w:val="28"/>
          <w:lang w:val="hy-AM"/>
        </w:rPr>
        <w:t xml:space="preserve">. </w:t>
      </w:r>
      <w:r w:rsidR="00115DF0" w:rsidRPr="00357A61">
        <w:rPr>
          <w:rFonts w:ascii="GHEA Grapalat" w:eastAsia="GHEA Grapalat" w:hAnsi="GHEA Grapalat" w:cs="GHEA Grapalat"/>
          <w:b/>
          <w:sz w:val="28"/>
          <w:szCs w:val="28"/>
          <w:lang w:val="hy-AM"/>
        </w:rPr>
        <w:t>3</w:t>
      </w:r>
      <w:r w:rsidR="00132B7E" w:rsidRPr="00357A61">
        <w:rPr>
          <w:rFonts w:ascii="GHEA Grapalat" w:eastAsia="GHEA Grapalat" w:hAnsi="GHEA Grapalat" w:cs="GHEA Grapalat"/>
          <w:b/>
          <w:sz w:val="28"/>
          <w:szCs w:val="28"/>
          <w:lang w:val="hy-AM"/>
        </w:rPr>
        <w:t xml:space="preserve">-րդ </w:t>
      </w:r>
      <w:r w:rsidR="00132B7E" w:rsidRPr="00132B7E">
        <w:rPr>
          <w:rFonts w:ascii="GHEA Grapalat" w:eastAsia="GHEA Grapalat" w:hAnsi="GHEA Grapalat" w:cs="GHEA Grapalat"/>
          <w:b/>
          <w:sz w:val="28"/>
          <w:szCs w:val="28"/>
          <w:lang w:val="hy-AM"/>
        </w:rPr>
        <w:t xml:space="preserve"> Չափաբաժին,  </w:t>
      </w:r>
      <w:r w:rsidRPr="00CA217B">
        <w:rPr>
          <w:rFonts w:ascii="GHEA Grapalat" w:eastAsia="GHEA Grapalat" w:hAnsi="GHEA Grapalat" w:cs="GHEA Grapalat"/>
          <w:b/>
          <w:sz w:val="28"/>
          <w:szCs w:val="28"/>
          <w:lang w:val="hy-AM"/>
        </w:rPr>
        <w:t>Լուսատու ԼԵԴ 100 վտ</w:t>
      </w:r>
      <w:r w:rsidRPr="00CA217B">
        <w:rPr>
          <w:rFonts w:ascii="Calibri" w:eastAsia="GHEA Grapalat" w:hAnsi="Calibri" w:cs="Calibri"/>
          <w:b/>
          <w:sz w:val="28"/>
          <w:szCs w:val="28"/>
          <w:lang w:val="hy-AM"/>
        </w:rPr>
        <w:t> </w:t>
      </w:r>
      <w:r w:rsidRPr="00357A61">
        <w:rPr>
          <w:rFonts w:ascii="Calibri" w:eastAsia="GHEA Grapalat" w:hAnsi="Calibri" w:cs="Calibri"/>
          <w:b/>
          <w:sz w:val="28"/>
          <w:szCs w:val="28"/>
          <w:lang w:val="hy-AM"/>
        </w:rPr>
        <w:t xml:space="preserve"> </w:t>
      </w:r>
      <w:r w:rsidRPr="00CA217B">
        <w:rPr>
          <w:rFonts w:ascii="GHEA Grapalat" w:eastAsia="GHEA Grapalat" w:hAnsi="GHEA Grapalat" w:cs="GHEA Grapalat"/>
          <w:b/>
          <w:sz w:val="28"/>
          <w:szCs w:val="28"/>
          <w:lang w:val="hy-AM"/>
        </w:rPr>
        <w:t>3000 կելվին</w:t>
      </w:r>
    </w:p>
    <w:p w14:paraId="1A78DCBE" w14:textId="77777777" w:rsidR="00132B7E" w:rsidRPr="00132B7E" w:rsidRDefault="00132B7E" w:rsidP="00132B7E">
      <w:pPr>
        <w:spacing w:after="160" w:line="259" w:lineRule="auto"/>
        <w:ind w:left="426"/>
        <w:contextualSpacing/>
        <w:jc w:val="center"/>
        <w:rPr>
          <w:rFonts w:ascii="GHEA Grapalat" w:hAnsi="GHEA Grapalat"/>
          <w:b/>
          <w:bCs/>
          <w:sz w:val="28"/>
          <w:szCs w:val="28"/>
          <w:lang w:val="hy-AM"/>
        </w:rPr>
      </w:pPr>
    </w:p>
    <w:tbl>
      <w:tblPr>
        <w:tblW w:w="9371" w:type="dxa"/>
        <w:tblInd w:w="562" w:type="dxa"/>
        <w:tblLook w:val="04A0" w:firstRow="1" w:lastRow="0" w:firstColumn="1" w:lastColumn="0" w:noHBand="0" w:noVBand="1"/>
      </w:tblPr>
      <w:tblGrid>
        <w:gridCol w:w="9371"/>
      </w:tblGrid>
      <w:tr w:rsidR="00132B7E" w:rsidRPr="00F658BF" w14:paraId="4CB210E9" w14:textId="77777777" w:rsidTr="00E01084">
        <w:trPr>
          <w:trHeight w:val="579"/>
        </w:trPr>
        <w:tc>
          <w:tcPr>
            <w:tcW w:w="9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D5C7D" w14:textId="77777777" w:rsidR="00132B7E" w:rsidRPr="00F658BF" w:rsidRDefault="00132B7E" w:rsidP="00E01084">
            <w:pPr>
              <w:jc w:val="center"/>
              <w:rPr>
                <w:rFonts w:ascii="GHEA Grapalat" w:hAnsi="GHEA Grapalat" w:cs="Arial"/>
                <w:b/>
                <w:bCs/>
                <w:sz w:val="28"/>
                <w:szCs w:val="28"/>
              </w:rPr>
            </w:pPr>
            <w:r w:rsidRPr="00F658BF">
              <w:rPr>
                <w:rFonts w:ascii="GHEA Grapalat" w:hAnsi="GHEA Grapalat" w:cs="Arial"/>
                <w:b/>
                <w:bCs/>
                <w:sz w:val="28"/>
                <w:szCs w:val="28"/>
              </w:rPr>
              <w:t>Տեխնիկական բնութագրեր</w:t>
            </w:r>
          </w:p>
        </w:tc>
      </w:tr>
      <w:tr w:rsidR="00CA217B" w:rsidRPr="00F658BF" w14:paraId="2EC03B46"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663F8AE4" w14:textId="2643D95C" w:rsidR="00CA217B" w:rsidRPr="00F658BF" w:rsidRDefault="00CA217B" w:rsidP="00CA217B">
            <w:pPr>
              <w:rPr>
                <w:rFonts w:ascii="GHEA Grapalat" w:hAnsi="GHEA Grapalat" w:cs="Calibri"/>
              </w:rPr>
            </w:pPr>
            <w:r w:rsidRPr="00F658BF">
              <w:rPr>
                <w:rFonts w:ascii="GHEA Grapalat" w:hAnsi="GHEA Grapalat" w:cs="Arial"/>
              </w:rPr>
              <w:t>Արտաքին</w:t>
            </w:r>
            <w:r w:rsidRPr="00F658BF">
              <w:rPr>
                <w:rFonts w:ascii="GHEA Grapalat" w:hAnsi="GHEA Grapalat" w:cs="Calibri"/>
              </w:rPr>
              <w:t xml:space="preserve"> </w:t>
            </w:r>
            <w:r w:rsidRPr="00F658BF">
              <w:rPr>
                <w:rFonts w:ascii="GHEA Grapalat" w:hAnsi="GHEA Grapalat" w:cs="Arial"/>
              </w:rPr>
              <w:t>տեսքը</w:t>
            </w:r>
            <w:r w:rsidRPr="00F658BF">
              <w:rPr>
                <w:rFonts w:ascii="GHEA Grapalat" w:hAnsi="GHEA Grapalat" w:cs="Calibri"/>
              </w:rPr>
              <w:t xml:space="preserve"> </w:t>
            </w:r>
            <w:r w:rsidRPr="00F658BF">
              <w:rPr>
                <w:rFonts w:ascii="GHEA Grapalat" w:hAnsi="GHEA Grapalat" w:cs="Arial"/>
              </w:rPr>
              <w:t>օվալաձև</w:t>
            </w:r>
            <w:r w:rsidRPr="00F658BF">
              <w:rPr>
                <w:rFonts w:ascii="GHEA Grapalat" w:hAnsi="GHEA Grapalat" w:cs="Calibri"/>
              </w:rPr>
              <w:t xml:space="preserve">, </w:t>
            </w:r>
            <w:r w:rsidRPr="00F658BF">
              <w:rPr>
                <w:rFonts w:ascii="GHEA Grapalat" w:hAnsi="GHEA Grapalat" w:cs="Arial"/>
              </w:rPr>
              <w:t>էլիպսաձև</w:t>
            </w:r>
            <w:r w:rsidRPr="00F658BF">
              <w:rPr>
                <w:rFonts w:ascii="GHEA Grapalat" w:hAnsi="GHEA Grapalat" w:cs="Calibri"/>
              </w:rPr>
              <w:t xml:space="preserve"> </w:t>
            </w:r>
            <w:r w:rsidRPr="00F658BF">
              <w:rPr>
                <w:rFonts w:ascii="GHEA Grapalat" w:hAnsi="GHEA Grapalat" w:cs="Arial"/>
              </w:rPr>
              <w:t>կամ</w:t>
            </w:r>
            <w:r w:rsidRPr="00F658BF">
              <w:rPr>
                <w:rFonts w:ascii="GHEA Grapalat" w:hAnsi="GHEA Grapalat" w:cs="Calibri"/>
              </w:rPr>
              <w:t xml:space="preserve"> </w:t>
            </w:r>
            <w:r w:rsidRPr="00F658BF">
              <w:rPr>
                <w:rFonts w:ascii="GHEA Grapalat" w:hAnsi="GHEA Grapalat" w:cs="Arial"/>
              </w:rPr>
              <w:t>ուղղանկյունաձև</w:t>
            </w:r>
          </w:p>
        </w:tc>
      </w:tr>
      <w:tr w:rsidR="00CA217B" w:rsidRPr="00F658BF" w14:paraId="0D77E812"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1FAEBC3B" w14:textId="70B2BC8B" w:rsidR="00CA217B" w:rsidRPr="00F658BF" w:rsidRDefault="00CA217B" w:rsidP="00CA217B">
            <w:pPr>
              <w:rPr>
                <w:rFonts w:ascii="GHEA Grapalat" w:hAnsi="GHEA Grapalat" w:cs="Calibri"/>
              </w:rPr>
            </w:pPr>
            <w:r w:rsidRPr="00F658BF">
              <w:rPr>
                <w:rFonts w:ascii="GHEA Grapalat" w:hAnsi="GHEA Grapalat" w:cs="Arial"/>
              </w:rPr>
              <w:t>Հզորությունը</w:t>
            </w:r>
            <w:r w:rsidRPr="00F658BF">
              <w:rPr>
                <w:rFonts w:ascii="GHEA Grapalat" w:hAnsi="GHEA Grapalat" w:cs="Calibri"/>
              </w:rPr>
              <w:t xml:space="preserve">  100 </w:t>
            </w:r>
            <w:r w:rsidRPr="00F658BF">
              <w:rPr>
                <w:rFonts w:ascii="GHEA Grapalat" w:hAnsi="GHEA Grapalat" w:cs="Arial"/>
              </w:rPr>
              <w:t>վատտ</w:t>
            </w:r>
            <w:r w:rsidRPr="00F658BF">
              <w:rPr>
                <w:rFonts w:ascii="GHEA Grapalat" w:hAnsi="GHEA Grapalat" w:cs="Calibri"/>
              </w:rPr>
              <w:t xml:space="preserve">, </w:t>
            </w:r>
            <w:r w:rsidRPr="00F658BF">
              <w:rPr>
                <w:rFonts w:ascii="GHEA Grapalat" w:hAnsi="GHEA Grapalat" w:cs="Arial"/>
              </w:rPr>
              <w:t>թույլատրելի</w:t>
            </w:r>
            <w:r w:rsidRPr="00F658BF">
              <w:rPr>
                <w:rFonts w:ascii="GHEA Grapalat" w:hAnsi="GHEA Grapalat" w:cs="Calibri"/>
              </w:rPr>
              <w:t xml:space="preserve"> </w:t>
            </w:r>
            <w:r w:rsidRPr="00F658BF">
              <w:rPr>
                <w:rFonts w:ascii="GHEA Grapalat" w:hAnsi="GHEA Grapalat" w:cs="Arial"/>
              </w:rPr>
              <w:t>շեղումը</w:t>
            </w:r>
            <w:r w:rsidRPr="00F658BF">
              <w:rPr>
                <w:rFonts w:ascii="GHEA Grapalat" w:hAnsi="GHEA Grapalat" w:cs="Calibri"/>
              </w:rPr>
              <w:t xml:space="preserve"> + - 5 %</w:t>
            </w:r>
          </w:p>
        </w:tc>
      </w:tr>
      <w:tr w:rsidR="00CA217B" w:rsidRPr="00F658BF" w14:paraId="6C6A07C6"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4C0EBCB3" w14:textId="317E3F9A" w:rsidR="00CA217B" w:rsidRPr="00F658BF" w:rsidRDefault="00CA217B" w:rsidP="00CA217B">
            <w:pPr>
              <w:rPr>
                <w:rFonts w:ascii="GHEA Grapalat" w:hAnsi="GHEA Grapalat" w:cs="Calibri"/>
              </w:rPr>
            </w:pPr>
            <w:r w:rsidRPr="00F658BF">
              <w:rPr>
                <w:rFonts w:ascii="GHEA Grapalat" w:hAnsi="GHEA Grapalat" w:cs="Arial"/>
              </w:rPr>
              <w:t>Մուտքային</w:t>
            </w:r>
            <w:r w:rsidRPr="00F658BF">
              <w:rPr>
                <w:rFonts w:ascii="GHEA Grapalat" w:hAnsi="GHEA Grapalat" w:cs="Calibri"/>
              </w:rPr>
              <w:t xml:space="preserve">  </w:t>
            </w:r>
            <w:r w:rsidRPr="00F658BF">
              <w:rPr>
                <w:rFonts w:ascii="GHEA Grapalat" w:hAnsi="GHEA Grapalat" w:cs="Arial"/>
              </w:rPr>
              <w:t>լարումը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200-240 </w:t>
            </w:r>
            <w:r w:rsidRPr="00F658BF">
              <w:rPr>
                <w:rFonts w:ascii="GHEA Grapalat" w:hAnsi="GHEA Grapalat" w:cs="Arial"/>
              </w:rPr>
              <w:t>վոլտ</w:t>
            </w:r>
          </w:p>
        </w:tc>
      </w:tr>
      <w:tr w:rsidR="00CA217B" w:rsidRPr="00F658BF" w14:paraId="6E23297E" w14:textId="77777777" w:rsidTr="00E01084">
        <w:trPr>
          <w:trHeight w:val="527"/>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3AB93496" w14:textId="26D525A9" w:rsidR="00CA217B" w:rsidRPr="00F658BF" w:rsidRDefault="00CA217B" w:rsidP="00CA217B">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Հաճախականությունը</w:t>
            </w:r>
            <w:r w:rsidRPr="00F658BF">
              <w:rPr>
                <w:rFonts w:ascii="GHEA Grapalat" w:hAnsi="GHEA Grapalat" w:cs="Calibri"/>
              </w:rPr>
              <w:t xml:space="preserve"> 50-60</w:t>
            </w:r>
            <w:r w:rsidRPr="00F658BF">
              <w:rPr>
                <w:rFonts w:ascii="GHEA Grapalat" w:hAnsi="GHEA Grapalat" w:cs="Arial"/>
              </w:rPr>
              <w:t>Հց</w:t>
            </w:r>
            <w:r w:rsidR="00F658BF">
              <w:rPr>
                <w:rFonts w:ascii="GHEA Grapalat" w:hAnsi="GHEA Grapalat" w:cs="Calibri"/>
              </w:rPr>
              <w:t xml:space="preserve"> </w:t>
            </w:r>
          </w:p>
        </w:tc>
      </w:tr>
      <w:tr w:rsidR="00CA217B" w:rsidRPr="00F658BF" w14:paraId="3607A243" w14:textId="77777777" w:rsidTr="00E01084">
        <w:trPr>
          <w:trHeight w:val="50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55FBC028" w14:textId="4656BF80" w:rsidR="00CA217B" w:rsidRPr="00F658BF" w:rsidRDefault="00CA217B" w:rsidP="00CA217B">
            <w:pPr>
              <w:rPr>
                <w:rFonts w:ascii="GHEA Grapalat" w:hAnsi="GHEA Grapalat" w:cs="Calibri"/>
              </w:rPr>
            </w:pPr>
            <w:r w:rsidRPr="00F658BF">
              <w:rPr>
                <w:rFonts w:ascii="GHEA Grapalat" w:hAnsi="GHEA Grapalat" w:cs="Arial"/>
              </w:rPr>
              <w:t>Արտաքին</w:t>
            </w:r>
            <w:r w:rsidRPr="00F658BF">
              <w:rPr>
                <w:rFonts w:ascii="GHEA Grapalat" w:hAnsi="GHEA Grapalat" w:cs="Calibri"/>
              </w:rPr>
              <w:t xml:space="preserve"> </w:t>
            </w:r>
            <w:r w:rsidRPr="00F658BF">
              <w:rPr>
                <w:rFonts w:ascii="GHEA Grapalat" w:hAnsi="GHEA Grapalat" w:cs="Arial"/>
              </w:rPr>
              <w:t>ազդեցության</w:t>
            </w:r>
            <w:r w:rsidRPr="00F658BF">
              <w:rPr>
                <w:rFonts w:ascii="GHEA Grapalat" w:hAnsi="GHEA Grapalat" w:cs="Calibri"/>
              </w:rPr>
              <w:t xml:space="preserve"> </w:t>
            </w:r>
            <w:r w:rsidRPr="00F658BF">
              <w:rPr>
                <w:rFonts w:ascii="GHEA Grapalat" w:hAnsi="GHEA Grapalat" w:cs="Arial"/>
              </w:rPr>
              <w:t>պաշտպանվածության</w:t>
            </w:r>
            <w:r w:rsidRPr="00F658BF">
              <w:rPr>
                <w:rFonts w:ascii="GHEA Grapalat" w:hAnsi="GHEA Grapalat" w:cs="Calibri"/>
              </w:rPr>
              <w:t xml:space="preserve"> </w:t>
            </w:r>
            <w:r w:rsidRPr="00F658BF">
              <w:rPr>
                <w:rFonts w:ascii="GHEA Grapalat" w:hAnsi="GHEA Grapalat" w:cs="Arial"/>
              </w:rPr>
              <w:t>գործակիցը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IP 65,</w:t>
            </w:r>
          </w:p>
        </w:tc>
      </w:tr>
      <w:tr w:rsidR="00CA217B" w:rsidRPr="00F658BF" w14:paraId="4378EC08" w14:textId="77777777" w:rsidTr="00E01084">
        <w:trPr>
          <w:trHeight w:val="466"/>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5DE8B51C" w14:textId="4969DE2B" w:rsidR="00CA217B" w:rsidRPr="00F658BF" w:rsidRDefault="00CA217B" w:rsidP="00CA217B">
            <w:pPr>
              <w:rPr>
                <w:rFonts w:ascii="GHEA Grapalat" w:hAnsi="GHEA Grapalat" w:cs="Calibri"/>
              </w:rPr>
            </w:pPr>
            <w:r w:rsidRPr="00F658BF">
              <w:rPr>
                <w:rFonts w:ascii="GHEA Grapalat" w:hAnsi="GHEA Grapalat" w:cs="Arial"/>
                <w:b/>
                <w:bCs/>
              </w:rPr>
              <w:t>Գունային</w:t>
            </w:r>
            <w:r w:rsidRPr="00F658BF">
              <w:rPr>
                <w:rFonts w:ascii="GHEA Grapalat" w:hAnsi="GHEA Grapalat" w:cs="Calibri"/>
                <w:b/>
                <w:bCs/>
              </w:rPr>
              <w:t xml:space="preserve"> </w:t>
            </w:r>
            <w:r w:rsidRPr="00F658BF">
              <w:rPr>
                <w:rFonts w:ascii="GHEA Grapalat" w:hAnsi="GHEA Grapalat" w:cs="Arial"/>
                <w:b/>
                <w:bCs/>
              </w:rPr>
              <w:t>ջերմաստիճանը</w:t>
            </w:r>
            <w:r w:rsidRPr="00F658BF">
              <w:rPr>
                <w:rFonts w:ascii="GHEA Grapalat" w:hAnsi="GHEA Grapalat" w:cs="Calibri"/>
                <w:b/>
                <w:bCs/>
              </w:rPr>
              <w:t xml:space="preserve"> 3000 </w:t>
            </w:r>
            <w:r w:rsidRPr="00F658BF">
              <w:rPr>
                <w:rFonts w:ascii="GHEA Grapalat" w:hAnsi="GHEA Grapalat" w:cs="Arial"/>
                <w:b/>
                <w:bCs/>
              </w:rPr>
              <w:t>Կելվին</w:t>
            </w:r>
            <w:r w:rsidRPr="00F658BF">
              <w:rPr>
                <w:rFonts w:ascii="GHEA Grapalat" w:hAnsi="GHEA Grapalat" w:cs="Calibri"/>
                <w:b/>
                <w:bCs/>
              </w:rPr>
              <w:t>, + - 5 %</w:t>
            </w:r>
          </w:p>
        </w:tc>
      </w:tr>
      <w:tr w:rsidR="00CA217B" w:rsidRPr="00F658BF" w14:paraId="5924F9F6"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1103C839" w14:textId="1464B6F8" w:rsidR="00CA217B" w:rsidRPr="00F658BF" w:rsidRDefault="00CA217B" w:rsidP="00CA217B">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Ոչ</w:t>
            </w:r>
            <w:r w:rsidRPr="00F658BF">
              <w:rPr>
                <w:rFonts w:ascii="GHEA Grapalat" w:hAnsi="GHEA Grapalat" w:cs="Calibri"/>
              </w:rPr>
              <w:t xml:space="preserve"> </w:t>
            </w:r>
            <w:r w:rsidRPr="00F658BF">
              <w:rPr>
                <w:rFonts w:ascii="GHEA Grapalat" w:hAnsi="GHEA Grapalat" w:cs="Arial"/>
              </w:rPr>
              <w:t>պակաս</w:t>
            </w:r>
            <w:r w:rsidRPr="00F658BF">
              <w:rPr>
                <w:rFonts w:ascii="GHEA Grapalat" w:hAnsi="GHEA Grapalat" w:cs="Calibri"/>
              </w:rPr>
              <w:t xml:space="preserve">  140 </w:t>
            </w:r>
            <w:r w:rsidRPr="00F658BF">
              <w:rPr>
                <w:rFonts w:ascii="GHEA Grapalat" w:hAnsi="GHEA Grapalat" w:cs="Arial"/>
              </w:rPr>
              <w:t>լյումեն</w:t>
            </w:r>
            <w:r w:rsidRPr="00F658BF">
              <w:rPr>
                <w:rFonts w:ascii="GHEA Grapalat" w:hAnsi="GHEA Grapalat" w:cs="Calibri"/>
              </w:rPr>
              <w:t>/</w:t>
            </w:r>
            <w:r w:rsidRPr="00F658BF">
              <w:rPr>
                <w:rFonts w:ascii="GHEA Grapalat" w:hAnsi="GHEA Grapalat" w:cs="Arial"/>
              </w:rPr>
              <w:t>վտ</w:t>
            </w:r>
          </w:p>
        </w:tc>
      </w:tr>
      <w:tr w:rsidR="00CA217B" w:rsidRPr="00F658BF" w14:paraId="726C2DE9"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7A96489A" w14:textId="030493CB" w:rsidR="00CA217B" w:rsidRPr="00F658BF" w:rsidRDefault="00CA217B" w:rsidP="00CA217B">
            <w:pPr>
              <w:rPr>
                <w:rFonts w:ascii="GHEA Grapalat" w:hAnsi="GHEA Grapalat" w:cs="Calibri"/>
              </w:rPr>
            </w:pPr>
            <w:r w:rsidRPr="00F658BF">
              <w:rPr>
                <w:rFonts w:ascii="GHEA Grapalat" w:hAnsi="GHEA Grapalat" w:cs="Arial"/>
              </w:rPr>
              <w:t>Գունափոխանցման</w:t>
            </w:r>
            <w:r w:rsidRPr="00F658BF">
              <w:rPr>
                <w:rFonts w:ascii="GHEA Grapalat" w:hAnsi="GHEA Grapalat" w:cs="Calibri"/>
              </w:rPr>
              <w:t xml:space="preserve"> </w:t>
            </w:r>
            <w:r w:rsidRPr="00F658BF">
              <w:rPr>
                <w:rFonts w:ascii="GHEA Grapalat" w:hAnsi="GHEA Grapalat" w:cs="Arial"/>
              </w:rPr>
              <w:t>գործակիցը</w:t>
            </w:r>
            <w:r w:rsidRPr="00F658BF">
              <w:rPr>
                <w:rFonts w:ascii="GHEA Grapalat" w:hAnsi="GHEA Grapalat" w:cs="Calibri"/>
              </w:rPr>
              <w:t xml:space="preserve"> (Ra, %) </w:t>
            </w:r>
            <w:r w:rsidRPr="00F658BF">
              <w:rPr>
                <w:rFonts w:ascii="GHEA Grapalat" w:hAnsi="GHEA Grapalat" w:cs="Arial"/>
              </w:rPr>
              <w:t>ոչ</w:t>
            </w:r>
            <w:r w:rsidRPr="00F658BF">
              <w:rPr>
                <w:rFonts w:ascii="GHEA Grapalat" w:hAnsi="GHEA Grapalat" w:cs="Calibri"/>
              </w:rPr>
              <w:t xml:space="preserve"> </w:t>
            </w:r>
            <w:r w:rsidRPr="00F658BF">
              <w:rPr>
                <w:rFonts w:ascii="GHEA Grapalat" w:hAnsi="GHEA Grapalat" w:cs="Arial"/>
              </w:rPr>
              <w:t>պակաս</w:t>
            </w:r>
            <w:r w:rsidRPr="00F658BF">
              <w:rPr>
                <w:rFonts w:ascii="GHEA Grapalat" w:hAnsi="GHEA Grapalat" w:cs="Calibri"/>
              </w:rPr>
              <w:t xml:space="preserve"> 70</w:t>
            </w:r>
          </w:p>
        </w:tc>
      </w:tr>
      <w:tr w:rsidR="00CA217B" w:rsidRPr="00F658BF" w14:paraId="5B521D6E"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3B2A2820" w14:textId="4CD9C5FC" w:rsidR="00CA217B" w:rsidRPr="00F658BF" w:rsidRDefault="00CA217B" w:rsidP="00CA217B">
            <w:pPr>
              <w:rPr>
                <w:rFonts w:ascii="GHEA Grapalat" w:hAnsi="GHEA Grapalat" w:cs="Calibri"/>
              </w:rPr>
            </w:pPr>
            <w:r w:rsidRPr="00F658BF">
              <w:rPr>
                <w:rFonts w:ascii="GHEA Grapalat" w:hAnsi="GHEA Grapalat" w:cs="Arial"/>
              </w:rPr>
              <w:t>Ծառայության</w:t>
            </w:r>
            <w:r w:rsidRPr="00F658BF">
              <w:rPr>
                <w:rFonts w:ascii="GHEA Grapalat" w:hAnsi="GHEA Grapalat" w:cs="Calibri"/>
              </w:rPr>
              <w:t xml:space="preserve"> </w:t>
            </w:r>
            <w:r w:rsidRPr="00F658BF">
              <w:rPr>
                <w:rFonts w:ascii="GHEA Grapalat" w:hAnsi="GHEA Grapalat" w:cs="Arial"/>
              </w:rPr>
              <w:t>ժամկետը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50000 </w:t>
            </w:r>
            <w:r w:rsidRPr="00F658BF">
              <w:rPr>
                <w:rFonts w:ascii="GHEA Grapalat" w:hAnsi="GHEA Grapalat" w:cs="Arial"/>
              </w:rPr>
              <w:t>ժամ</w:t>
            </w:r>
          </w:p>
        </w:tc>
      </w:tr>
      <w:tr w:rsidR="00CA217B" w:rsidRPr="00F658BF" w14:paraId="44D795B5" w14:textId="77777777" w:rsidTr="00E01084">
        <w:trPr>
          <w:trHeight w:val="481"/>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783FDB93" w14:textId="17DA81E8" w:rsidR="00CA217B" w:rsidRPr="00F658BF" w:rsidRDefault="00CA217B" w:rsidP="00CA217B">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100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լուսադիոդներով</w:t>
            </w:r>
            <w:r w:rsidRPr="00F658BF">
              <w:rPr>
                <w:rFonts w:ascii="GHEA Grapalat" w:hAnsi="GHEA Grapalat" w:cs="Calibri"/>
              </w:rPr>
              <w:t xml:space="preserve"> </w:t>
            </w:r>
            <w:r w:rsidRPr="00F658BF">
              <w:rPr>
                <w:rFonts w:ascii="GHEA Grapalat" w:hAnsi="GHEA Grapalat" w:cs="Arial"/>
              </w:rPr>
              <w:t>և</w:t>
            </w:r>
            <w:r w:rsidRPr="00F658BF">
              <w:rPr>
                <w:rFonts w:ascii="GHEA Grapalat" w:hAnsi="GHEA Grapalat" w:cs="Calibri"/>
              </w:rPr>
              <w:t xml:space="preserve"> 100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ոսպնյակներով</w:t>
            </w:r>
            <w:r w:rsidRPr="00F658BF">
              <w:rPr>
                <w:rFonts w:ascii="GHEA Grapalat" w:hAnsi="GHEA Grapalat" w:cs="Calibri"/>
              </w:rPr>
              <w:t xml:space="preserve"> </w:t>
            </w:r>
          </w:p>
        </w:tc>
      </w:tr>
      <w:tr w:rsidR="00CA217B" w:rsidRPr="00F658BF" w14:paraId="46A524C1" w14:textId="77777777" w:rsidTr="00E01084">
        <w:trPr>
          <w:trHeight w:val="813"/>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1D970B9C" w14:textId="09680E42" w:rsidR="00CA217B" w:rsidRPr="00F658BF" w:rsidRDefault="00CA217B" w:rsidP="00CA217B">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Իրանը</w:t>
            </w:r>
            <w:r w:rsidRPr="00F658BF">
              <w:rPr>
                <w:rFonts w:ascii="GHEA Grapalat" w:hAnsi="GHEA Grapalat" w:cs="Calibri"/>
              </w:rPr>
              <w:t xml:space="preserve"> </w:t>
            </w:r>
            <w:r w:rsidRPr="00F658BF">
              <w:rPr>
                <w:rFonts w:ascii="GHEA Grapalat" w:hAnsi="GHEA Grapalat" w:cs="Arial"/>
              </w:rPr>
              <w:t>ալյումինից</w:t>
            </w:r>
            <w:r w:rsidRPr="00F658BF">
              <w:rPr>
                <w:rFonts w:ascii="GHEA Grapalat" w:hAnsi="GHEA Grapalat" w:cs="Calibri"/>
              </w:rPr>
              <w:t xml:space="preserve"> </w:t>
            </w:r>
            <w:r w:rsidRPr="00F658BF">
              <w:rPr>
                <w:rFonts w:ascii="GHEA Grapalat" w:hAnsi="GHEA Grapalat" w:cs="Arial"/>
              </w:rPr>
              <w:t>կամ</w:t>
            </w:r>
            <w:r w:rsidRPr="00F658BF">
              <w:rPr>
                <w:rFonts w:ascii="GHEA Grapalat" w:hAnsi="GHEA Grapalat" w:cs="Calibri"/>
              </w:rPr>
              <w:t xml:space="preserve"> </w:t>
            </w:r>
            <w:r w:rsidRPr="00F658BF">
              <w:rPr>
                <w:rFonts w:ascii="GHEA Grapalat" w:hAnsi="GHEA Grapalat" w:cs="Arial"/>
              </w:rPr>
              <w:t>ձուլված</w:t>
            </w:r>
            <w:r w:rsidRPr="00F658BF">
              <w:rPr>
                <w:rFonts w:ascii="GHEA Grapalat" w:hAnsi="GHEA Grapalat" w:cs="Calibri"/>
              </w:rPr>
              <w:t xml:space="preserve"> </w:t>
            </w:r>
            <w:r w:rsidRPr="00F658BF">
              <w:rPr>
                <w:rFonts w:ascii="GHEA Grapalat" w:hAnsi="GHEA Grapalat" w:cs="Arial"/>
              </w:rPr>
              <w:t>ալյումինից</w:t>
            </w:r>
            <w:r w:rsidRPr="00F658BF">
              <w:rPr>
                <w:rFonts w:ascii="GHEA Grapalat" w:hAnsi="GHEA Grapalat" w:cs="Calibri"/>
              </w:rPr>
              <w:t xml:space="preserve"> </w:t>
            </w:r>
            <w:r w:rsidRPr="00F658BF">
              <w:rPr>
                <w:rFonts w:ascii="GHEA Grapalat" w:hAnsi="GHEA Grapalat" w:cs="Arial"/>
              </w:rPr>
              <w:t>կամ</w:t>
            </w:r>
            <w:r w:rsidRPr="00F658BF">
              <w:rPr>
                <w:rFonts w:ascii="GHEA Grapalat" w:hAnsi="GHEA Grapalat" w:cs="Calibri"/>
              </w:rPr>
              <w:t xml:space="preserve"> </w:t>
            </w:r>
            <w:r w:rsidRPr="00F658BF">
              <w:rPr>
                <w:rFonts w:ascii="GHEA Grapalat" w:hAnsi="GHEA Grapalat" w:cs="Arial"/>
              </w:rPr>
              <w:t>դյուրալյումինից</w:t>
            </w:r>
            <w:r w:rsidRPr="00F658BF">
              <w:rPr>
                <w:rFonts w:ascii="GHEA Grapalat" w:hAnsi="GHEA Grapalat" w:cs="Calibri"/>
              </w:rPr>
              <w:t xml:space="preserve">: </w:t>
            </w:r>
            <w:r w:rsidRPr="00F658BF">
              <w:rPr>
                <w:rFonts w:ascii="GHEA Grapalat" w:hAnsi="GHEA Grapalat" w:cs="Arial"/>
              </w:rPr>
              <w:t>Իրանի</w:t>
            </w:r>
            <w:r w:rsidRPr="00F658BF">
              <w:rPr>
                <w:rFonts w:ascii="GHEA Grapalat" w:hAnsi="GHEA Grapalat" w:cs="Calibri"/>
              </w:rPr>
              <w:t xml:space="preserve"> </w:t>
            </w:r>
            <w:r w:rsidRPr="00F658BF">
              <w:rPr>
                <w:rFonts w:ascii="GHEA Grapalat" w:hAnsi="GHEA Grapalat" w:cs="Arial"/>
              </w:rPr>
              <w:t>գույնը</w:t>
            </w:r>
            <w:r w:rsidRPr="00F658BF">
              <w:rPr>
                <w:rFonts w:ascii="GHEA Grapalat" w:hAnsi="GHEA Grapalat" w:cs="Calibri"/>
              </w:rPr>
              <w:t xml:space="preserve"> </w:t>
            </w:r>
            <w:r w:rsidRPr="00F658BF">
              <w:rPr>
                <w:rFonts w:ascii="GHEA Grapalat" w:hAnsi="GHEA Grapalat" w:cs="Arial"/>
              </w:rPr>
              <w:t>մոխրագույն</w:t>
            </w:r>
          </w:p>
        </w:tc>
      </w:tr>
      <w:tr w:rsidR="00CA217B" w:rsidRPr="00F658BF" w14:paraId="6E90D803" w14:textId="77777777" w:rsidTr="00E01084">
        <w:trPr>
          <w:trHeight w:val="1159"/>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487FEC16" w14:textId="77F7BD2F" w:rsidR="00CA217B" w:rsidRPr="00F658BF" w:rsidRDefault="00CA217B" w:rsidP="00CA217B">
            <w:pPr>
              <w:rPr>
                <w:rFonts w:ascii="GHEA Grapalat" w:hAnsi="GHEA Grapalat" w:cs="Calibri"/>
              </w:rPr>
            </w:pPr>
            <w:r w:rsidRPr="00F658BF">
              <w:rPr>
                <w:rFonts w:ascii="GHEA Grapalat" w:hAnsi="GHEA Grapalat" w:cs="Arial"/>
              </w:rPr>
              <w:t>Մոնտաժային</w:t>
            </w:r>
            <w:r w:rsidRPr="00F658BF">
              <w:rPr>
                <w:rFonts w:ascii="GHEA Grapalat" w:hAnsi="GHEA Grapalat" w:cs="Calibri"/>
              </w:rPr>
              <w:t xml:space="preserve"> </w:t>
            </w:r>
            <w:r w:rsidRPr="00F658BF">
              <w:rPr>
                <w:rFonts w:ascii="GHEA Grapalat" w:hAnsi="GHEA Grapalat" w:cs="Arial"/>
              </w:rPr>
              <w:t>անցքի</w:t>
            </w:r>
            <w:r w:rsidRPr="00F658BF">
              <w:rPr>
                <w:rFonts w:ascii="GHEA Grapalat" w:hAnsi="GHEA Grapalat" w:cs="Calibri"/>
              </w:rPr>
              <w:t xml:space="preserve"> </w:t>
            </w:r>
            <w:r w:rsidRPr="00F658BF">
              <w:rPr>
                <w:rFonts w:ascii="GHEA Grapalat" w:hAnsi="GHEA Grapalat" w:cs="Arial"/>
              </w:rPr>
              <w:t>մոնտաժման</w:t>
            </w:r>
            <w:r w:rsidRPr="00F658BF">
              <w:rPr>
                <w:rFonts w:ascii="GHEA Grapalat" w:hAnsi="GHEA Grapalat" w:cs="Calibri"/>
              </w:rPr>
              <w:t xml:space="preserve"> </w:t>
            </w:r>
            <w:r w:rsidRPr="00F658BF">
              <w:rPr>
                <w:rFonts w:ascii="GHEA Grapalat" w:hAnsi="GHEA Grapalat" w:cs="Arial"/>
              </w:rPr>
              <w:t>հատվածի</w:t>
            </w:r>
            <w:r w:rsidRPr="00F658BF">
              <w:rPr>
                <w:rFonts w:ascii="GHEA Grapalat" w:hAnsi="GHEA Grapalat" w:cs="Calibri"/>
              </w:rPr>
              <w:t xml:space="preserve"> </w:t>
            </w:r>
            <w:r w:rsidRPr="00F658BF">
              <w:rPr>
                <w:rFonts w:ascii="GHEA Grapalat" w:hAnsi="GHEA Grapalat" w:cs="Arial"/>
              </w:rPr>
              <w:t>տրամաչափը</w:t>
            </w:r>
            <w:r w:rsidRPr="00F658BF">
              <w:rPr>
                <w:rFonts w:ascii="GHEA Grapalat" w:hAnsi="GHEA Grapalat" w:cs="Calibri"/>
              </w:rPr>
              <w:t xml:space="preserve"> 54-65 </w:t>
            </w:r>
            <w:r w:rsidRPr="00F658BF">
              <w:rPr>
                <w:rFonts w:ascii="GHEA Grapalat" w:hAnsi="GHEA Grapalat" w:cs="Arial"/>
              </w:rPr>
              <w:t>մմ</w:t>
            </w:r>
            <w:r w:rsidRPr="00F658BF">
              <w:rPr>
                <w:rFonts w:ascii="GHEA Grapalat" w:hAnsi="GHEA Grapalat" w:cs="Calibri"/>
              </w:rPr>
              <w:t xml:space="preserve">, </w:t>
            </w:r>
            <w:r w:rsidRPr="00F658BF">
              <w:rPr>
                <w:rFonts w:ascii="GHEA Grapalat" w:hAnsi="GHEA Grapalat" w:cs="Arial"/>
              </w:rPr>
              <w:t>մոնտաժման</w:t>
            </w:r>
            <w:r w:rsidRPr="00F658BF">
              <w:rPr>
                <w:rFonts w:ascii="GHEA Grapalat" w:hAnsi="GHEA Grapalat" w:cs="Calibri"/>
              </w:rPr>
              <w:t xml:space="preserve"> </w:t>
            </w:r>
            <w:r w:rsidRPr="00F658BF">
              <w:rPr>
                <w:rFonts w:ascii="GHEA Grapalat" w:hAnsi="GHEA Grapalat" w:cs="Arial"/>
              </w:rPr>
              <w:t>հատվածը</w:t>
            </w:r>
            <w:r w:rsidRPr="00F658BF">
              <w:rPr>
                <w:rFonts w:ascii="GHEA Grapalat" w:hAnsi="GHEA Grapalat" w:cs="Calibri"/>
              </w:rPr>
              <w:t xml:space="preserve"> </w:t>
            </w:r>
            <w:r w:rsidRPr="00F658BF">
              <w:rPr>
                <w:rFonts w:ascii="GHEA Grapalat" w:hAnsi="GHEA Grapalat" w:cs="Arial"/>
              </w:rPr>
              <w:t>խողովակաձև</w:t>
            </w:r>
            <w:r w:rsidRPr="00F658BF">
              <w:rPr>
                <w:rFonts w:ascii="GHEA Grapalat" w:hAnsi="GHEA Grapalat" w:cs="Calibri"/>
              </w:rPr>
              <w:t xml:space="preserve">, </w:t>
            </w:r>
            <w:r w:rsidRPr="00F658BF">
              <w:rPr>
                <w:rFonts w:ascii="GHEA Grapalat" w:hAnsi="GHEA Grapalat" w:cs="Arial"/>
              </w:rPr>
              <w:t>ամրացումը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w:t>
            </w:r>
            <w:r w:rsidRPr="00F658BF">
              <w:rPr>
                <w:rFonts w:ascii="GHEA Grapalat" w:hAnsi="GHEA Grapalat" w:cs="Arial"/>
              </w:rPr>
              <w:t>երկու</w:t>
            </w:r>
            <w:r w:rsidRPr="00F658BF">
              <w:rPr>
                <w:rFonts w:ascii="GHEA Grapalat" w:hAnsi="GHEA Grapalat" w:cs="Calibri"/>
              </w:rPr>
              <w:t xml:space="preserve">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հեղյուսների</w:t>
            </w:r>
            <w:r w:rsidRPr="00F658BF">
              <w:rPr>
                <w:rFonts w:ascii="GHEA Grapalat" w:hAnsi="GHEA Grapalat" w:cs="Calibri"/>
              </w:rPr>
              <w:t xml:space="preserve"> </w:t>
            </w:r>
            <w:r w:rsidRPr="00F658BF">
              <w:rPr>
                <w:rFonts w:ascii="GHEA Grapalat" w:hAnsi="GHEA Grapalat" w:cs="Arial"/>
              </w:rPr>
              <w:t>միջոցով</w:t>
            </w:r>
            <w:r w:rsidRPr="00F658BF">
              <w:rPr>
                <w:rFonts w:ascii="GHEA Grapalat" w:hAnsi="GHEA Grapalat" w:cs="Calibri"/>
              </w:rPr>
              <w:t xml:space="preserve">: </w:t>
            </w:r>
            <w:r w:rsidRPr="00F658BF">
              <w:rPr>
                <w:rFonts w:ascii="GHEA Grapalat" w:hAnsi="GHEA Grapalat" w:cs="Arial"/>
              </w:rPr>
              <w:t>Ամրացումը</w:t>
            </w:r>
            <w:r w:rsidRPr="00F658BF">
              <w:rPr>
                <w:rFonts w:ascii="GHEA Grapalat" w:hAnsi="GHEA Grapalat" w:cs="Calibri"/>
              </w:rPr>
              <w:t xml:space="preserve"> </w:t>
            </w:r>
            <w:r w:rsidRPr="00F658BF">
              <w:rPr>
                <w:rFonts w:ascii="GHEA Grapalat" w:hAnsi="GHEA Grapalat" w:cs="Arial"/>
              </w:rPr>
              <w:t>չպետք</w:t>
            </w:r>
            <w:r w:rsidRPr="00F658BF">
              <w:rPr>
                <w:rFonts w:ascii="GHEA Grapalat" w:hAnsi="GHEA Grapalat" w:cs="Calibri"/>
              </w:rPr>
              <w:t xml:space="preserve"> </w:t>
            </w:r>
            <w:r w:rsidRPr="00F658BF">
              <w:rPr>
                <w:rFonts w:ascii="GHEA Grapalat" w:hAnsi="GHEA Grapalat" w:cs="Arial"/>
              </w:rPr>
              <w:t>է</w:t>
            </w:r>
            <w:r w:rsidRPr="00F658BF">
              <w:rPr>
                <w:rFonts w:ascii="GHEA Grapalat" w:hAnsi="GHEA Grapalat" w:cs="Calibri"/>
              </w:rPr>
              <w:t xml:space="preserve"> </w:t>
            </w:r>
            <w:r w:rsidRPr="00F658BF">
              <w:rPr>
                <w:rFonts w:ascii="GHEA Grapalat" w:hAnsi="GHEA Grapalat" w:cs="Arial"/>
              </w:rPr>
              <w:t>լինի</w:t>
            </w:r>
            <w:r w:rsidRPr="00F658BF">
              <w:rPr>
                <w:rFonts w:ascii="GHEA Grapalat" w:hAnsi="GHEA Grapalat" w:cs="Calibri"/>
              </w:rPr>
              <w:t xml:space="preserve"> </w:t>
            </w:r>
            <w:r w:rsidRPr="00F658BF">
              <w:rPr>
                <w:rFonts w:ascii="GHEA Grapalat" w:hAnsi="GHEA Grapalat" w:cs="Arial"/>
              </w:rPr>
              <w:t>խամուտի</w:t>
            </w:r>
            <w:r w:rsidRPr="00F658BF">
              <w:rPr>
                <w:rFonts w:ascii="GHEA Grapalat" w:hAnsi="GHEA Grapalat" w:cs="Calibri"/>
              </w:rPr>
              <w:t xml:space="preserve"> </w:t>
            </w:r>
            <w:r w:rsidRPr="00F658BF">
              <w:rPr>
                <w:rFonts w:ascii="GHEA Grapalat" w:hAnsi="GHEA Grapalat" w:cs="Arial"/>
              </w:rPr>
              <w:t>միջոցով</w:t>
            </w:r>
          </w:p>
        </w:tc>
      </w:tr>
      <w:tr w:rsidR="00CA217B" w:rsidRPr="00F658BF" w14:paraId="5532EE82" w14:textId="77777777" w:rsidTr="00E01084">
        <w:trPr>
          <w:trHeight w:val="79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45BBEAFE" w14:textId="23531DF0" w:rsidR="00CA217B" w:rsidRPr="00F658BF" w:rsidRDefault="00CA217B" w:rsidP="00CA217B">
            <w:pPr>
              <w:rPr>
                <w:rFonts w:ascii="GHEA Grapalat" w:hAnsi="GHEA Grapalat" w:cs="Calibri"/>
              </w:rPr>
            </w:pPr>
            <w:r w:rsidRPr="00F658BF">
              <w:rPr>
                <w:rFonts w:ascii="GHEA Grapalat" w:hAnsi="GHEA Grapalat" w:cs="Arial"/>
              </w:rPr>
              <w:t>Աշխատանքը</w:t>
            </w:r>
            <w:r w:rsidRPr="00F658BF">
              <w:rPr>
                <w:rFonts w:ascii="GHEA Grapalat" w:hAnsi="GHEA Grapalat" w:cs="Calibri"/>
              </w:rPr>
              <w:t xml:space="preserve"> </w:t>
            </w:r>
            <w:r w:rsidRPr="00F658BF">
              <w:rPr>
                <w:rFonts w:ascii="GHEA Grapalat" w:hAnsi="GHEA Grapalat" w:cs="Arial"/>
              </w:rPr>
              <w:t>շրջակա</w:t>
            </w:r>
            <w:r w:rsidRPr="00F658BF">
              <w:rPr>
                <w:rFonts w:ascii="GHEA Grapalat" w:hAnsi="GHEA Grapalat" w:cs="Calibri"/>
              </w:rPr>
              <w:t xml:space="preserve"> </w:t>
            </w:r>
            <w:r w:rsidRPr="00F658BF">
              <w:rPr>
                <w:rFonts w:ascii="GHEA Grapalat" w:hAnsi="GHEA Grapalat" w:cs="Arial"/>
              </w:rPr>
              <w:t>միջավայրի</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-30-</w:t>
            </w:r>
            <w:r w:rsidRPr="00F658BF">
              <w:rPr>
                <w:rFonts w:ascii="GHEA Grapalat" w:hAnsi="GHEA Grapalat" w:cs="Arial"/>
              </w:rPr>
              <w:t>ից</w:t>
            </w:r>
            <w:r w:rsidRPr="00F658BF">
              <w:rPr>
                <w:rFonts w:ascii="GHEA Grapalat" w:hAnsi="GHEA Grapalat" w:cs="Calibri"/>
              </w:rPr>
              <w:t xml:space="preserve"> +40 </w:t>
            </w:r>
            <w:r w:rsidRPr="00F658BF">
              <w:rPr>
                <w:rFonts w:ascii="GHEA Grapalat" w:hAnsi="GHEA Grapalat" w:cs="Arial"/>
              </w:rPr>
              <w:t>ջերմաստիճանի</w:t>
            </w:r>
            <w:r w:rsidRPr="00F658BF">
              <w:rPr>
                <w:rFonts w:ascii="GHEA Grapalat" w:hAnsi="GHEA Grapalat" w:cs="Calibri"/>
              </w:rPr>
              <w:t xml:space="preserve"> </w:t>
            </w:r>
            <w:r w:rsidRPr="00F658BF">
              <w:rPr>
                <w:rFonts w:ascii="GHEA Grapalat" w:hAnsi="GHEA Grapalat" w:cs="Arial"/>
              </w:rPr>
              <w:t>պայմաններում</w:t>
            </w:r>
            <w:r w:rsidRPr="00F658BF">
              <w:rPr>
                <w:rFonts w:ascii="GHEA Grapalat" w:hAnsi="GHEA Grapalat" w:cs="Calibri"/>
              </w:rPr>
              <w:t xml:space="preserve"> </w:t>
            </w:r>
          </w:p>
        </w:tc>
      </w:tr>
      <w:tr w:rsidR="00CA217B" w:rsidRPr="00F658BF" w14:paraId="56919525" w14:textId="77777777" w:rsidTr="00E01084">
        <w:trPr>
          <w:trHeight w:val="768"/>
        </w:trPr>
        <w:tc>
          <w:tcPr>
            <w:tcW w:w="9371" w:type="dxa"/>
            <w:tcBorders>
              <w:top w:val="nil"/>
              <w:left w:val="single" w:sz="4" w:space="0" w:color="auto"/>
              <w:bottom w:val="single" w:sz="4" w:space="0" w:color="auto"/>
              <w:right w:val="single" w:sz="4" w:space="0" w:color="auto"/>
            </w:tcBorders>
            <w:shd w:val="clear" w:color="auto" w:fill="auto"/>
            <w:vAlign w:val="center"/>
            <w:hideMark/>
          </w:tcPr>
          <w:p w14:paraId="1DF4E212" w14:textId="7621B1A7" w:rsidR="00CA217B" w:rsidRPr="00F658BF" w:rsidRDefault="00CA217B" w:rsidP="00CA217B">
            <w:pPr>
              <w:rPr>
                <w:rFonts w:ascii="GHEA Grapalat" w:hAnsi="GHEA Grapalat" w:cs="Calibri"/>
              </w:rPr>
            </w:pPr>
            <w:r w:rsidRPr="00F658BF">
              <w:rPr>
                <w:rFonts w:ascii="GHEA Grapalat" w:hAnsi="GHEA Grapalat" w:cs="Arial"/>
              </w:rPr>
              <w:t>Լուսատուի</w:t>
            </w:r>
            <w:r w:rsidRPr="00F658BF">
              <w:rPr>
                <w:rFonts w:ascii="GHEA Grapalat" w:hAnsi="GHEA Grapalat" w:cs="Calibri"/>
              </w:rPr>
              <w:t xml:space="preserve"> </w:t>
            </w:r>
            <w:r w:rsidRPr="00F658BF">
              <w:rPr>
                <w:rFonts w:ascii="GHEA Grapalat" w:hAnsi="GHEA Grapalat" w:cs="Arial"/>
              </w:rPr>
              <w:t>վրա</w:t>
            </w:r>
            <w:r w:rsidRPr="00F658BF">
              <w:rPr>
                <w:rFonts w:ascii="GHEA Grapalat" w:hAnsi="GHEA Grapalat" w:cs="Calibri"/>
              </w:rPr>
              <w:t xml:space="preserve"> </w:t>
            </w:r>
            <w:r w:rsidRPr="00F658BF">
              <w:rPr>
                <w:rFonts w:ascii="GHEA Grapalat" w:hAnsi="GHEA Grapalat" w:cs="Arial"/>
              </w:rPr>
              <w:t>լազերային</w:t>
            </w:r>
            <w:r w:rsidRPr="00F658BF">
              <w:rPr>
                <w:rFonts w:ascii="GHEA Grapalat" w:hAnsi="GHEA Grapalat" w:cs="Calibri"/>
              </w:rPr>
              <w:t xml:space="preserve"> </w:t>
            </w:r>
            <w:r w:rsidRPr="00F658BF">
              <w:rPr>
                <w:rFonts w:ascii="GHEA Grapalat" w:hAnsi="GHEA Grapalat" w:cs="Arial"/>
              </w:rPr>
              <w:t>փորագրումով</w:t>
            </w:r>
            <w:r w:rsidRPr="00F658BF">
              <w:rPr>
                <w:rFonts w:ascii="GHEA Grapalat" w:hAnsi="GHEA Grapalat" w:cs="Calibri"/>
              </w:rPr>
              <w:t xml:space="preserve"> </w:t>
            </w:r>
            <w:r w:rsidRPr="00F658BF">
              <w:rPr>
                <w:rFonts w:ascii="GHEA Grapalat" w:hAnsi="GHEA Grapalat" w:cs="Arial"/>
              </w:rPr>
              <w:t>պետք</w:t>
            </w:r>
            <w:r w:rsidRPr="00F658BF">
              <w:rPr>
                <w:rFonts w:ascii="GHEA Grapalat" w:hAnsi="GHEA Grapalat" w:cs="Calibri"/>
              </w:rPr>
              <w:t xml:space="preserve"> </w:t>
            </w:r>
            <w:r w:rsidRPr="00F658BF">
              <w:rPr>
                <w:rFonts w:ascii="GHEA Grapalat" w:hAnsi="GHEA Grapalat" w:cs="Arial"/>
              </w:rPr>
              <w:t>է</w:t>
            </w:r>
            <w:r w:rsidRPr="00F658BF">
              <w:rPr>
                <w:rFonts w:ascii="GHEA Grapalat" w:hAnsi="GHEA Grapalat" w:cs="Calibri"/>
              </w:rPr>
              <w:t xml:space="preserve"> </w:t>
            </w:r>
            <w:r w:rsidRPr="00F658BF">
              <w:rPr>
                <w:rFonts w:ascii="GHEA Grapalat" w:hAnsi="GHEA Grapalat" w:cs="Arial"/>
              </w:rPr>
              <w:t>գրված</w:t>
            </w:r>
            <w:r w:rsidRPr="00F658BF">
              <w:rPr>
                <w:rFonts w:ascii="GHEA Grapalat" w:hAnsi="GHEA Grapalat" w:cs="Calibri"/>
              </w:rPr>
              <w:t xml:space="preserve"> </w:t>
            </w:r>
            <w:r w:rsidRPr="00F658BF">
              <w:rPr>
                <w:rFonts w:ascii="GHEA Grapalat" w:hAnsi="GHEA Grapalat" w:cs="Arial"/>
              </w:rPr>
              <w:t>լինի</w:t>
            </w:r>
            <w:r w:rsidRPr="00F658BF">
              <w:rPr>
                <w:rFonts w:ascii="GHEA Grapalat" w:hAnsi="GHEA Grapalat" w:cs="Calibri"/>
              </w:rPr>
              <w:t xml:space="preserve">    </w:t>
            </w:r>
            <w:r w:rsidRPr="00F658BF">
              <w:rPr>
                <w:rFonts w:ascii="GHEA Grapalat" w:hAnsi="GHEA Grapalat" w:cs="Calibri"/>
                <w:b/>
                <w:bCs/>
                <w:sz w:val="28"/>
                <w:szCs w:val="28"/>
              </w:rPr>
              <w:t xml:space="preserve">Yerqaghluys </w:t>
            </w:r>
            <w:r w:rsidRPr="00F658BF">
              <w:rPr>
                <w:rFonts w:ascii="GHEA Grapalat" w:hAnsi="GHEA Grapalat" w:cs="Arial"/>
              </w:rPr>
              <w:t>անվանումը</w:t>
            </w:r>
            <w:r w:rsidRPr="00F658BF">
              <w:rPr>
                <w:rFonts w:ascii="GHEA Grapalat" w:hAnsi="GHEA Grapalat" w:cs="Calibri"/>
              </w:rPr>
              <w:t xml:space="preserve"> </w:t>
            </w:r>
            <w:r w:rsidRPr="00F658BF">
              <w:rPr>
                <w:rFonts w:ascii="GHEA Grapalat" w:hAnsi="GHEA Grapalat" w:cs="Arial"/>
              </w:rPr>
              <w:t>և</w:t>
            </w:r>
            <w:r w:rsidRPr="00F658BF">
              <w:rPr>
                <w:rFonts w:ascii="GHEA Grapalat" w:hAnsi="GHEA Grapalat" w:cs="Calibri"/>
              </w:rPr>
              <w:t xml:space="preserve"> </w:t>
            </w:r>
            <w:r w:rsidRPr="00F658BF">
              <w:rPr>
                <w:rFonts w:ascii="GHEA Grapalat" w:hAnsi="GHEA Grapalat" w:cs="Arial"/>
              </w:rPr>
              <w:t>արտադրության</w:t>
            </w:r>
            <w:r w:rsidRPr="00F658BF">
              <w:rPr>
                <w:rFonts w:ascii="GHEA Grapalat" w:hAnsi="GHEA Grapalat" w:cs="Calibri"/>
              </w:rPr>
              <w:t xml:space="preserve"> </w:t>
            </w:r>
            <w:r w:rsidRPr="00F658BF">
              <w:rPr>
                <w:rFonts w:ascii="GHEA Grapalat" w:hAnsi="GHEA Grapalat" w:cs="Arial"/>
              </w:rPr>
              <w:t>տարեթիվը</w:t>
            </w:r>
          </w:p>
        </w:tc>
      </w:tr>
      <w:tr w:rsidR="00CA217B" w:rsidRPr="00F658BF" w14:paraId="4A21A92E"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2A1386A8" w14:textId="05A93DFF" w:rsidR="00CA217B" w:rsidRPr="00F658BF" w:rsidRDefault="00CA217B" w:rsidP="00F658BF">
            <w:pPr>
              <w:rPr>
                <w:rFonts w:ascii="GHEA Grapalat" w:hAnsi="GHEA Grapalat" w:cs="Calibri"/>
                <w:b/>
                <w:bCs/>
              </w:rPr>
            </w:pPr>
            <w:r w:rsidRPr="00F658BF">
              <w:rPr>
                <w:rFonts w:ascii="GHEA Grapalat" w:hAnsi="GHEA Grapalat" w:cs="Arial"/>
                <w:b/>
                <w:bCs/>
              </w:rPr>
              <w:t>Առնվազն</w:t>
            </w:r>
            <w:r w:rsidRPr="00F658BF">
              <w:rPr>
                <w:rFonts w:ascii="GHEA Grapalat" w:hAnsi="GHEA Grapalat" w:cs="Calibri"/>
                <w:b/>
                <w:bCs/>
              </w:rPr>
              <w:t xml:space="preserve"> 3 </w:t>
            </w:r>
            <w:r w:rsidRPr="00F658BF">
              <w:rPr>
                <w:rFonts w:ascii="GHEA Grapalat" w:hAnsi="GHEA Grapalat" w:cs="Arial"/>
                <w:b/>
                <w:bCs/>
              </w:rPr>
              <w:t>տարի</w:t>
            </w:r>
            <w:r w:rsidRPr="00F658BF">
              <w:rPr>
                <w:rFonts w:ascii="GHEA Grapalat" w:hAnsi="GHEA Grapalat" w:cs="Calibri"/>
                <w:b/>
                <w:bCs/>
              </w:rPr>
              <w:t xml:space="preserve"> </w:t>
            </w:r>
            <w:r w:rsidRPr="00F658BF">
              <w:rPr>
                <w:rFonts w:ascii="GHEA Grapalat" w:hAnsi="GHEA Grapalat" w:cs="Arial"/>
                <w:b/>
                <w:bCs/>
              </w:rPr>
              <w:t>երաշխիքային</w:t>
            </w:r>
            <w:r w:rsidRPr="00F658BF">
              <w:rPr>
                <w:rFonts w:ascii="GHEA Grapalat" w:hAnsi="GHEA Grapalat" w:cs="Calibri"/>
                <w:b/>
                <w:bCs/>
              </w:rPr>
              <w:t xml:space="preserve">  </w:t>
            </w:r>
            <w:r w:rsidRPr="00F658BF">
              <w:rPr>
                <w:rFonts w:ascii="GHEA Grapalat" w:hAnsi="GHEA Grapalat" w:cs="Arial"/>
                <w:b/>
                <w:bCs/>
              </w:rPr>
              <w:t>ժամկետ</w:t>
            </w:r>
            <w:r w:rsidRPr="00F658BF">
              <w:rPr>
                <w:rFonts w:ascii="GHEA Grapalat" w:hAnsi="GHEA Grapalat" w:cs="Calibri"/>
                <w:b/>
                <w:bCs/>
              </w:rPr>
              <w:t xml:space="preserve"> </w:t>
            </w:r>
          </w:p>
        </w:tc>
      </w:tr>
      <w:tr w:rsidR="00CA217B" w:rsidRPr="00F658BF" w14:paraId="074CAC06" w14:textId="77777777" w:rsidTr="00E01084">
        <w:trPr>
          <w:trHeight w:val="542"/>
        </w:trPr>
        <w:tc>
          <w:tcPr>
            <w:tcW w:w="9371" w:type="dxa"/>
            <w:tcBorders>
              <w:top w:val="nil"/>
              <w:left w:val="single" w:sz="4" w:space="0" w:color="auto"/>
              <w:bottom w:val="single" w:sz="4" w:space="0" w:color="auto"/>
              <w:right w:val="single" w:sz="4" w:space="0" w:color="auto"/>
            </w:tcBorders>
            <w:shd w:val="clear" w:color="auto" w:fill="auto"/>
            <w:noWrap/>
            <w:vAlign w:val="center"/>
            <w:hideMark/>
          </w:tcPr>
          <w:p w14:paraId="086434DD" w14:textId="48BC0985" w:rsidR="00CA217B" w:rsidRPr="00F658BF" w:rsidRDefault="00CA217B" w:rsidP="00CA217B">
            <w:pPr>
              <w:rPr>
                <w:rFonts w:ascii="GHEA Grapalat" w:hAnsi="GHEA Grapalat" w:cs="Calibri"/>
              </w:rPr>
            </w:pPr>
            <w:r w:rsidRPr="00F658BF">
              <w:rPr>
                <w:rFonts w:ascii="GHEA Grapalat" w:hAnsi="GHEA Grapalat" w:cs="Arial"/>
              </w:rPr>
              <w:t>Չօգտագործված</w:t>
            </w:r>
            <w:r w:rsidRPr="00F658BF">
              <w:rPr>
                <w:rFonts w:ascii="GHEA Grapalat" w:hAnsi="GHEA Grapalat" w:cs="Calibri"/>
              </w:rPr>
              <w:t>,  2026</w:t>
            </w:r>
            <w:r w:rsidRPr="00F658BF">
              <w:rPr>
                <w:rFonts w:ascii="GHEA Grapalat" w:hAnsi="GHEA Grapalat" w:cs="Arial"/>
              </w:rPr>
              <w:t>թ</w:t>
            </w:r>
            <w:r w:rsidRPr="00F658BF">
              <w:rPr>
                <w:rFonts w:ascii="GHEA Grapalat" w:hAnsi="GHEA Grapalat" w:cs="Calibri"/>
              </w:rPr>
              <w:t>-</w:t>
            </w:r>
            <w:r w:rsidRPr="00F658BF">
              <w:rPr>
                <w:rFonts w:ascii="GHEA Grapalat" w:hAnsi="GHEA Grapalat" w:cs="Arial"/>
              </w:rPr>
              <w:t>ի</w:t>
            </w:r>
            <w:r w:rsidRPr="00F658BF">
              <w:rPr>
                <w:rFonts w:ascii="GHEA Grapalat" w:hAnsi="GHEA Grapalat" w:cs="Calibri"/>
              </w:rPr>
              <w:t xml:space="preserve"> </w:t>
            </w:r>
            <w:r w:rsidRPr="00F658BF">
              <w:rPr>
                <w:rFonts w:ascii="GHEA Grapalat" w:hAnsi="GHEA Grapalat" w:cs="Arial"/>
              </w:rPr>
              <w:t>արտադրության</w:t>
            </w:r>
            <w:r w:rsidRPr="00F658BF">
              <w:rPr>
                <w:rFonts w:ascii="GHEA Grapalat" w:hAnsi="GHEA Grapalat" w:cs="Calibri"/>
              </w:rPr>
              <w:t xml:space="preserve">  </w:t>
            </w:r>
          </w:p>
        </w:tc>
      </w:tr>
    </w:tbl>
    <w:p w14:paraId="23701C53" w14:textId="77777777" w:rsidR="00132B7E" w:rsidRDefault="00132B7E" w:rsidP="00132B7E">
      <w:pPr>
        <w:rPr>
          <w:rFonts w:ascii="GHEA Grapalat" w:hAnsi="GHEA Grapalat"/>
          <w:sz w:val="22"/>
          <w:lang w:val="hy-AM"/>
        </w:rPr>
      </w:pPr>
    </w:p>
    <w:p w14:paraId="1EFB7432" w14:textId="77777777" w:rsidR="00132B7E" w:rsidRDefault="00132B7E" w:rsidP="00132B7E">
      <w:pPr>
        <w:rPr>
          <w:rFonts w:ascii="GHEA Grapalat" w:hAnsi="GHEA Grapalat"/>
          <w:sz w:val="22"/>
          <w:lang w:val="hy-AM"/>
        </w:rPr>
      </w:pPr>
    </w:p>
    <w:p w14:paraId="2FA5660D" w14:textId="77777777" w:rsidR="00132B7E" w:rsidRDefault="00132B7E" w:rsidP="00132B7E">
      <w:pPr>
        <w:rPr>
          <w:rFonts w:ascii="GHEA Grapalat" w:hAnsi="GHEA Grapalat"/>
          <w:sz w:val="22"/>
          <w:lang w:val="hy-AM"/>
        </w:rPr>
      </w:pPr>
    </w:p>
    <w:p w14:paraId="7748C9ED" w14:textId="77777777" w:rsidR="00132B7E" w:rsidRDefault="00132B7E" w:rsidP="00132B7E">
      <w:pPr>
        <w:rPr>
          <w:rFonts w:ascii="GHEA Grapalat" w:hAnsi="GHEA Grapalat"/>
          <w:sz w:val="22"/>
          <w:lang w:val="hy-AM"/>
        </w:rPr>
      </w:pPr>
    </w:p>
    <w:p w14:paraId="2C8E0153" w14:textId="77777777" w:rsidR="00132B7E" w:rsidRDefault="00132B7E" w:rsidP="00132B7E">
      <w:pPr>
        <w:rPr>
          <w:rFonts w:ascii="GHEA Grapalat" w:hAnsi="GHEA Grapalat"/>
          <w:sz w:val="22"/>
          <w:lang w:val="hy-AM"/>
        </w:rPr>
      </w:pPr>
    </w:p>
    <w:p w14:paraId="0F63637F" w14:textId="77777777" w:rsidR="00132B7E" w:rsidRDefault="00132B7E" w:rsidP="00132B7E">
      <w:pPr>
        <w:rPr>
          <w:rFonts w:ascii="GHEA Grapalat" w:hAnsi="GHEA Grapalat"/>
          <w:sz w:val="22"/>
          <w:lang w:val="hy-AM"/>
        </w:rPr>
      </w:pPr>
    </w:p>
    <w:p w14:paraId="72ECA6EC" w14:textId="77777777" w:rsidR="00132B7E" w:rsidRDefault="00132B7E" w:rsidP="00132B7E">
      <w:pPr>
        <w:rPr>
          <w:rFonts w:ascii="GHEA Grapalat" w:hAnsi="GHEA Grapalat"/>
          <w:sz w:val="22"/>
          <w:lang w:val="hy-AM"/>
        </w:rPr>
      </w:pPr>
    </w:p>
    <w:p w14:paraId="7BCC96E1" w14:textId="77777777" w:rsidR="00132B7E" w:rsidRDefault="00132B7E" w:rsidP="00132B7E">
      <w:pPr>
        <w:rPr>
          <w:rFonts w:ascii="GHEA Grapalat" w:hAnsi="GHEA Grapalat"/>
          <w:sz w:val="22"/>
          <w:lang w:val="hy-AM"/>
        </w:rPr>
      </w:pPr>
    </w:p>
    <w:p w14:paraId="72C52C59" w14:textId="77777777" w:rsidR="00132B7E" w:rsidRDefault="00132B7E" w:rsidP="00132B7E">
      <w:pPr>
        <w:rPr>
          <w:rFonts w:ascii="GHEA Grapalat" w:hAnsi="GHEA Grapalat"/>
          <w:sz w:val="22"/>
          <w:lang w:val="hy-AM"/>
        </w:rPr>
      </w:pPr>
    </w:p>
    <w:p w14:paraId="114340DB" w14:textId="77777777" w:rsidR="00132B7E" w:rsidRDefault="00132B7E" w:rsidP="00132B7E">
      <w:pPr>
        <w:rPr>
          <w:rFonts w:ascii="GHEA Grapalat" w:hAnsi="GHEA Grapalat"/>
          <w:sz w:val="22"/>
          <w:lang w:val="hy-AM"/>
        </w:rPr>
      </w:pPr>
    </w:p>
    <w:p w14:paraId="37A95D41" w14:textId="77777777" w:rsidR="00132B7E" w:rsidRDefault="00132B7E" w:rsidP="00132B7E">
      <w:pPr>
        <w:rPr>
          <w:rFonts w:ascii="GHEA Grapalat" w:hAnsi="GHEA Grapalat"/>
          <w:sz w:val="22"/>
          <w:lang w:val="hy-AM"/>
        </w:rPr>
      </w:pPr>
    </w:p>
    <w:p w14:paraId="70C621C2" w14:textId="77777777" w:rsidR="00F658BF" w:rsidRDefault="00F658BF" w:rsidP="00132B7E">
      <w:pPr>
        <w:rPr>
          <w:rFonts w:ascii="GHEA Grapalat" w:hAnsi="GHEA Grapalat"/>
          <w:sz w:val="22"/>
          <w:lang w:val="hy-AM"/>
        </w:rPr>
      </w:pPr>
    </w:p>
    <w:p w14:paraId="776B5177" w14:textId="77777777" w:rsidR="00132B7E" w:rsidRDefault="00132B7E" w:rsidP="00132B7E">
      <w:pPr>
        <w:rPr>
          <w:rFonts w:ascii="GHEA Grapalat" w:hAnsi="GHEA Grapalat"/>
          <w:sz w:val="22"/>
          <w:lang w:val="hy-AM"/>
        </w:rPr>
      </w:pPr>
    </w:p>
    <w:p w14:paraId="7AC4B162" w14:textId="77777777" w:rsidR="00115DF0" w:rsidRDefault="00115DF0" w:rsidP="00132B7E">
      <w:pPr>
        <w:rPr>
          <w:rFonts w:ascii="GHEA Grapalat" w:hAnsi="GHEA Grapalat"/>
          <w:sz w:val="22"/>
          <w:lang w:val="hy-AM"/>
        </w:rPr>
      </w:pPr>
    </w:p>
    <w:p w14:paraId="6B212DAD" w14:textId="58CE70B0" w:rsidR="00132B7E" w:rsidRPr="00115DF0" w:rsidRDefault="00115DF0" w:rsidP="00115DF0">
      <w:pPr>
        <w:spacing w:after="160" w:line="259" w:lineRule="auto"/>
        <w:ind w:left="360"/>
        <w:contextualSpacing/>
        <w:jc w:val="center"/>
        <w:rPr>
          <w:rFonts w:ascii="GHEA Grapalat" w:hAnsi="GHEA Grapalat"/>
          <w:b/>
          <w:bCs/>
          <w:sz w:val="28"/>
          <w:szCs w:val="28"/>
          <w:lang w:val="hy-AM"/>
        </w:rPr>
      </w:pPr>
      <w:r w:rsidRPr="00357A61">
        <w:rPr>
          <w:rFonts w:ascii="GHEA Grapalat" w:eastAsia="GHEA Grapalat" w:hAnsi="GHEA Grapalat" w:cs="GHEA Grapalat"/>
          <w:b/>
          <w:sz w:val="28"/>
          <w:szCs w:val="28"/>
          <w:lang w:val="hy-AM"/>
        </w:rPr>
        <w:lastRenderedPageBreak/>
        <w:t>4. 4</w:t>
      </w:r>
      <w:r w:rsidR="00132B7E" w:rsidRPr="00115DF0">
        <w:rPr>
          <w:rFonts w:ascii="GHEA Grapalat" w:eastAsia="GHEA Grapalat" w:hAnsi="GHEA Grapalat" w:cs="GHEA Grapalat"/>
          <w:b/>
          <w:sz w:val="28"/>
          <w:szCs w:val="28"/>
          <w:lang w:val="hy-AM"/>
        </w:rPr>
        <w:t xml:space="preserve">-րդ Չափաբաժին, </w:t>
      </w:r>
      <w:r w:rsidRPr="00115DF0">
        <w:rPr>
          <w:rFonts w:ascii="GHEA Grapalat" w:eastAsia="GHEA Grapalat" w:hAnsi="GHEA Grapalat" w:cs="GHEA Grapalat"/>
          <w:b/>
          <w:sz w:val="28"/>
          <w:szCs w:val="28"/>
          <w:lang w:val="hy-AM"/>
        </w:rPr>
        <w:t>Լուսատու ԼԵԴ 150 վտ</w:t>
      </w:r>
      <w:r w:rsidRPr="00357A61">
        <w:rPr>
          <w:rFonts w:ascii="GHEA Grapalat" w:eastAsia="GHEA Grapalat" w:hAnsi="GHEA Grapalat" w:cs="GHEA Grapalat"/>
          <w:b/>
          <w:sz w:val="28"/>
          <w:szCs w:val="28"/>
          <w:lang w:val="hy-AM"/>
        </w:rPr>
        <w:t xml:space="preserve"> </w:t>
      </w:r>
      <w:r w:rsidRPr="00115DF0">
        <w:rPr>
          <w:rFonts w:ascii="GHEA Grapalat" w:eastAsia="GHEA Grapalat" w:hAnsi="GHEA Grapalat" w:cs="GHEA Grapalat"/>
          <w:b/>
          <w:sz w:val="28"/>
          <w:szCs w:val="28"/>
          <w:lang w:val="hy-AM"/>
        </w:rPr>
        <w:t>3000 կելվին</w:t>
      </w:r>
    </w:p>
    <w:p w14:paraId="66D60199" w14:textId="77777777" w:rsidR="00115DF0" w:rsidRPr="00115DF0" w:rsidRDefault="00115DF0" w:rsidP="00115DF0">
      <w:pPr>
        <w:spacing w:after="160" w:line="259" w:lineRule="auto"/>
        <w:contextualSpacing/>
        <w:jc w:val="center"/>
        <w:rPr>
          <w:rFonts w:ascii="GHEA Grapalat" w:hAnsi="GHEA Grapalat"/>
          <w:b/>
          <w:bCs/>
          <w:sz w:val="28"/>
          <w:szCs w:val="28"/>
          <w:lang w:val="hy-AM"/>
        </w:rPr>
      </w:pPr>
    </w:p>
    <w:tbl>
      <w:tblPr>
        <w:tblW w:w="9356" w:type="dxa"/>
        <w:tblInd w:w="562" w:type="dxa"/>
        <w:tblLook w:val="04A0" w:firstRow="1" w:lastRow="0" w:firstColumn="1" w:lastColumn="0" w:noHBand="0" w:noVBand="1"/>
      </w:tblPr>
      <w:tblGrid>
        <w:gridCol w:w="9356"/>
      </w:tblGrid>
      <w:tr w:rsidR="00132B7E" w:rsidRPr="00F658BF" w14:paraId="6AA3D520" w14:textId="77777777" w:rsidTr="00E01084">
        <w:trPr>
          <w:trHeight w:val="583"/>
        </w:trPr>
        <w:tc>
          <w:tcPr>
            <w:tcW w:w="9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231F7" w14:textId="09D8526A" w:rsidR="00132B7E" w:rsidRPr="00F658BF" w:rsidRDefault="00F658BF" w:rsidP="00E01084">
            <w:pPr>
              <w:jc w:val="center"/>
              <w:rPr>
                <w:rFonts w:ascii="GHEA Grapalat" w:hAnsi="GHEA Grapalat" w:cs="Calibri"/>
                <w:b/>
                <w:bCs/>
                <w:sz w:val="28"/>
                <w:szCs w:val="28"/>
                <w:lang w:val="hy-AM"/>
              </w:rPr>
            </w:pPr>
            <w:r w:rsidRPr="00F658BF">
              <w:rPr>
                <w:rFonts w:ascii="GHEA Grapalat" w:hAnsi="GHEA Grapalat" w:cs="Calibri"/>
                <w:b/>
                <w:bCs/>
                <w:sz w:val="28"/>
                <w:szCs w:val="28"/>
                <w:lang w:val="hy-AM"/>
              </w:rPr>
              <w:t>Տեխնիկական բնութագրեր</w:t>
            </w:r>
          </w:p>
        </w:tc>
      </w:tr>
      <w:tr w:rsidR="00C57F2C" w:rsidRPr="00F658BF" w14:paraId="2E6F1546" w14:textId="77777777" w:rsidTr="00E01084">
        <w:trPr>
          <w:trHeight w:val="525"/>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2A342B55" w14:textId="4E0C405A" w:rsidR="00C57F2C" w:rsidRPr="00F658BF" w:rsidRDefault="00C57F2C" w:rsidP="00C57F2C">
            <w:pPr>
              <w:rPr>
                <w:rFonts w:ascii="GHEA Grapalat" w:hAnsi="GHEA Grapalat" w:cs="Calibri"/>
                <w:lang w:val="hy-AM"/>
              </w:rPr>
            </w:pPr>
            <w:r w:rsidRPr="00F658BF">
              <w:rPr>
                <w:rFonts w:ascii="GHEA Grapalat" w:hAnsi="GHEA Grapalat" w:cs="Arial"/>
                <w:lang w:val="hy-AM"/>
              </w:rPr>
              <w:t>Արտաքին</w:t>
            </w:r>
            <w:r w:rsidRPr="00F658BF">
              <w:rPr>
                <w:rFonts w:ascii="GHEA Grapalat" w:hAnsi="GHEA Grapalat" w:cs="Calibri"/>
                <w:lang w:val="hy-AM"/>
              </w:rPr>
              <w:t xml:space="preserve"> </w:t>
            </w:r>
            <w:r w:rsidRPr="00F658BF">
              <w:rPr>
                <w:rFonts w:ascii="GHEA Grapalat" w:hAnsi="GHEA Grapalat" w:cs="Arial"/>
                <w:lang w:val="hy-AM"/>
              </w:rPr>
              <w:t>տեսքը</w:t>
            </w:r>
            <w:r w:rsidRPr="00F658BF">
              <w:rPr>
                <w:rFonts w:ascii="GHEA Grapalat" w:hAnsi="GHEA Grapalat" w:cs="Calibri"/>
                <w:lang w:val="hy-AM"/>
              </w:rPr>
              <w:t xml:space="preserve"> </w:t>
            </w:r>
            <w:r w:rsidRPr="00F658BF">
              <w:rPr>
                <w:rFonts w:ascii="GHEA Grapalat" w:hAnsi="GHEA Grapalat" w:cs="Arial"/>
                <w:lang w:val="hy-AM"/>
              </w:rPr>
              <w:t>օվալաձև</w:t>
            </w:r>
            <w:r w:rsidRPr="00F658BF">
              <w:rPr>
                <w:rFonts w:ascii="GHEA Grapalat" w:hAnsi="GHEA Grapalat" w:cs="Calibri"/>
                <w:lang w:val="hy-AM"/>
              </w:rPr>
              <w:t xml:space="preserve">, </w:t>
            </w:r>
            <w:r w:rsidRPr="00F658BF">
              <w:rPr>
                <w:rFonts w:ascii="GHEA Grapalat" w:hAnsi="GHEA Grapalat" w:cs="Arial"/>
                <w:lang w:val="hy-AM"/>
              </w:rPr>
              <w:t>էլիպսաձև</w:t>
            </w:r>
            <w:r w:rsidRPr="00F658BF">
              <w:rPr>
                <w:rFonts w:ascii="GHEA Grapalat" w:hAnsi="GHEA Grapalat" w:cs="Calibri"/>
                <w:lang w:val="hy-AM"/>
              </w:rPr>
              <w:t xml:space="preserve"> </w:t>
            </w:r>
            <w:r w:rsidRPr="00F658BF">
              <w:rPr>
                <w:rFonts w:ascii="GHEA Grapalat" w:hAnsi="GHEA Grapalat" w:cs="Arial"/>
                <w:lang w:val="hy-AM"/>
              </w:rPr>
              <w:t>կամ</w:t>
            </w:r>
            <w:r w:rsidRPr="00F658BF">
              <w:rPr>
                <w:rFonts w:ascii="GHEA Grapalat" w:hAnsi="GHEA Grapalat" w:cs="Calibri"/>
                <w:lang w:val="hy-AM"/>
              </w:rPr>
              <w:t xml:space="preserve"> </w:t>
            </w:r>
            <w:r w:rsidRPr="00F658BF">
              <w:rPr>
                <w:rFonts w:ascii="GHEA Grapalat" w:hAnsi="GHEA Grapalat" w:cs="Arial"/>
                <w:lang w:val="hy-AM"/>
              </w:rPr>
              <w:t>ուղղանկյունաձև</w:t>
            </w:r>
          </w:p>
        </w:tc>
      </w:tr>
      <w:tr w:rsidR="00C57F2C" w:rsidRPr="00F658BF" w14:paraId="0CFD77B0" w14:textId="77777777" w:rsidTr="00E01084">
        <w:trPr>
          <w:trHeight w:val="525"/>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768FFD83" w14:textId="7065EB27" w:rsidR="00C57F2C" w:rsidRPr="00F658BF" w:rsidRDefault="00C57F2C" w:rsidP="00C57F2C">
            <w:pPr>
              <w:rPr>
                <w:rFonts w:ascii="GHEA Grapalat" w:hAnsi="GHEA Grapalat" w:cs="Calibri"/>
              </w:rPr>
            </w:pPr>
            <w:r w:rsidRPr="00F658BF">
              <w:rPr>
                <w:rFonts w:ascii="GHEA Grapalat" w:hAnsi="GHEA Grapalat" w:cs="Arial"/>
              </w:rPr>
              <w:t>Հզորությունը</w:t>
            </w:r>
            <w:r w:rsidRPr="00F658BF">
              <w:rPr>
                <w:rFonts w:ascii="GHEA Grapalat" w:hAnsi="GHEA Grapalat" w:cs="Calibri"/>
              </w:rPr>
              <w:t xml:space="preserve">  150 </w:t>
            </w:r>
            <w:r w:rsidRPr="00F658BF">
              <w:rPr>
                <w:rFonts w:ascii="GHEA Grapalat" w:hAnsi="GHEA Grapalat" w:cs="Arial"/>
              </w:rPr>
              <w:t>վատտ</w:t>
            </w:r>
            <w:r w:rsidRPr="00F658BF">
              <w:rPr>
                <w:rFonts w:ascii="GHEA Grapalat" w:hAnsi="GHEA Grapalat" w:cs="Calibri"/>
              </w:rPr>
              <w:t xml:space="preserve">, </w:t>
            </w:r>
            <w:r w:rsidRPr="00F658BF">
              <w:rPr>
                <w:rFonts w:ascii="GHEA Grapalat" w:hAnsi="GHEA Grapalat" w:cs="Arial"/>
              </w:rPr>
              <w:t>թույլատրելի</w:t>
            </w:r>
            <w:r w:rsidRPr="00F658BF">
              <w:rPr>
                <w:rFonts w:ascii="GHEA Grapalat" w:hAnsi="GHEA Grapalat" w:cs="Calibri"/>
              </w:rPr>
              <w:t xml:space="preserve"> </w:t>
            </w:r>
            <w:r w:rsidRPr="00F658BF">
              <w:rPr>
                <w:rFonts w:ascii="GHEA Grapalat" w:hAnsi="GHEA Grapalat" w:cs="Arial"/>
              </w:rPr>
              <w:t>շեղումը</w:t>
            </w:r>
            <w:r w:rsidRPr="00F658BF">
              <w:rPr>
                <w:rFonts w:ascii="GHEA Grapalat" w:hAnsi="GHEA Grapalat" w:cs="Calibri"/>
              </w:rPr>
              <w:t xml:space="preserve"> + - 5 %</w:t>
            </w:r>
          </w:p>
        </w:tc>
      </w:tr>
      <w:tr w:rsidR="00C57F2C" w:rsidRPr="00F658BF" w14:paraId="64AFEB24" w14:textId="77777777" w:rsidTr="00E01084">
        <w:trPr>
          <w:trHeight w:val="525"/>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72E56065" w14:textId="0F48F78B" w:rsidR="00C57F2C" w:rsidRPr="00F658BF" w:rsidRDefault="00C57F2C" w:rsidP="00C57F2C">
            <w:pPr>
              <w:rPr>
                <w:rFonts w:ascii="GHEA Grapalat" w:hAnsi="GHEA Grapalat" w:cs="Calibri"/>
              </w:rPr>
            </w:pPr>
            <w:r w:rsidRPr="00F658BF">
              <w:rPr>
                <w:rFonts w:ascii="GHEA Grapalat" w:hAnsi="GHEA Grapalat" w:cs="Arial"/>
              </w:rPr>
              <w:t>Մուտքային</w:t>
            </w:r>
            <w:r w:rsidRPr="00F658BF">
              <w:rPr>
                <w:rFonts w:ascii="GHEA Grapalat" w:hAnsi="GHEA Grapalat" w:cs="Calibri"/>
              </w:rPr>
              <w:t xml:space="preserve">  </w:t>
            </w:r>
            <w:r w:rsidRPr="00F658BF">
              <w:rPr>
                <w:rFonts w:ascii="GHEA Grapalat" w:hAnsi="GHEA Grapalat" w:cs="Arial"/>
              </w:rPr>
              <w:t>լարումը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200-240 </w:t>
            </w:r>
            <w:r w:rsidRPr="00F658BF">
              <w:rPr>
                <w:rFonts w:ascii="GHEA Grapalat" w:hAnsi="GHEA Grapalat" w:cs="Arial"/>
              </w:rPr>
              <w:t>վոլտ</w:t>
            </w:r>
          </w:p>
        </w:tc>
      </w:tr>
      <w:tr w:rsidR="00C57F2C" w:rsidRPr="00F658BF" w14:paraId="6AD98413" w14:textId="77777777" w:rsidTr="00E01084">
        <w:trPr>
          <w:trHeight w:val="525"/>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4BDCA602" w14:textId="41881CAA" w:rsidR="00C57F2C" w:rsidRPr="00F658BF" w:rsidRDefault="00C57F2C" w:rsidP="00C57F2C">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Հաճախականությունը</w:t>
            </w:r>
            <w:r w:rsidRPr="00F658BF">
              <w:rPr>
                <w:rFonts w:ascii="GHEA Grapalat" w:hAnsi="GHEA Grapalat" w:cs="Calibri"/>
              </w:rPr>
              <w:t xml:space="preserve"> 50-60</w:t>
            </w:r>
            <w:r w:rsidRPr="00F658BF">
              <w:rPr>
                <w:rFonts w:ascii="GHEA Grapalat" w:hAnsi="GHEA Grapalat" w:cs="Arial"/>
              </w:rPr>
              <w:t>Հց</w:t>
            </w:r>
            <w:r w:rsidR="006B23D2">
              <w:rPr>
                <w:rFonts w:ascii="GHEA Grapalat" w:hAnsi="GHEA Grapalat" w:cs="Calibri"/>
              </w:rPr>
              <w:t xml:space="preserve"> </w:t>
            </w:r>
          </w:p>
        </w:tc>
      </w:tr>
      <w:tr w:rsidR="00C57F2C" w:rsidRPr="00F658BF" w14:paraId="3DBEBF2A" w14:textId="77777777" w:rsidTr="00E01084">
        <w:trPr>
          <w:trHeight w:val="551"/>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35ACB594" w14:textId="67437E85" w:rsidR="00C57F2C" w:rsidRPr="00F658BF" w:rsidRDefault="00C57F2C" w:rsidP="00C57F2C">
            <w:pPr>
              <w:rPr>
                <w:rFonts w:ascii="GHEA Grapalat" w:hAnsi="GHEA Grapalat" w:cs="Calibri"/>
              </w:rPr>
            </w:pPr>
            <w:r w:rsidRPr="00F658BF">
              <w:rPr>
                <w:rFonts w:ascii="GHEA Grapalat" w:hAnsi="GHEA Grapalat" w:cs="Arial"/>
              </w:rPr>
              <w:t>Արտաքին</w:t>
            </w:r>
            <w:r w:rsidRPr="00F658BF">
              <w:rPr>
                <w:rFonts w:ascii="GHEA Grapalat" w:hAnsi="GHEA Grapalat" w:cs="Calibri"/>
              </w:rPr>
              <w:t xml:space="preserve"> </w:t>
            </w:r>
            <w:r w:rsidRPr="00F658BF">
              <w:rPr>
                <w:rFonts w:ascii="GHEA Grapalat" w:hAnsi="GHEA Grapalat" w:cs="Arial"/>
              </w:rPr>
              <w:t>ազդեցության</w:t>
            </w:r>
            <w:r w:rsidRPr="00F658BF">
              <w:rPr>
                <w:rFonts w:ascii="GHEA Grapalat" w:hAnsi="GHEA Grapalat" w:cs="Calibri"/>
              </w:rPr>
              <w:t xml:space="preserve"> </w:t>
            </w:r>
            <w:r w:rsidRPr="00F658BF">
              <w:rPr>
                <w:rFonts w:ascii="GHEA Grapalat" w:hAnsi="GHEA Grapalat" w:cs="Arial"/>
              </w:rPr>
              <w:t>պաշտպանվածության</w:t>
            </w:r>
            <w:r w:rsidRPr="00F658BF">
              <w:rPr>
                <w:rFonts w:ascii="GHEA Grapalat" w:hAnsi="GHEA Grapalat" w:cs="Calibri"/>
              </w:rPr>
              <w:t xml:space="preserve"> </w:t>
            </w:r>
            <w:r w:rsidRPr="00F658BF">
              <w:rPr>
                <w:rFonts w:ascii="GHEA Grapalat" w:hAnsi="GHEA Grapalat" w:cs="Arial"/>
              </w:rPr>
              <w:t>գործակիցը</w:t>
            </w:r>
            <w:r w:rsidRPr="00F658BF">
              <w:rPr>
                <w:rFonts w:ascii="GHEA Grapalat" w:hAnsi="GHEA Grapalat" w:cs="Calibri"/>
              </w:rPr>
              <w:t xml:space="preserve"> </w:t>
            </w:r>
            <w:r w:rsidRPr="00F658BF">
              <w:rPr>
                <w:rFonts w:ascii="GHEA Grapalat" w:hAnsi="GHEA Grapalat" w:cs="Arial"/>
              </w:rPr>
              <w:t xml:space="preserve">առնվազն </w:t>
            </w:r>
            <w:r w:rsidRPr="00F658BF">
              <w:rPr>
                <w:rFonts w:ascii="GHEA Grapalat" w:hAnsi="GHEA Grapalat" w:cs="Calibri"/>
              </w:rPr>
              <w:t xml:space="preserve"> IP 65,</w:t>
            </w:r>
          </w:p>
        </w:tc>
      </w:tr>
      <w:tr w:rsidR="00C57F2C" w:rsidRPr="00F658BF" w14:paraId="16B75F5A" w14:textId="77777777" w:rsidTr="00E01084">
        <w:trPr>
          <w:trHeight w:val="465"/>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59B88446" w14:textId="22A25F04" w:rsidR="00C57F2C" w:rsidRPr="00F658BF" w:rsidRDefault="00C57F2C" w:rsidP="00C57F2C">
            <w:pPr>
              <w:rPr>
                <w:rFonts w:ascii="GHEA Grapalat" w:hAnsi="GHEA Grapalat" w:cs="Calibri"/>
              </w:rPr>
            </w:pPr>
            <w:r w:rsidRPr="00F658BF">
              <w:rPr>
                <w:rFonts w:ascii="GHEA Grapalat" w:hAnsi="GHEA Grapalat" w:cs="Arial"/>
                <w:b/>
                <w:bCs/>
              </w:rPr>
              <w:t>Գունային</w:t>
            </w:r>
            <w:r w:rsidRPr="00F658BF">
              <w:rPr>
                <w:rFonts w:ascii="GHEA Grapalat" w:hAnsi="GHEA Grapalat" w:cs="Calibri"/>
                <w:b/>
                <w:bCs/>
              </w:rPr>
              <w:t xml:space="preserve"> </w:t>
            </w:r>
            <w:r w:rsidRPr="00F658BF">
              <w:rPr>
                <w:rFonts w:ascii="GHEA Grapalat" w:hAnsi="GHEA Grapalat" w:cs="Arial"/>
                <w:b/>
                <w:bCs/>
              </w:rPr>
              <w:t>ջերմաստիճանը</w:t>
            </w:r>
            <w:r w:rsidRPr="00F658BF">
              <w:rPr>
                <w:rFonts w:ascii="GHEA Grapalat" w:hAnsi="GHEA Grapalat" w:cs="Calibri"/>
                <w:b/>
                <w:bCs/>
              </w:rPr>
              <w:t xml:space="preserve"> 3000 </w:t>
            </w:r>
            <w:r w:rsidRPr="00F658BF">
              <w:rPr>
                <w:rFonts w:ascii="GHEA Grapalat" w:hAnsi="GHEA Grapalat" w:cs="Arial"/>
                <w:b/>
                <w:bCs/>
              </w:rPr>
              <w:t>Կելվին</w:t>
            </w:r>
            <w:r w:rsidRPr="00F658BF">
              <w:rPr>
                <w:rFonts w:ascii="GHEA Grapalat" w:hAnsi="GHEA Grapalat" w:cs="Calibri"/>
                <w:b/>
                <w:bCs/>
              </w:rPr>
              <w:t>, + - 5 %</w:t>
            </w:r>
          </w:p>
        </w:tc>
      </w:tr>
      <w:tr w:rsidR="00C57F2C" w:rsidRPr="00F658BF" w14:paraId="718271BF" w14:textId="77777777" w:rsidTr="00E01084">
        <w:trPr>
          <w:trHeight w:val="540"/>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13D1C515" w14:textId="1DC089B7" w:rsidR="00C57F2C" w:rsidRPr="00F658BF" w:rsidRDefault="00C57F2C" w:rsidP="00C57F2C">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Ոչ</w:t>
            </w:r>
            <w:r w:rsidRPr="00F658BF">
              <w:rPr>
                <w:rFonts w:ascii="GHEA Grapalat" w:hAnsi="GHEA Grapalat" w:cs="Calibri"/>
              </w:rPr>
              <w:t xml:space="preserve"> </w:t>
            </w:r>
            <w:r w:rsidRPr="00F658BF">
              <w:rPr>
                <w:rFonts w:ascii="GHEA Grapalat" w:hAnsi="GHEA Grapalat" w:cs="Arial"/>
              </w:rPr>
              <w:t>պակաս</w:t>
            </w:r>
            <w:r w:rsidRPr="00F658BF">
              <w:rPr>
                <w:rFonts w:ascii="GHEA Grapalat" w:hAnsi="GHEA Grapalat" w:cs="Calibri"/>
              </w:rPr>
              <w:t xml:space="preserve">  140 </w:t>
            </w:r>
            <w:r w:rsidRPr="00F658BF">
              <w:rPr>
                <w:rFonts w:ascii="GHEA Grapalat" w:hAnsi="GHEA Grapalat" w:cs="Arial"/>
              </w:rPr>
              <w:t>լյումեն</w:t>
            </w:r>
            <w:r w:rsidRPr="00F658BF">
              <w:rPr>
                <w:rFonts w:ascii="GHEA Grapalat" w:hAnsi="GHEA Grapalat" w:cs="Calibri"/>
              </w:rPr>
              <w:t>/</w:t>
            </w:r>
            <w:r w:rsidRPr="00F658BF">
              <w:rPr>
                <w:rFonts w:ascii="GHEA Grapalat" w:hAnsi="GHEA Grapalat" w:cs="Arial"/>
              </w:rPr>
              <w:t>վտ</w:t>
            </w:r>
            <w:r w:rsidRPr="00F658BF">
              <w:rPr>
                <w:rFonts w:ascii="GHEA Grapalat" w:hAnsi="GHEA Grapalat" w:cs="Calibri"/>
              </w:rPr>
              <w:t xml:space="preserve"> </w:t>
            </w:r>
          </w:p>
        </w:tc>
      </w:tr>
      <w:tr w:rsidR="00C57F2C" w:rsidRPr="00F658BF" w14:paraId="5EC2FBEB" w14:textId="77777777" w:rsidTr="00E01084">
        <w:trPr>
          <w:trHeight w:val="480"/>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3452924A" w14:textId="5068C35C" w:rsidR="00C57F2C" w:rsidRPr="00F658BF" w:rsidRDefault="00C57F2C" w:rsidP="00C57F2C">
            <w:pPr>
              <w:rPr>
                <w:rFonts w:ascii="GHEA Grapalat" w:hAnsi="GHEA Grapalat" w:cs="Calibri"/>
              </w:rPr>
            </w:pPr>
            <w:r w:rsidRPr="00F658BF">
              <w:rPr>
                <w:rFonts w:ascii="GHEA Grapalat" w:hAnsi="GHEA Grapalat" w:cs="Arial"/>
              </w:rPr>
              <w:t>Գունափոխանցման</w:t>
            </w:r>
            <w:r w:rsidRPr="00F658BF">
              <w:rPr>
                <w:rFonts w:ascii="GHEA Grapalat" w:hAnsi="GHEA Grapalat" w:cs="Calibri"/>
              </w:rPr>
              <w:t xml:space="preserve"> </w:t>
            </w:r>
            <w:r w:rsidRPr="00F658BF">
              <w:rPr>
                <w:rFonts w:ascii="GHEA Grapalat" w:hAnsi="GHEA Grapalat" w:cs="Arial"/>
              </w:rPr>
              <w:t>գործակիցը</w:t>
            </w:r>
            <w:r w:rsidRPr="00F658BF">
              <w:rPr>
                <w:rFonts w:ascii="GHEA Grapalat" w:hAnsi="GHEA Grapalat" w:cs="Calibri"/>
              </w:rPr>
              <w:t xml:space="preserve"> (Ra, %) </w:t>
            </w:r>
            <w:r w:rsidRPr="00F658BF">
              <w:rPr>
                <w:rFonts w:ascii="GHEA Grapalat" w:hAnsi="GHEA Grapalat" w:cs="Arial"/>
              </w:rPr>
              <w:t>ոչ</w:t>
            </w:r>
            <w:r w:rsidRPr="00F658BF">
              <w:rPr>
                <w:rFonts w:ascii="GHEA Grapalat" w:hAnsi="GHEA Grapalat" w:cs="Calibri"/>
              </w:rPr>
              <w:t xml:space="preserve"> </w:t>
            </w:r>
            <w:r w:rsidRPr="00F658BF">
              <w:rPr>
                <w:rFonts w:ascii="GHEA Grapalat" w:hAnsi="GHEA Grapalat" w:cs="Arial"/>
              </w:rPr>
              <w:t>պակաս</w:t>
            </w:r>
            <w:r w:rsidRPr="00F658BF">
              <w:rPr>
                <w:rFonts w:ascii="GHEA Grapalat" w:hAnsi="GHEA Grapalat" w:cs="Calibri"/>
              </w:rPr>
              <w:t xml:space="preserve"> 70</w:t>
            </w:r>
          </w:p>
        </w:tc>
      </w:tr>
      <w:tr w:rsidR="00C57F2C" w:rsidRPr="00F658BF" w14:paraId="41739B61" w14:textId="77777777" w:rsidTr="00E01084">
        <w:trPr>
          <w:trHeight w:val="480"/>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79475ACE" w14:textId="5EF4BE3C" w:rsidR="00C57F2C" w:rsidRPr="00F658BF" w:rsidRDefault="00C57F2C" w:rsidP="00C57F2C">
            <w:pPr>
              <w:rPr>
                <w:rFonts w:ascii="GHEA Grapalat" w:hAnsi="GHEA Grapalat" w:cs="Calibri"/>
              </w:rPr>
            </w:pPr>
            <w:r w:rsidRPr="00F658BF">
              <w:rPr>
                <w:rFonts w:ascii="GHEA Grapalat" w:hAnsi="GHEA Grapalat" w:cs="Arial"/>
              </w:rPr>
              <w:t>Ծառայության</w:t>
            </w:r>
            <w:r w:rsidRPr="00F658BF">
              <w:rPr>
                <w:rFonts w:ascii="GHEA Grapalat" w:hAnsi="GHEA Grapalat" w:cs="Calibri"/>
              </w:rPr>
              <w:t xml:space="preserve"> </w:t>
            </w:r>
            <w:r w:rsidRPr="00F658BF">
              <w:rPr>
                <w:rFonts w:ascii="GHEA Grapalat" w:hAnsi="GHEA Grapalat" w:cs="Arial"/>
              </w:rPr>
              <w:t>ժամկետը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50000 </w:t>
            </w:r>
            <w:r w:rsidRPr="00F658BF">
              <w:rPr>
                <w:rFonts w:ascii="GHEA Grapalat" w:hAnsi="GHEA Grapalat" w:cs="Arial"/>
              </w:rPr>
              <w:t>ժամ</w:t>
            </w:r>
          </w:p>
        </w:tc>
      </w:tr>
      <w:tr w:rsidR="00C57F2C" w:rsidRPr="00F658BF" w14:paraId="6613C481" w14:textId="77777777" w:rsidTr="00E01084">
        <w:trPr>
          <w:trHeight w:val="480"/>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0B1CAC89" w14:textId="318CFAF5" w:rsidR="00C57F2C" w:rsidRPr="00F658BF" w:rsidRDefault="00C57F2C" w:rsidP="00C57F2C">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150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լուսադիոդներով</w:t>
            </w:r>
            <w:r w:rsidRPr="00F658BF">
              <w:rPr>
                <w:rFonts w:ascii="GHEA Grapalat" w:hAnsi="GHEA Grapalat" w:cs="Calibri"/>
              </w:rPr>
              <w:t xml:space="preserve"> </w:t>
            </w:r>
            <w:r w:rsidRPr="00F658BF">
              <w:rPr>
                <w:rFonts w:ascii="GHEA Grapalat" w:hAnsi="GHEA Grapalat" w:cs="Arial"/>
              </w:rPr>
              <w:t>և</w:t>
            </w:r>
            <w:r w:rsidRPr="00F658BF">
              <w:rPr>
                <w:rFonts w:ascii="GHEA Grapalat" w:hAnsi="GHEA Grapalat" w:cs="Calibri"/>
              </w:rPr>
              <w:t xml:space="preserve"> 150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ոսպնյակներով</w:t>
            </w:r>
            <w:r w:rsidRPr="00F658BF">
              <w:rPr>
                <w:rFonts w:ascii="GHEA Grapalat" w:hAnsi="GHEA Grapalat" w:cs="Calibri"/>
              </w:rPr>
              <w:t xml:space="preserve"> </w:t>
            </w:r>
          </w:p>
        </w:tc>
      </w:tr>
      <w:tr w:rsidR="00C57F2C" w:rsidRPr="00F658BF" w14:paraId="3B4926FD" w14:textId="77777777" w:rsidTr="00E01084">
        <w:trPr>
          <w:trHeight w:val="810"/>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1F6686AC" w14:textId="2775883E" w:rsidR="00C57F2C" w:rsidRPr="00F658BF" w:rsidRDefault="00C57F2C" w:rsidP="00C57F2C">
            <w:pPr>
              <w:rPr>
                <w:rFonts w:ascii="GHEA Grapalat" w:hAnsi="GHEA Grapalat" w:cs="Calibri"/>
              </w:rPr>
            </w:pPr>
            <w:r w:rsidRPr="00F658BF">
              <w:rPr>
                <w:rFonts w:ascii="GHEA Grapalat" w:hAnsi="GHEA Grapalat" w:cs="Calibri"/>
              </w:rPr>
              <w:t xml:space="preserve"> </w:t>
            </w:r>
            <w:r w:rsidRPr="00F658BF">
              <w:rPr>
                <w:rFonts w:ascii="GHEA Grapalat" w:hAnsi="GHEA Grapalat" w:cs="Arial"/>
              </w:rPr>
              <w:t>Իրանը</w:t>
            </w:r>
            <w:r w:rsidRPr="00F658BF">
              <w:rPr>
                <w:rFonts w:ascii="GHEA Grapalat" w:hAnsi="GHEA Grapalat" w:cs="Calibri"/>
              </w:rPr>
              <w:t xml:space="preserve"> </w:t>
            </w:r>
            <w:r w:rsidRPr="00F658BF">
              <w:rPr>
                <w:rFonts w:ascii="GHEA Grapalat" w:hAnsi="GHEA Grapalat" w:cs="Arial"/>
              </w:rPr>
              <w:t>ալյումինից</w:t>
            </w:r>
            <w:r w:rsidRPr="00F658BF">
              <w:rPr>
                <w:rFonts w:ascii="GHEA Grapalat" w:hAnsi="GHEA Grapalat" w:cs="Calibri"/>
              </w:rPr>
              <w:t xml:space="preserve"> </w:t>
            </w:r>
            <w:r w:rsidRPr="00F658BF">
              <w:rPr>
                <w:rFonts w:ascii="GHEA Grapalat" w:hAnsi="GHEA Grapalat" w:cs="Arial"/>
              </w:rPr>
              <w:t>կամ</w:t>
            </w:r>
            <w:r w:rsidRPr="00F658BF">
              <w:rPr>
                <w:rFonts w:ascii="GHEA Grapalat" w:hAnsi="GHEA Grapalat" w:cs="Calibri"/>
              </w:rPr>
              <w:t xml:space="preserve"> </w:t>
            </w:r>
            <w:r w:rsidRPr="00F658BF">
              <w:rPr>
                <w:rFonts w:ascii="GHEA Grapalat" w:hAnsi="GHEA Grapalat" w:cs="Arial"/>
              </w:rPr>
              <w:t>ձուլված</w:t>
            </w:r>
            <w:r w:rsidRPr="00F658BF">
              <w:rPr>
                <w:rFonts w:ascii="GHEA Grapalat" w:hAnsi="GHEA Grapalat" w:cs="Calibri"/>
              </w:rPr>
              <w:t xml:space="preserve"> </w:t>
            </w:r>
            <w:r w:rsidRPr="00F658BF">
              <w:rPr>
                <w:rFonts w:ascii="GHEA Grapalat" w:hAnsi="GHEA Grapalat" w:cs="Arial"/>
              </w:rPr>
              <w:t>ալյումինից</w:t>
            </w:r>
            <w:r w:rsidRPr="00F658BF">
              <w:rPr>
                <w:rFonts w:ascii="GHEA Grapalat" w:hAnsi="GHEA Grapalat" w:cs="Calibri"/>
              </w:rPr>
              <w:t xml:space="preserve"> </w:t>
            </w:r>
            <w:r w:rsidRPr="00F658BF">
              <w:rPr>
                <w:rFonts w:ascii="GHEA Grapalat" w:hAnsi="GHEA Grapalat" w:cs="Arial"/>
              </w:rPr>
              <w:t>կամ</w:t>
            </w:r>
            <w:r w:rsidRPr="00F658BF">
              <w:rPr>
                <w:rFonts w:ascii="GHEA Grapalat" w:hAnsi="GHEA Grapalat" w:cs="Calibri"/>
              </w:rPr>
              <w:t xml:space="preserve"> </w:t>
            </w:r>
            <w:r w:rsidRPr="00F658BF">
              <w:rPr>
                <w:rFonts w:ascii="GHEA Grapalat" w:hAnsi="GHEA Grapalat" w:cs="Arial"/>
              </w:rPr>
              <w:t>դյուրալյումինից</w:t>
            </w:r>
            <w:r w:rsidRPr="00F658BF">
              <w:rPr>
                <w:rFonts w:ascii="GHEA Grapalat" w:hAnsi="GHEA Grapalat" w:cs="Calibri"/>
              </w:rPr>
              <w:t xml:space="preserve">: </w:t>
            </w:r>
            <w:r w:rsidRPr="00F658BF">
              <w:rPr>
                <w:rFonts w:ascii="GHEA Grapalat" w:hAnsi="GHEA Grapalat" w:cs="Arial"/>
              </w:rPr>
              <w:t>Իրանի</w:t>
            </w:r>
            <w:r w:rsidRPr="00F658BF">
              <w:rPr>
                <w:rFonts w:ascii="GHEA Grapalat" w:hAnsi="GHEA Grapalat" w:cs="Calibri"/>
              </w:rPr>
              <w:t xml:space="preserve"> </w:t>
            </w:r>
            <w:r w:rsidRPr="00F658BF">
              <w:rPr>
                <w:rFonts w:ascii="GHEA Grapalat" w:hAnsi="GHEA Grapalat" w:cs="Arial"/>
              </w:rPr>
              <w:t>գույնը</w:t>
            </w:r>
            <w:r w:rsidRPr="00F658BF">
              <w:rPr>
                <w:rFonts w:ascii="GHEA Grapalat" w:hAnsi="GHEA Grapalat" w:cs="Calibri"/>
              </w:rPr>
              <w:t xml:space="preserve"> </w:t>
            </w:r>
            <w:r w:rsidRPr="00F658BF">
              <w:rPr>
                <w:rFonts w:ascii="GHEA Grapalat" w:hAnsi="GHEA Grapalat" w:cs="Arial"/>
              </w:rPr>
              <w:t>մոխրագույն</w:t>
            </w:r>
          </w:p>
        </w:tc>
      </w:tr>
      <w:tr w:rsidR="00C57F2C" w:rsidRPr="00F658BF" w14:paraId="69BC2A71" w14:textId="77777777" w:rsidTr="00E01084">
        <w:trPr>
          <w:trHeight w:val="1155"/>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00697BB9" w14:textId="62F88CF6" w:rsidR="00C57F2C" w:rsidRPr="00F658BF" w:rsidRDefault="00C57F2C" w:rsidP="006B23D2">
            <w:pPr>
              <w:rPr>
                <w:rFonts w:ascii="GHEA Grapalat" w:hAnsi="GHEA Grapalat" w:cs="Calibri"/>
              </w:rPr>
            </w:pPr>
            <w:r w:rsidRPr="00F658BF">
              <w:rPr>
                <w:rFonts w:ascii="GHEA Grapalat" w:hAnsi="GHEA Grapalat" w:cs="Arial"/>
              </w:rPr>
              <w:t>Մոնտաժային</w:t>
            </w:r>
            <w:r w:rsidRPr="00F658BF">
              <w:rPr>
                <w:rFonts w:ascii="GHEA Grapalat" w:hAnsi="GHEA Grapalat" w:cs="Calibri"/>
              </w:rPr>
              <w:t xml:space="preserve"> </w:t>
            </w:r>
            <w:r w:rsidRPr="00F658BF">
              <w:rPr>
                <w:rFonts w:ascii="GHEA Grapalat" w:hAnsi="GHEA Grapalat" w:cs="Arial"/>
              </w:rPr>
              <w:t>անցքի</w:t>
            </w:r>
            <w:r w:rsidRPr="00F658BF">
              <w:rPr>
                <w:rFonts w:ascii="GHEA Grapalat" w:hAnsi="GHEA Grapalat" w:cs="Calibri"/>
              </w:rPr>
              <w:t xml:space="preserve"> </w:t>
            </w:r>
            <w:r w:rsidRPr="00F658BF">
              <w:rPr>
                <w:rFonts w:ascii="GHEA Grapalat" w:hAnsi="GHEA Grapalat" w:cs="Arial"/>
              </w:rPr>
              <w:t>մոնտաժման</w:t>
            </w:r>
            <w:r w:rsidRPr="00F658BF">
              <w:rPr>
                <w:rFonts w:ascii="GHEA Grapalat" w:hAnsi="GHEA Grapalat" w:cs="Calibri"/>
              </w:rPr>
              <w:t xml:space="preserve"> </w:t>
            </w:r>
            <w:r w:rsidRPr="00F658BF">
              <w:rPr>
                <w:rFonts w:ascii="GHEA Grapalat" w:hAnsi="GHEA Grapalat" w:cs="Arial"/>
              </w:rPr>
              <w:t>հատվածի</w:t>
            </w:r>
            <w:r w:rsidRPr="00F658BF">
              <w:rPr>
                <w:rFonts w:ascii="GHEA Grapalat" w:hAnsi="GHEA Grapalat" w:cs="Calibri"/>
              </w:rPr>
              <w:t xml:space="preserve"> </w:t>
            </w:r>
            <w:r w:rsidRPr="00F658BF">
              <w:rPr>
                <w:rFonts w:ascii="GHEA Grapalat" w:hAnsi="GHEA Grapalat" w:cs="Arial"/>
              </w:rPr>
              <w:t>տրամաչափը</w:t>
            </w:r>
            <w:r w:rsidRPr="00F658BF">
              <w:rPr>
                <w:rFonts w:ascii="GHEA Grapalat" w:hAnsi="GHEA Grapalat" w:cs="Calibri"/>
              </w:rPr>
              <w:t xml:space="preserve"> 54-65 </w:t>
            </w:r>
            <w:r w:rsidRPr="00F658BF">
              <w:rPr>
                <w:rFonts w:ascii="GHEA Grapalat" w:hAnsi="GHEA Grapalat" w:cs="Arial"/>
              </w:rPr>
              <w:t>մմ</w:t>
            </w:r>
            <w:r w:rsidRPr="00F658BF">
              <w:rPr>
                <w:rFonts w:ascii="GHEA Grapalat" w:hAnsi="GHEA Grapalat" w:cs="Calibri"/>
              </w:rPr>
              <w:t xml:space="preserve">, </w:t>
            </w:r>
            <w:r w:rsidRPr="00F658BF">
              <w:rPr>
                <w:rFonts w:ascii="GHEA Grapalat" w:hAnsi="GHEA Grapalat" w:cs="Arial"/>
              </w:rPr>
              <w:t>մոնտաժման</w:t>
            </w:r>
            <w:r w:rsidRPr="00F658BF">
              <w:rPr>
                <w:rFonts w:ascii="GHEA Grapalat" w:hAnsi="GHEA Grapalat" w:cs="Calibri"/>
              </w:rPr>
              <w:t xml:space="preserve"> </w:t>
            </w:r>
            <w:r w:rsidRPr="00F658BF">
              <w:rPr>
                <w:rFonts w:ascii="GHEA Grapalat" w:hAnsi="GHEA Grapalat" w:cs="Arial"/>
              </w:rPr>
              <w:t>հատվածը</w:t>
            </w:r>
            <w:r w:rsidRPr="00F658BF">
              <w:rPr>
                <w:rFonts w:ascii="GHEA Grapalat" w:hAnsi="GHEA Grapalat" w:cs="Calibri"/>
              </w:rPr>
              <w:t xml:space="preserve"> </w:t>
            </w:r>
            <w:r w:rsidRPr="00F658BF">
              <w:rPr>
                <w:rFonts w:ascii="GHEA Grapalat" w:hAnsi="GHEA Grapalat" w:cs="Arial"/>
              </w:rPr>
              <w:t>խողովակաձև</w:t>
            </w:r>
            <w:r w:rsidRPr="00F658BF">
              <w:rPr>
                <w:rFonts w:ascii="GHEA Grapalat" w:hAnsi="GHEA Grapalat" w:cs="Calibri"/>
              </w:rPr>
              <w:t xml:space="preserve">, </w:t>
            </w:r>
            <w:r w:rsidRPr="00F658BF">
              <w:rPr>
                <w:rFonts w:ascii="GHEA Grapalat" w:hAnsi="GHEA Grapalat" w:cs="Arial"/>
              </w:rPr>
              <w:t>ամրացումը</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w:t>
            </w:r>
            <w:r w:rsidRPr="00F658BF">
              <w:rPr>
                <w:rFonts w:ascii="GHEA Grapalat" w:hAnsi="GHEA Grapalat" w:cs="Arial"/>
              </w:rPr>
              <w:t>երկու</w:t>
            </w:r>
            <w:r w:rsidRPr="00F658BF">
              <w:rPr>
                <w:rFonts w:ascii="GHEA Grapalat" w:hAnsi="GHEA Grapalat" w:cs="Calibri"/>
              </w:rPr>
              <w:t xml:space="preserve"> </w:t>
            </w:r>
            <w:r w:rsidRPr="00F658BF">
              <w:rPr>
                <w:rFonts w:ascii="GHEA Grapalat" w:hAnsi="GHEA Grapalat" w:cs="Arial"/>
              </w:rPr>
              <w:t>հատ</w:t>
            </w:r>
            <w:r w:rsidRPr="00F658BF">
              <w:rPr>
                <w:rFonts w:ascii="GHEA Grapalat" w:hAnsi="GHEA Grapalat" w:cs="Calibri"/>
              </w:rPr>
              <w:t xml:space="preserve"> </w:t>
            </w:r>
            <w:r w:rsidRPr="00F658BF">
              <w:rPr>
                <w:rFonts w:ascii="GHEA Grapalat" w:hAnsi="GHEA Grapalat" w:cs="Arial"/>
              </w:rPr>
              <w:t>հեղյուսների</w:t>
            </w:r>
            <w:r w:rsidRPr="00F658BF">
              <w:rPr>
                <w:rFonts w:ascii="GHEA Grapalat" w:hAnsi="GHEA Grapalat" w:cs="Calibri"/>
              </w:rPr>
              <w:t xml:space="preserve"> </w:t>
            </w:r>
            <w:r w:rsidRPr="00F658BF">
              <w:rPr>
                <w:rFonts w:ascii="GHEA Grapalat" w:hAnsi="GHEA Grapalat" w:cs="Arial"/>
              </w:rPr>
              <w:t>միջոցով</w:t>
            </w:r>
            <w:r w:rsidRPr="00F658BF">
              <w:rPr>
                <w:rFonts w:ascii="GHEA Grapalat" w:hAnsi="GHEA Grapalat" w:cs="Calibri"/>
              </w:rPr>
              <w:t xml:space="preserve">: </w:t>
            </w:r>
            <w:r w:rsidRPr="00F658BF">
              <w:rPr>
                <w:rFonts w:ascii="GHEA Grapalat" w:hAnsi="GHEA Grapalat" w:cs="Arial"/>
              </w:rPr>
              <w:t>Ամրացումը</w:t>
            </w:r>
            <w:r w:rsidRPr="00F658BF">
              <w:rPr>
                <w:rFonts w:ascii="GHEA Grapalat" w:hAnsi="GHEA Grapalat" w:cs="Calibri"/>
              </w:rPr>
              <w:t xml:space="preserve"> </w:t>
            </w:r>
            <w:r w:rsidRPr="00F658BF">
              <w:rPr>
                <w:rFonts w:ascii="GHEA Grapalat" w:hAnsi="GHEA Grapalat" w:cs="Arial"/>
              </w:rPr>
              <w:t>չպետք</w:t>
            </w:r>
            <w:r w:rsidRPr="00F658BF">
              <w:rPr>
                <w:rFonts w:ascii="GHEA Grapalat" w:hAnsi="GHEA Grapalat" w:cs="Calibri"/>
              </w:rPr>
              <w:t xml:space="preserve"> </w:t>
            </w:r>
            <w:r w:rsidRPr="00F658BF">
              <w:rPr>
                <w:rFonts w:ascii="GHEA Grapalat" w:hAnsi="GHEA Grapalat" w:cs="Arial"/>
              </w:rPr>
              <w:t>է</w:t>
            </w:r>
            <w:r w:rsidRPr="00F658BF">
              <w:rPr>
                <w:rFonts w:ascii="GHEA Grapalat" w:hAnsi="GHEA Grapalat" w:cs="Calibri"/>
              </w:rPr>
              <w:t xml:space="preserve"> </w:t>
            </w:r>
            <w:r w:rsidRPr="00F658BF">
              <w:rPr>
                <w:rFonts w:ascii="GHEA Grapalat" w:hAnsi="GHEA Grapalat" w:cs="Arial"/>
              </w:rPr>
              <w:t>լինի</w:t>
            </w:r>
            <w:r w:rsidRPr="00F658BF">
              <w:rPr>
                <w:rFonts w:ascii="GHEA Grapalat" w:hAnsi="GHEA Grapalat" w:cs="Calibri"/>
              </w:rPr>
              <w:t xml:space="preserve"> </w:t>
            </w:r>
            <w:r w:rsidRPr="00F658BF">
              <w:rPr>
                <w:rFonts w:ascii="GHEA Grapalat" w:hAnsi="GHEA Grapalat" w:cs="Arial"/>
              </w:rPr>
              <w:t>խամուտի</w:t>
            </w:r>
            <w:r w:rsidRPr="00F658BF">
              <w:rPr>
                <w:rFonts w:ascii="GHEA Grapalat" w:hAnsi="GHEA Grapalat" w:cs="Calibri"/>
              </w:rPr>
              <w:t xml:space="preserve"> </w:t>
            </w:r>
            <w:r w:rsidRPr="00F658BF">
              <w:rPr>
                <w:rFonts w:ascii="GHEA Grapalat" w:hAnsi="GHEA Grapalat" w:cs="Arial"/>
              </w:rPr>
              <w:t>միջոցով</w:t>
            </w:r>
          </w:p>
        </w:tc>
      </w:tr>
      <w:tr w:rsidR="00C57F2C" w:rsidRPr="00F658BF" w14:paraId="29B70720" w14:textId="77777777" w:rsidTr="00E01084">
        <w:trPr>
          <w:trHeight w:val="795"/>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72B520C4" w14:textId="65EDBAE6" w:rsidR="00C57F2C" w:rsidRPr="00F658BF" w:rsidRDefault="00C57F2C" w:rsidP="00C57F2C">
            <w:pPr>
              <w:rPr>
                <w:rFonts w:ascii="GHEA Grapalat" w:hAnsi="GHEA Grapalat" w:cs="Calibri"/>
              </w:rPr>
            </w:pPr>
            <w:r w:rsidRPr="00F658BF">
              <w:rPr>
                <w:rFonts w:ascii="GHEA Grapalat" w:hAnsi="GHEA Grapalat" w:cs="Arial"/>
              </w:rPr>
              <w:t>Աշխատանքը</w:t>
            </w:r>
            <w:r w:rsidRPr="00F658BF">
              <w:rPr>
                <w:rFonts w:ascii="GHEA Grapalat" w:hAnsi="GHEA Grapalat" w:cs="Calibri"/>
              </w:rPr>
              <w:t xml:space="preserve"> </w:t>
            </w:r>
            <w:r w:rsidRPr="00F658BF">
              <w:rPr>
                <w:rFonts w:ascii="GHEA Grapalat" w:hAnsi="GHEA Grapalat" w:cs="Arial"/>
              </w:rPr>
              <w:t>շրջակա</w:t>
            </w:r>
            <w:r w:rsidRPr="00F658BF">
              <w:rPr>
                <w:rFonts w:ascii="GHEA Grapalat" w:hAnsi="GHEA Grapalat" w:cs="Calibri"/>
              </w:rPr>
              <w:t xml:space="preserve"> </w:t>
            </w:r>
            <w:r w:rsidRPr="00F658BF">
              <w:rPr>
                <w:rFonts w:ascii="GHEA Grapalat" w:hAnsi="GHEA Grapalat" w:cs="Arial"/>
              </w:rPr>
              <w:t>միջավայրի</w:t>
            </w:r>
            <w:r w:rsidRPr="00F658BF">
              <w:rPr>
                <w:rFonts w:ascii="GHEA Grapalat" w:hAnsi="GHEA Grapalat" w:cs="Calibri"/>
              </w:rPr>
              <w:t xml:space="preserve"> </w:t>
            </w:r>
            <w:r w:rsidRPr="00F658BF">
              <w:rPr>
                <w:rFonts w:ascii="GHEA Grapalat" w:hAnsi="GHEA Grapalat" w:cs="Arial"/>
              </w:rPr>
              <w:t>առնվազն</w:t>
            </w:r>
            <w:r w:rsidRPr="00F658BF">
              <w:rPr>
                <w:rFonts w:ascii="GHEA Grapalat" w:hAnsi="GHEA Grapalat" w:cs="Calibri"/>
              </w:rPr>
              <w:t xml:space="preserve"> -30-</w:t>
            </w:r>
            <w:r w:rsidRPr="00F658BF">
              <w:rPr>
                <w:rFonts w:ascii="GHEA Grapalat" w:hAnsi="GHEA Grapalat" w:cs="Arial"/>
              </w:rPr>
              <w:t>ից</w:t>
            </w:r>
            <w:r w:rsidRPr="00F658BF">
              <w:rPr>
                <w:rFonts w:ascii="GHEA Grapalat" w:hAnsi="GHEA Grapalat" w:cs="Calibri"/>
              </w:rPr>
              <w:t xml:space="preserve"> +40 </w:t>
            </w:r>
            <w:r w:rsidRPr="00F658BF">
              <w:rPr>
                <w:rFonts w:ascii="GHEA Grapalat" w:hAnsi="GHEA Grapalat" w:cs="Arial"/>
              </w:rPr>
              <w:t>ջերմաստիճանի</w:t>
            </w:r>
            <w:r w:rsidRPr="00F658BF">
              <w:rPr>
                <w:rFonts w:ascii="GHEA Grapalat" w:hAnsi="GHEA Grapalat" w:cs="Calibri"/>
              </w:rPr>
              <w:t xml:space="preserve"> </w:t>
            </w:r>
            <w:r w:rsidRPr="00F658BF">
              <w:rPr>
                <w:rFonts w:ascii="GHEA Grapalat" w:hAnsi="GHEA Grapalat" w:cs="Arial"/>
              </w:rPr>
              <w:t>պայմաններում</w:t>
            </w:r>
            <w:r w:rsidRPr="00F658BF">
              <w:rPr>
                <w:rFonts w:ascii="GHEA Grapalat" w:hAnsi="GHEA Grapalat" w:cs="Calibri"/>
              </w:rPr>
              <w:t xml:space="preserve"> </w:t>
            </w:r>
          </w:p>
        </w:tc>
      </w:tr>
      <w:tr w:rsidR="00C57F2C" w:rsidRPr="00F658BF" w14:paraId="26053803" w14:textId="77777777" w:rsidTr="00E01084">
        <w:trPr>
          <w:trHeight w:val="765"/>
        </w:trPr>
        <w:tc>
          <w:tcPr>
            <w:tcW w:w="9356" w:type="dxa"/>
            <w:tcBorders>
              <w:top w:val="nil"/>
              <w:left w:val="single" w:sz="4" w:space="0" w:color="auto"/>
              <w:bottom w:val="single" w:sz="4" w:space="0" w:color="auto"/>
              <w:right w:val="single" w:sz="4" w:space="0" w:color="auto"/>
            </w:tcBorders>
            <w:shd w:val="clear" w:color="auto" w:fill="auto"/>
            <w:vAlign w:val="center"/>
            <w:hideMark/>
          </w:tcPr>
          <w:p w14:paraId="6D991D48" w14:textId="74449C6B" w:rsidR="00C57F2C" w:rsidRPr="00F658BF" w:rsidRDefault="00C57F2C" w:rsidP="006B23D2">
            <w:pPr>
              <w:rPr>
                <w:rFonts w:ascii="GHEA Grapalat" w:hAnsi="GHEA Grapalat" w:cs="Calibri"/>
              </w:rPr>
            </w:pPr>
            <w:r w:rsidRPr="00F658BF">
              <w:rPr>
                <w:rFonts w:ascii="GHEA Grapalat" w:hAnsi="GHEA Grapalat" w:cs="Arial"/>
              </w:rPr>
              <w:t>Լուսատուի</w:t>
            </w:r>
            <w:r w:rsidRPr="00F658BF">
              <w:rPr>
                <w:rFonts w:ascii="GHEA Grapalat" w:hAnsi="GHEA Grapalat" w:cs="Calibri"/>
              </w:rPr>
              <w:t xml:space="preserve"> </w:t>
            </w:r>
            <w:r w:rsidRPr="00F658BF">
              <w:rPr>
                <w:rFonts w:ascii="GHEA Grapalat" w:hAnsi="GHEA Grapalat" w:cs="Arial"/>
              </w:rPr>
              <w:t>վրա</w:t>
            </w:r>
            <w:r w:rsidRPr="00F658BF">
              <w:rPr>
                <w:rFonts w:ascii="GHEA Grapalat" w:hAnsi="GHEA Grapalat" w:cs="Calibri"/>
              </w:rPr>
              <w:t xml:space="preserve"> </w:t>
            </w:r>
            <w:r w:rsidRPr="00F658BF">
              <w:rPr>
                <w:rFonts w:ascii="GHEA Grapalat" w:hAnsi="GHEA Grapalat" w:cs="Arial"/>
              </w:rPr>
              <w:t>լազերային</w:t>
            </w:r>
            <w:r w:rsidRPr="00F658BF">
              <w:rPr>
                <w:rFonts w:ascii="GHEA Grapalat" w:hAnsi="GHEA Grapalat" w:cs="Calibri"/>
              </w:rPr>
              <w:t xml:space="preserve"> </w:t>
            </w:r>
            <w:r w:rsidRPr="00F658BF">
              <w:rPr>
                <w:rFonts w:ascii="GHEA Grapalat" w:hAnsi="GHEA Grapalat" w:cs="Arial"/>
              </w:rPr>
              <w:t>փորագրումով</w:t>
            </w:r>
            <w:r w:rsidRPr="00F658BF">
              <w:rPr>
                <w:rFonts w:ascii="GHEA Grapalat" w:hAnsi="GHEA Grapalat" w:cs="Calibri"/>
              </w:rPr>
              <w:t xml:space="preserve"> </w:t>
            </w:r>
            <w:r w:rsidRPr="00F658BF">
              <w:rPr>
                <w:rFonts w:ascii="GHEA Grapalat" w:hAnsi="GHEA Grapalat" w:cs="Arial"/>
              </w:rPr>
              <w:t>պետք</w:t>
            </w:r>
            <w:r w:rsidRPr="00F658BF">
              <w:rPr>
                <w:rFonts w:ascii="GHEA Grapalat" w:hAnsi="GHEA Grapalat" w:cs="Calibri"/>
              </w:rPr>
              <w:t xml:space="preserve"> </w:t>
            </w:r>
            <w:r w:rsidRPr="00F658BF">
              <w:rPr>
                <w:rFonts w:ascii="GHEA Grapalat" w:hAnsi="GHEA Grapalat" w:cs="Arial"/>
              </w:rPr>
              <w:t>է</w:t>
            </w:r>
            <w:r w:rsidRPr="00F658BF">
              <w:rPr>
                <w:rFonts w:ascii="GHEA Grapalat" w:hAnsi="GHEA Grapalat" w:cs="Calibri"/>
              </w:rPr>
              <w:t xml:space="preserve"> </w:t>
            </w:r>
            <w:r w:rsidRPr="00F658BF">
              <w:rPr>
                <w:rFonts w:ascii="GHEA Grapalat" w:hAnsi="GHEA Grapalat" w:cs="Arial"/>
              </w:rPr>
              <w:t>գրված</w:t>
            </w:r>
            <w:r w:rsidRPr="00F658BF">
              <w:rPr>
                <w:rFonts w:ascii="GHEA Grapalat" w:hAnsi="GHEA Grapalat" w:cs="Calibri"/>
              </w:rPr>
              <w:t xml:space="preserve"> </w:t>
            </w:r>
            <w:r w:rsidRPr="00F658BF">
              <w:rPr>
                <w:rFonts w:ascii="GHEA Grapalat" w:hAnsi="GHEA Grapalat" w:cs="Arial"/>
              </w:rPr>
              <w:t>լինի</w:t>
            </w:r>
            <w:r w:rsidRPr="00F658BF">
              <w:rPr>
                <w:rFonts w:ascii="GHEA Grapalat" w:hAnsi="GHEA Grapalat" w:cs="Calibri"/>
              </w:rPr>
              <w:t xml:space="preserve">    </w:t>
            </w:r>
            <w:r w:rsidRPr="00F658BF">
              <w:rPr>
                <w:rFonts w:ascii="GHEA Grapalat" w:hAnsi="GHEA Grapalat" w:cs="Calibri"/>
                <w:b/>
                <w:bCs/>
                <w:sz w:val="28"/>
                <w:szCs w:val="28"/>
              </w:rPr>
              <w:t xml:space="preserve">Yerqaghluys </w:t>
            </w:r>
            <w:r w:rsidRPr="00F658BF">
              <w:rPr>
                <w:rFonts w:ascii="GHEA Grapalat" w:hAnsi="GHEA Grapalat" w:cs="Arial"/>
              </w:rPr>
              <w:t>անվանումը</w:t>
            </w:r>
            <w:r w:rsidRPr="00F658BF">
              <w:rPr>
                <w:rFonts w:ascii="GHEA Grapalat" w:hAnsi="GHEA Grapalat" w:cs="Calibri"/>
              </w:rPr>
              <w:t xml:space="preserve"> </w:t>
            </w:r>
            <w:r w:rsidRPr="00F658BF">
              <w:rPr>
                <w:rFonts w:ascii="GHEA Grapalat" w:hAnsi="GHEA Grapalat" w:cs="Arial"/>
              </w:rPr>
              <w:t>և</w:t>
            </w:r>
            <w:r w:rsidRPr="00F658BF">
              <w:rPr>
                <w:rFonts w:ascii="GHEA Grapalat" w:hAnsi="GHEA Grapalat" w:cs="Calibri"/>
              </w:rPr>
              <w:t xml:space="preserve"> </w:t>
            </w:r>
            <w:r w:rsidRPr="00F658BF">
              <w:rPr>
                <w:rFonts w:ascii="GHEA Grapalat" w:hAnsi="GHEA Grapalat" w:cs="Arial"/>
              </w:rPr>
              <w:t>արտադրության</w:t>
            </w:r>
            <w:r w:rsidRPr="00F658BF">
              <w:rPr>
                <w:rFonts w:ascii="GHEA Grapalat" w:hAnsi="GHEA Grapalat" w:cs="Calibri"/>
              </w:rPr>
              <w:t xml:space="preserve"> </w:t>
            </w:r>
            <w:r w:rsidRPr="00F658BF">
              <w:rPr>
                <w:rFonts w:ascii="GHEA Grapalat" w:hAnsi="GHEA Grapalat" w:cs="Arial"/>
              </w:rPr>
              <w:t>տարեթիվը</w:t>
            </w:r>
          </w:p>
        </w:tc>
      </w:tr>
      <w:tr w:rsidR="00C57F2C" w:rsidRPr="00F658BF" w14:paraId="61D2B1C1" w14:textId="77777777" w:rsidTr="00E01084">
        <w:trPr>
          <w:trHeight w:val="540"/>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31429173" w14:textId="0731BA06" w:rsidR="00C57F2C" w:rsidRPr="00F658BF" w:rsidRDefault="00C57F2C" w:rsidP="006B23D2">
            <w:pPr>
              <w:rPr>
                <w:rFonts w:ascii="GHEA Grapalat" w:hAnsi="GHEA Grapalat" w:cs="Calibri"/>
                <w:b/>
                <w:bCs/>
              </w:rPr>
            </w:pPr>
            <w:r w:rsidRPr="00F658BF">
              <w:rPr>
                <w:rFonts w:ascii="GHEA Grapalat" w:hAnsi="GHEA Grapalat" w:cs="Arial"/>
                <w:b/>
                <w:bCs/>
              </w:rPr>
              <w:t>Առնվազն</w:t>
            </w:r>
            <w:r w:rsidRPr="00F658BF">
              <w:rPr>
                <w:rFonts w:ascii="GHEA Grapalat" w:hAnsi="GHEA Grapalat" w:cs="Calibri"/>
                <w:b/>
                <w:bCs/>
              </w:rPr>
              <w:t xml:space="preserve"> 3 </w:t>
            </w:r>
            <w:r w:rsidRPr="00F658BF">
              <w:rPr>
                <w:rFonts w:ascii="GHEA Grapalat" w:hAnsi="GHEA Grapalat" w:cs="Arial"/>
                <w:b/>
                <w:bCs/>
              </w:rPr>
              <w:t>տարի</w:t>
            </w:r>
            <w:r w:rsidRPr="00F658BF">
              <w:rPr>
                <w:rFonts w:ascii="GHEA Grapalat" w:hAnsi="GHEA Grapalat" w:cs="Calibri"/>
                <w:b/>
                <w:bCs/>
              </w:rPr>
              <w:t xml:space="preserve"> </w:t>
            </w:r>
            <w:r w:rsidRPr="00F658BF">
              <w:rPr>
                <w:rFonts w:ascii="GHEA Grapalat" w:hAnsi="GHEA Grapalat" w:cs="Arial"/>
                <w:b/>
                <w:bCs/>
              </w:rPr>
              <w:t>երաշխիքային</w:t>
            </w:r>
            <w:r w:rsidRPr="00F658BF">
              <w:rPr>
                <w:rFonts w:ascii="GHEA Grapalat" w:hAnsi="GHEA Grapalat" w:cs="Calibri"/>
                <w:b/>
                <w:bCs/>
              </w:rPr>
              <w:t xml:space="preserve">  </w:t>
            </w:r>
            <w:r w:rsidRPr="00F658BF">
              <w:rPr>
                <w:rFonts w:ascii="GHEA Grapalat" w:hAnsi="GHEA Grapalat" w:cs="Arial"/>
                <w:b/>
                <w:bCs/>
              </w:rPr>
              <w:t>ժամկետ</w:t>
            </w:r>
            <w:r w:rsidRPr="00F658BF">
              <w:rPr>
                <w:rFonts w:ascii="GHEA Grapalat" w:hAnsi="GHEA Grapalat" w:cs="Calibri"/>
                <w:b/>
                <w:bCs/>
              </w:rPr>
              <w:t xml:space="preserve"> </w:t>
            </w:r>
          </w:p>
        </w:tc>
      </w:tr>
      <w:tr w:rsidR="00C57F2C" w:rsidRPr="00F658BF" w14:paraId="1BFCEF88" w14:textId="77777777" w:rsidTr="00E01084">
        <w:trPr>
          <w:trHeight w:val="540"/>
        </w:trPr>
        <w:tc>
          <w:tcPr>
            <w:tcW w:w="9356" w:type="dxa"/>
            <w:tcBorders>
              <w:top w:val="nil"/>
              <w:left w:val="single" w:sz="4" w:space="0" w:color="auto"/>
              <w:bottom w:val="single" w:sz="4" w:space="0" w:color="auto"/>
              <w:right w:val="single" w:sz="4" w:space="0" w:color="auto"/>
            </w:tcBorders>
            <w:shd w:val="clear" w:color="auto" w:fill="auto"/>
            <w:noWrap/>
            <w:vAlign w:val="center"/>
            <w:hideMark/>
          </w:tcPr>
          <w:p w14:paraId="6AFA362B" w14:textId="19BA231E" w:rsidR="00C57F2C" w:rsidRPr="00F658BF" w:rsidRDefault="00C57F2C" w:rsidP="00C57F2C">
            <w:pPr>
              <w:rPr>
                <w:rFonts w:ascii="GHEA Grapalat" w:hAnsi="GHEA Grapalat" w:cs="Calibri"/>
              </w:rPr>
            </w:pPr>
            <w:r w:rsidRPr="00F658BF">
              <w:rPr>
                <w:rFonts w:ascii="GHEA Grapalat" w:hAnsi="GHEA Grapalat" w:cs="Arial"/>
              </w:rPr>
              <w:t>Չօգտագործված</w:t>
            </w:r>
            <w:r w:rsidRPr="00F658BF">
              <w:rPr>
                <w:rFonts w:ascii="GHEA Grapalat" w:hAnsi="GHEA Grapalat" w:cs="Calibri"/>
              </w:rPr>
              <w:t>,  2026</w:t>
            </w:r>
            <w:r w:rsidRPr="00F658BF">
              <w:rPr>
                <w:rFonts w:ascii="GHEA Grapalat" w:hAnsi="GHEA Grapalat" w:cs="Arial"/>
              </w:rPr>
              <w:t>թ</w:t>
            </w:r>
            <w:r w:rsidRPr="00F658BF">
              <w:rPr>
                <w:rFonts w:ascii="GHEA Grapalat" w:hAnsi="GHEA Grapalat" w:cs="Calibri"/>
              </w:rPr>
              <w:t>-</w:t>
            </w:r>
            <w:r w:rsidRPr="00F658BF">
              <w:rPr>
                <w:rFonts w:ascii="GHEA Grapalat" w:hAnsi="GHEA Grapalat" w:cs="Arial"/>
              </w:rPr>
              <w:t>ի</w:t>
            </w:r>
            <w:r w:rsidRPr="00F658BF">
              <w:rPr>
                <w:rFonts w:ascii="GHEA Grapalat" w:hAnsi="GHEA Grapalat" w:cs="Calibri"/>
              </w:rPr>
              <w:t xml:space="preserve"> </w:t>
            </w:r>
            <w:r w:rsidRPr="00F658BF">
              <w:rPr>
                <w:rFonts w:ascii="GHEA Grapalat" w:hAnsi="GHEA Grapalat" w:cs="Arial"/>
              </w:rPr>
              <w:t>արտադրության</w:t>
            </w:r>
            <w:r w:rsidRPr="00F658BF">
              <w:rPr>
                <w:rFonts w:ascii="GHEA Grapalat" w:hAnsi="GHEA Grapalat" w:cs="Calibri"/>
              </w:rPr>
              <w:t xml:space="preserve">  </w:t>
            </w:r>
          </w:p>
        </w:tc>
      </w:tr>
    </w:tbl>
    <w:p w14:paraId="517DFB10" w14:textId="77777777" w:rsidR="00132B7E" w:rsidRDefault="00132B7E" w:rsidP="00132B7E">
      <w:pPr>
        <w:ind w:firstLine="142"/>
      </w:pPr>
    </w:p>
    <w:p w14:paraId="691579AA" w14:textId="77777777" w:rsidR="00132B7E" w:rsidRPr="00096D07" w:rsidRDefault="00132B7E" w:rsidP="00132B7E">
      <w:pPr>
        <w:ind w:firstLine="142"/>
      </w:pPr>
    </w:p>
    <w:tbl>
      <w:tblPr>
        <w:tblW w:w="10413" w:type="dxa"/>
        <w:jc w:val="center"/>
        <w:tblLayout w:type="fixed"/>
        <w:tblLook w:val="0000" w:firstRow="0" w:lastRow="0" w:firstColumn="0" w:lastColumn="0" w:noHBand="0" w:noVBand="0"/>
      </w:tblPr>
      <w:tblGrid>
        <w:gridCol w:w="4935"/>
        <w:gridCol w:w="519"/>
        <w:gridCol w:w="4959"/>
      </w:tblGrid>
      <w:tr w:rsidR="00132B7E" w:rsidRPr="00752623" w14:paraId="4DC89951" w14:textId="77777777" w:rsidTr="00E01084">
        <w:trPr>
          <w:trHeight w:val="3107"/>
          <w:jc w:val="center"/>
        </w:trPr>
        <w:tc>
          <w:tcPr>
            <w:tcW w:w="4935" w:type="dxa"/>
          </w:tcPr>
          <w:p w14:paraId="77E95B53" w14:textId="77777777" w:rsidR="00132B7E" w:rsidRDefault="00132B7E" w:rsidP="00E01084">
            <w:pPr>
              <w:jc w:val="center"/>
              <w:rPr>
                <w:rFonts w:ascii="Sylfaen" w:hAnsi="Sylfaen" w:cs="Sylfaen"/>
                <w:b/>
                <w:bCs/>
                <w:lang w:val="pt-BR"/>
              </w:rPr>
            </w:pPr>
          </w:p>
          <w:p w14:paraId="4E6186EC" w14:textId="77777777" w:rsidR="00132B7E" w:rsidRPr="00D05B89" w:rsidRDefault="00132B7E" w:rsidP="00E01084">
            <w:pPr>
              <w:jc w:val="center"/>
              <w:rPr>
                <w:rFonts w:ascii="GHEA Grapalat" w:hAnsi="GHEA Grapalat"/>
                <w:sz w:val="22"/>
                <w:szCs w:val="22"/>
                <w:lang w:val="hy-AM"/>
              </w:rPr>
            </w:pPr>
            <w:r w:rsidRPr="00752623">
              <w:rPr>
                <w:rFonts w:ascii="Sylfaen" w:hAnsi="Sylfaen" w:cs="Sylfaen"/>
                <w:b/>
                <w:bCs/>
                <w:lang w:val="pt-BR"/>
              </w:rPr>
              <w:t>ՎԱՃԱՌՈՂ</w:t>
            </w:r>
          </w:p>
          <w:p w14:paraId="0E81EAAC" w14:textId="77777777" w:rsidR="00132B7E" w:rsidRPr="00D05B89" w:rsidRDefault="00132B7E" w:rsidP="00E01084">
            <w:pPr>
              <w:jc w:val="center"/>
              <w:rPr>
                <w:rFonts w:ascii="GHEA Grapalat" w:hAnsi="GHEA Grapalat"/>
                <w:lang w:val="hy-AM"/>
              </w:rPr>
            </w:pPr>
          </w:p>
          <w:p w14:paraId="29148148" w14:textId="77777777" w:rsidR="00132B7E" w:rsidRPr="00D05B89" w:rsidRDefault="00132B7E" w:rsidP="00E01084">
            <w:pPr>
              <w:jc w:val="center"/>
              <w:rPr>
                <w:rFonts w:ascii="GHEA Grapalat" w:hAnsi="GHEA Grapalat"/>
                <w:lang w:val="hy-AM"/>
              </w:rPr>
            </w:pPr>
          </w:p>
          <w:p w14:paraId="12B074DC" w14:textId="77777777" w:rsidR="00132B7E" w:rsidRPr="00D05B89" w:rsidRDefault="00132B7E" w:rsidP="00E01084">
            <w:pPr>
              <w:jc w:val="center"/>
              <w:rPr>
                <w:rFonts w:ascii="GHEA Grapalat" w:hAnsi="GHEA Grapalat"/>
                <w:lang w:val="hy-AM"/>
              </w:rPr>
            </w:pPr>
          </w:p>
          <w:p w14:paraId="167FDD43" w14:textId="77777777" w:rsidR="00132B7E" w:rsidRPr="00E979A6" w:rsidRDefault="00132B7E" w:rsidP="00E01084">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425815CD" w14:textId="77777777" w:rsidR="00132B7E" w:rsidRPr="00D05B89" w:rsidRDefault="00132B7E" w:rsidP="00E01084">
            <w:pPr>
              <w:jc w:val="center"/>
              <w:rPr>
                <w:rFonts w:ascii="GHEA Grapalat" w:hAnsi="GHEA Grapalat"/>
                <w:lang w:val="hy-AM"/>
              </w:rPr>
            </w:pPr>
          </w:p>
          <w:p w14:paraId="484937BB" w14:textId="77777777" w:rsidR="00132B7E" w:rsidRPr="00D05B89" w:rsidRDefault="00132B7E" w:rsidP="00E01084">
            <w:pPr>
              <w:jc w:val="center"/>
              <w:rPr>
                <w:rFonts w:ascii="GHEA Grapalat" w:hAnsi="GHEA Grapalat"/>
                <w:lang w:val="hy-AM"/>
              </w:rPr>
            </w:pPr>
          </w:p>
          <w:p w14:paraId="3BEBEE1B"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651A4E3C"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3D383820" w14:textId="77777777" w:rsidR="00132B7E" w:rsidRPr="00D05B89" w:rsidRDefault="00132B7E" w:rsidP="00E01084">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30CE05C8" w14:textId="77777777" w:rsidR="00132B7E" w:rsidRPr="00D05B89" w:rsidRDefault="00132B7E" w:rsidP="00E01084">
            <w:pPr>
              <w:jc w:val="center"/>
              <w:rPr>
                <w:rFonts w:ascii="GHEA Grapalat" w:hAnsi="GHEA Grapalat"/>
                <w:lang w:val="hy-AM"/>
              </w:rPr>
            </w:pPr>
          </w:p>
        </w:tc>
        <w:tc>
          <w:tcPr>
            <w:tcW w:w="4959" w:type="dxa"/>
          </w:tcPr>
          <w:p w14:paraId="6AC0A18B" w14:textId="77777777" w:rsidR="00132B7E" w:rsidRDefault="00132B7E" w:rsidP="00E01084">
            <w:pPr>
              <w:jc w:val="center"/>
              <w:rPr>
                <w:rFonts w:ascii="Sylfaen" w:hAnsi="Sylfaen"/>
                <w:b/>
                <w:bCs/>
                <w:color w:val="212529"/>
                <w:sz w:val="18"/>
                <w:szCs w:val="18"/>
                <w:lang w:val="nb-NO"/>
              </w:rPr>
            </w:pPr>
          </w:p>
          <w:p w14:paraId="7B02542B" w14:textId="77777777" w:rsidR="00132B7E" w:rsidRPr="00E979A6" w:rsidRDefault="00132B7E" w:rsidP="00E01084">
            <w:pPr>
              <w:jc w:val="center"/>
              <w:rPr>
                <w:rFonts w:ascii="Sylfaen" w:hAnsi="Sylfaen"/>
                <w:color w:val="212529"/>
                <w:szCs w:val="18"/>
                <w:lang w:val="nb-NO"/>
              </w:rPr>
            </w:pPr>
            <w:r w:rsidRPr="004D740B">
              <w:rPr>
                <w:rFonts w:ascii="Sylfaen" w:hAnsi="Sylfaen"/>
                <w:b/>
                <w:bCs/>
                <w:color w:val="212529"/>
                <w:szCs w:val="18"/>
                <w:lang w:val="nb-NO"/>
              </w:rPr>
              <w:t>ԳՆՈՐԴ</w:t>
            </w:r>
          </w:p>
          <w:p w14:paraId="2363ED6F" w14:textId="77777777" w:rsidR="00132B7E" w:rsidRPr="00E979A6" w:rsidRDefault="00132B7E" w:rsidP="00E01084">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4B987FE2" w14:textId="77777777" w:rsidR="00132B7E" w:rsidRPr="001C26FE" w:rsidRDefault="00132B7E" w:rsidP="00E01084">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346EE2A9"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1CFA33E8"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45A5FBD6" w14:textId="77777777" w:rsidR="00132B7E" w:rsidRPr="001C26FE" w:rsidRDefault="00132B7E" w:rsidP="00E01084">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18"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0BBB0F32" w14:textId="77777777" w:rsidR="00132B7E" w:rsidRPr="00D05B89" w:rsidRDefault="00132B7E" w:rsidP="00E01084">
            <w:pPr>
              <w:jc w:val="center"/>
              <w:rPr>
                <w:rFonts w:ascii="Arial LatArm" w:hAnsi="Arial LatArm" w:cs="Sylfaen"/>
                <w:bCs/>
                <w:sz w:val="20"/>
                <w:lang w:val="hy-AM"/>
              </w:rPr>
            </w:pPr>
            <w:r w:rsidRPr="00D05B89">
              <w:rPr>
                <w:rFonts w:ascii="Sylfaen" w:hAnsi="Sylfaen"/>
                <w:lang w:val="hy-AM"/>
              </w:rPr>
              <w:t xml:space="preserve">   </w:t>
            </w:r>
          </w:p>
          <w:p w14:paraId="2242AB76" w14:textId="77777777" w:rsidR="00132B7E" w:rsidRPr="00D05B89" w:rsidRDefault="00132B7E" w:rsidP="00E01084">
            <w:pPr>
              <w:jc w:val="center"/>
              <w:rPr>
                <w:rFonts w:ascii="Arial LatArm" w:hAnsi="Arial LatArm" w:cs="Sylfaen"/>
                <w:bCs/>
                <w:sz w:val="20"/>
                <w:lang w:val="hy-AM"/>
              </w:rPr>
            </w:pPr>
          </w:p>
          <w:p w14:paraId="72B88D7B" w14:textId="77777777" w:rsidR="00132B7E" w:rsidRPr="004D740B" w:rsidRDefault="00132B7E" w:rsidP="00E01084">
            <w:pPr>
              <w:jc w:val="center"/>
              <w:rPr>
                <w:rFonts w:asciiTheme="minorHAnsi" w:hAnsiTheme="minorHAnsi" w:cs="Sylfaen"/>
                <w:bCs/>
                <w:sz w:val="20"/>
                <w:lang w:val="hy-AM"/>
              </w:rPr>
            </w:pPr>
          </w:p>
          <w:p w14:paraId="2D1889B1"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21671542"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14E1EC73" w14:textId="77777777" w:rsidR="00132B7E" w:rsidRDefault="00132B7E" w:rsidP="00E01084">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p w14:paraId="0AA7432C" w14:textId="77777777" w:rsidR="006B23D2" w:rsidRPr="00752623" w:rsidRDefault="006B23D2" w:rsidP="00E01084">
            <w:pPr>
              <w:jc w:val="center"/>
              <w:rPr>
                <w:rFonts w:ascii="GHEA Grapalat" w:hAnsi="GHEA Grapalat"/>
                <w:sz w:val="22"/>
                <w:szCs w:val="22"/>
                <w:lang w:val="ru-RU"/>
              </w:rPr>
            </w:pPr>
          </w:p>
        </w:tc>
      </w:tr>
    </w:tbl>
    <w:p w14:paraId="18E6E17B" w14:textId="77777777" w:rsidR="00132B7E" w:rsidRPr="003E6576" w:rsidRDefault="00132B7E" w:rsidP="00132B7E">
      <w:pPr>
        <w:jc w:val="right"/>
        <w:rPr>
          <w:rFonts w:ascii="GHEA Grapalat" w:hAnsi="GHEA Grapalat"/>
          <w:i/>
          <w:lang w:val="hy-AM"/>
        </w:rPr>
      </w:pPr>
      <w:r w:rsidRPr="003E6576">
        <w:rPr>
          <w:rFonts w:ascii="GHEA Grapalat" w:hAnsi="GHEA Grapalat"/>
          <w:i/>
          <w:lang w:val="hy-AM"/>
        </w:rPr>
        <w:lastRenderedPageBreak/>
        <w:t>Հավելված N 2</w:t>
      </w:r>
    </w:p>
    <w:p w14:paraId="6C64E693" w14:textId="57209E69" w:rsidR="00132B7E" w:rsidRPr="003E6576" w:rsidRDefault="00132B7E" w:rsidP="00132B7E">
      <w:pPr>
        <w:jc w:val="right"/>
        <w:rPr>
          <w:rFonts w:ascii="GHEA Grapalat" w:hAnsi="GHEA Grapalat"/>
          <w:i/>
          <w:lang w:val="hy-AM"/>
        </w:rPr>
      </w:pPr>
      <w:r w:rsidRPr="003E6576">
        <w:rPr>
          <w:rFonts w:ascii="GHEA Grapalat" w:hAnsi="GHEA Grapalat"/>
          <w:i/>
          <w:lang w:val="hy-AM"/>
        </w:rPr>
        <w:t>«         »              20</w:t>
      </w:r>
      <w:r w:rsidRPr="004F1C82">
        <w:rPr>
          <w:rFonts w:ascii="GHEA Grapalat" w:hAnsi="GHEA Grapalat"/>
          <w:i/>
          <w:lang w:val="hy-AM"/>
        </w:rPr>
        <w:t>2</w:t>
      </w:r>
      <w:r w:rsidR="00292BE1">
        <w:rPr>
          <w:rFonts w:ascii="GHEA Grapalat" w:hAnsi="GHEA Grapalat"/>
          <w:i/>
        </w:rPr>
        <w:t>6</w:t>
      </w:r>
      <w:r w:rsidRPr="003E6576">
        <w:rPr>
          <w:rFonts w:ascii="GHEA Grapalat" w:hAnsi="GHEA Grapalat"/>
          <w:i/>
          <w:lang w:val="hy-AM"/>
        </w:rPr>
        <w:t xml:space="preserve">թ. կնքված </w:t>
      </w:r>
    </w:p>
    <w:p w14:paraId="75EE8CC3" w14:textId="7DBD3D49" w:rsidR="00132B7E" w:rsidRPr="003E6576" w:rsidRDefault="00132B7E" w:rsidP="00132B7E">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w:t>
      </w:r>
      <w:r>
        <w:rPr>
          <w:rFonts w:ascii="GHEA Grapalat" w:hAnsi="GHEA Grapalat"/>
          <w:b/>
          <w:lang w:val="es-ES"/>
        </w:rPr>
        <w:t>6</w:t>
      </w:r>
      <w:r w:rsidRPr="003E6576">
        <w:rPr>
          <w:rFonts w:ascii="GHEA Grapalat" w:hAnsi="GHEA Grapalat"/>
          <w:b/>
          <w:lang w:val="es-ES"/>
        </w:rPr>
        <w:t>/</w:t>
      </w:r>
      <w:r>
        <w:rPr>
          <w:rFonts w:ascii="GHEA Grapalat" w:hAnsi="GHEA Grapalat"/>
          <w:b/>
          <w:lang w:val="es-ES"/>
        </w:rPr>
        <w:t>1</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5B9AFC51" w14:textId="77777777" w:rsidR="00132B7E" w:rsidRPr="002F58FE" w:rsidRDefault="00132B7E" w:rsidP="00132B7E">
      <w:pPr>
        <w:tabs>
          <w:tab w:val="left" w:pos="9540"/>
        </w:tabs>
        <w:rPr>
          <w:rFonts w:ascii="GHEA Grapalat" w:hAnsi="GHEA Grapalat"/>
          <w:sz w:val="20"/>
          <w:lang w:val="hy-AM"/>
        </w:rPr>
      </w:pPr>
    </w:p>
    <w:p w14:paraId="63CE836B" w14:textId="77777777" w:rsidR="00132B7E" w:rsidRPr="004F1C82" w:rsidRDefault="00132B7E" w:rsidP="00132B7E">
      <w:pPr>
        <w:jc w:val="center"/>
        <w:rPr>
          <w:rFonts w:ascii="GHEA Grapalat" w:hAnsi="GHEA Grapalat"/>
          <w:sz w:val="20"/>
          <w:lang w:val="hy-AM"/>
        </w:rPr>
      </w:pP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cs="Sylfaen"/>
          <w:b/>
          <w:sz w:val="22"/>
          <w:szCs w:val="22"/>
          <w:lang w:val="hy-AM"/>
        </w:rPr>
        <w:softHyphen/>
      </w:r>
      <w:r w:rsidRPr="004F1C82">
        <w:rPr>
          <w:rFonts w:ascii="GHEA Grapalat" w:hAnsi="GHEA Grapalat"/>
          <w:sz w:val="20"/>
          <w:lang w:val="hy-AM"/>
        </w:rPr>
        <w:t>ՎՃԱՐՄԱՆ ԺԱՄԱՆԱԿԱՑՈՒՅՑ</w:t>
      </w:r>
    </w:p>
    <w:p w14:paraId="04949177" w14:textId="77777777" w:rsidR="00132B7E" w:rsidRPr="00752623" w:rsidRDefault="00132B7E" w:rsidP="00132B7E">
      <w:pPr>
        <w:jc w:val="right"/>
        <w:rPr>
          <w:rFonts w:ascii="GHEA Grapalat" w:hAnsi="GHEA Grapalat"/>
          <w:sz w:val="20"/>
        </w:rPr>
      </w:pPr>
      <w:r w:rsidRPr="004F1C82">
        <w:rPr>
          <w:rFonts w:ascii="GHEA Grapalat" w:hAnsi="GHEA Grapalat"/>
          <w:sz w:val="20"/>
          <w:lang w:val="hy-AM"/>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132B7E" w:rsidRPr="00752623" w14:paraId="763E9A1C" w14:textId="77777777" w:rsidTr="00E01084">
        <w:trPr>
          <w:trHeight w:val="531"/>
          <w:jc w:val="center"/>
        </w:trPr>
        <w:tc>
          <w:tcPr>
            <w:tcW w:w="10635" w:type="dxa"/>
            <w:gridSpan w:val="5"/>
          </w:tcPr>
          <w:p w14:paraId="529D43CB" w14:textId="77777777" w:rsidR="00132B7E" w:rsidRPr="006B23D2" w:rsidRDefault="00132B7E" w:rsidP="00E01084">
            <w:pPr>
              <w:jc w:val="center"/>
              <w:rPr>
                <w:rFonts w:ascii="GHEA Grapalat" w:hAnsi="GHEA Grapalat"/>
                <w:sz w:val="22"/>
                <w:lang w:val="pt-BR"/>
              </w:rPr>
            </w:pPr>
            <w:r w:rsidRPr="006B23D2">
              <w:rPr>
                <w:rFonts w:ascii="GHEA Grapalat" w:hAnsi="GHEA Grapalat"/>
                <w:sz w:val="22"/>
                <w:lang w:val="pt-BR"/>
              </w:rPr>
              <w:t>Ապրանքի</w:t>
            </w:r>
          </w:p>
        </w:tc>
      </w:tr>
      <w:tr w:rsidR="00132B7E" w:rsidRPr="00B96926" w14:paraId="0262C42B" w14:textId="77777777" w:rsidTr="00E01084">
        <w:trPr>
          <w:trHeight w:val="2250"/>
          <w:jc w:val="center"/>
        </w:trPr>
        <w:tc>
          <w:tcPr>
            <w:tcW w:w="1868" w:type="dxa"/>
            <w:vAlign w:val="center"/>
          </w:tcPr>
          <w:p w14:paraId="5AAB1C6E" w14:textId="77777777" w:rsidR="00132B7E" w:rsidRPr="006B23D2" w:rsidRDefault="00132B7E" w:rsidP="00E01084">
            <w:pPr>
              <w:jc w:val="center"/>
              <w:rPr>
                <w:rFonts w:ascii="GHEA Grapalat" w:hAnsi="GHEA Grapalat"/>
                <w:sz w:val="22"/>
                <w:lang w:val="pt-BR"/>
              </w:rPr>
            </w:pPr>
            <w:r w:rsidRPr="006B23D2">
              <w:rPr>
                <w:rFonts w:ascii="GHEA Grapalat" w:hAnsi="GHEA Grapalat"/>
                <w:sz w:val="22"/>
                <w:lang w:val="pt-BR"/>
              </w:rPr>
              <w:t>հրավերով նախատեսված չափաբաժնի համարը</w:t>
            </w:r>
          </w:p>
        </w:tc>
        <w:tc>
          <w:tcPr>
            <w:tcW w:w="2245" w:type="dxa"/>
            <w:vAlign w:val="center"/>
          </w:tcPr>
          <w:p w14:paraId="716E9654" w14:textId="77777777" w:rsidR="00132B7E" w:rsidRPr="006B23D2" w:rsidRDefault="00132B7E" w:rsidP="00E01084">
            <w:pPr>
              <w:jc w:val="center"/>
              <w:rPr>
                <w:rFonts w:ascii="GHEA Grapalat" w:hAnsi="GHEA Grapalat"/>
                <w:sz w:val="22"/>
                <w:lang w:val="pt-BR"/>
              </w:rPr>
            </w:pPr>
            <w:r w:rsidRPr="006B23D2">
              <w:rPr>
                <w:rFonts w:ascii="GHEA Grapalat" w:hAnsi="GHEA Grapalat"/>
                <w:sz w:val="22"/>
                <w:lang w:val="pt-BR"/>
              </w:rPr>
              <w:t>գնումների պլանով նախատեսված միջանցիկ ծածկագիրը` ըստ ԳՄԱ դասակարգման (CPV)</w:t>
            </w:r>
          </w:p>
        </w:tc>
        <w:tc>
          <w:tcPr>
            <w:tcW w:w="2264" w:type="dxa"/>
            <w:vAlign w:val="center"/>
          </w:tcPr>
          <w:p w14:paraId="3A8A03B6" w14:textId="77777777" w:rsidR="00132B7E" w:rsidRPr="006B23D2" w:rsidRDefault="00132B7E" w:rsidP="00E01084">
            <w:pPr>
              <w:jc w:val="center"/>
              <w:rPr>
                <w:rFonts w:ascii="GHEA Grapalat" w:hAnsi="GHEA Grapalat"/>
                <w:sz w:val="22"/>
                <w:lang w:val="pt-BR"/>
              </w:rPr>
            </w:pPr>
            <w:r w:rsidRPr="006B23D2">
              <w:rPr>
                <w:rFonts w:ascii="GHEA Grapalat" w:hAnsi="GHEA Grapalat"/>
                <w:sz w:val="22"/>
                <w:lang w:val="pt-BR"/>
              </w:rPr>
              <w:t>անվանումը</w:t>
            </w:r>
          </w:p>
        </w:tc>
        <w:tc>
          <w:tcPr>
            <w:tcW w:w="4258" w:type="dxa"/>
            <w:gridSpan w:val="2"/>
            <w:vAlign w:val="center"/>
          </w:tcPr>
          <w:p w14:paraId="5BBD25DF" w14:textId="56360BED" w:rsidR="00132B7E" w:rsidRPr="006B23D2" w:rsidRDefault="00132B7E" w:rsidP="00132B7E">
            <w:pPr>
              <w:jc w:val="both"/>
              <w:rPr>
                <w:rFonts w:ascii="GHEA Grapalat" w:hAnsi="GHEA Grapalat"/>
                <w:sz w:val="22"/>
                <w:lang w:val="pt-BR"/>
              </w:rPr>
            </w:pPr>
            <w:r w:rsidRPr="006B23D2">
              <w:rPr>
                <w:rFonts w:ascii="GHEA Grapalat" w:hAnsi="GHEA Grapalat"/>
                <w:sz w:val="22"/>
                <w:lang w:val="pt-BR"/>
              </w:rPr>
              <w:t xml:space="preserve">դիմաց վճարումները նախատեսվում է իրականացնել 2026թ-ին` </w:t>
            </w:r>
          </w:p>
        </w:tc>
      </w:tr>
      <w:tr w:rsidR="00C57F2C" w:rsidRPr="003F005B" w14:paraId="1679764A" w14:textId="77777777" w:rsidTr="00E01084">
        <w:trPr>
          <w:cantSplit/>
          <w:trHeight w:val="1275"/>
          <w:jc w:val="center"/>
        </w:trPr>
        <w:tc>
          <w:tcPr>
            <w:tcW w:w="1868" w:type="dxa"/>
            <w:vAlign w:val="center"/>
          </w:tcPr>
          <w:p w14:paraId="220C452B" w14:textId="5E95C6FA" w:rsidR="00C57F2C" w:rsidRPr="006B23D2" w:rsidRDefault="00C57F2C" w:rsidP="00C57F2C">
            <w:pPr>
              <w:jc w:val="center"/>
              <w:rPr>
                <w:rFonts w:ascii="GHEA Grapalat" w:hAnsi="GHEA Grapalat" w:cs="Arial"/>
                <w:sz w:val="22"/>
                <w:szCs w:val="22"/>
              </w:rPr>
            </w:pPr>
            <w:r w:rsidRPr="006B23D2">
              <w:rPr>
                <w:rFonts w:ascii="GHEA Grapalat" w:hAnsi="GHEA Grapalat"/>
              </w:rPr>
              <w:t>1</w:t>
            </w:r>
          </w:p>
        </w:tc>
        <w:tc>
          <w:tcPr>
            <w:tcW w:w="2245" w:type="dxa"/>
            <w:vAlign w:val="center"/>
          </w:tcPr>
          <w:p w14:paraId="4BC64828" w14:textId="05362985" w:rsidR="00C57F2C" w:rsidRPr="006B23D2" w:rsidRDefault="00C57F2C" w:rsidP="00C57F2C">
            <w:pPr>
              <w:jc w:val="center"/>
              <w:rPr>
                <w:rFonts w:ascii="GHEA Grapalat" w:hAnsi="GHEA Grapalat" w:cs="Arial"/>
                <w:sz w:val="22"/>
                <w:szCs w:val="22"/>
              </w:rPr>
            </w:pPr>
            <w:r w:rsidRPr="006B23D2">
              <w:rPr>
                <w:rFonts w:ascii="GHEA Grapalat" w:hAnsi="GHEA Grapalat" w:cs="Arial"/>
              </w:rPr>
              <w:t>31531730</w:t>
            </w:r>
          </w:p>
        </w:tc>
        <w:tc>
          <w:tcPr>
            <w:tcW w:w="2264" w:type="dxa"/>
            <w:vAlign w:val="center"/>
          </w:tcPr>
          <w:p w14:paraId="10CB0698" w14:textId="76FC3F55" w:rsidR="00C57F2C" w:rsidRPr="006B23D2" w:rsidRDefault="00C57F2C" w:rsidP="00C57F2C">
            <w:pPr>
              <w:jc w:val="center"/>
              <w:rPr>
                <w:rFonts w:ascii="GHEA Grapalat" w:hAnsi="GHEA Grapalat" w:cs="Arial"/>
                <w:color w:val="000000"/>
              </w:rPr>
            </w:pPr>
            <w:r w:rsidRPr="006B23D2">
              <w:rPr>
                <w:rFonts w:ascii="GHEA Grapalat" w:hAnsi="GHEA Grapalat" w:cs="Arial"/>
                <w:color w:val="212529"/>
                <w:szCs w:val="20"/>
                <w:lang w:val="af-ZA"/>
              </w:rPr>
              <w:t>Լուսատու ԼԵԴ 50վտ</w:t>
            </w:r>
            <w:r w:rsidRPr="006B23D2">
              <w:rPr>
                <w:rFonts w:ascii="Calibri" w:hAnsi="Calibri" w:cs="Calibri"/>
                <w:color w:val="212529"/>
                <w:lang w:val="af-ZA"/>
              </w:rPr>
              <w:t>  </w:t>
            </w:r>
            <w:r w:rsidRPr="006B23D2">
              <w:rPr>
                <w:rFonts w:ascii="GHEA Grapalat" w:hAnsi="GHEA Grapalat" w:cs="Arial"/>
                <w:color w:val="212529"/>
                <w:lang w:val="af-ZA"/>
              </w:rPr>
              <w:t xml:space="preserve"> 2200 կելվին</w:t>
            </w:r>
          </w:p>
        </w:tc>
        <w:tc>
          <w:tcPr>
            <w:tcW w:w="3173" w:type="dxa"/>
            <w:vAlign w:val="center"/>
          </w:tcPr>
          <w:p w14:paraId="57C8A373" w14:textId="77777777" w:rsidR="00C57F2C" w:rsidRPr="006B23D2" w:rsidRDefault="00C57F2C" w:rsidP="00C57F2C">
            <w:pPr>
              <w:jc w:val="center"/>
              <w:rPr>
                <w:rFonts w:ascii="GHEA Grapalat" w:hAnsi="GHEA Grapalat"/>
              </w:rPr>
            </w:pPr>
            <w:r w:rsidRPr="006B23D2">
              <w:rPr>
                <w:rFonts w:ascii="GHEA Grapalat" w:hAnsi="GHEA Grapalat"/>
                <w:sz w:val="22"/>
                <w:szCs w:val="22"/>
                <w:lang w:val="pt-BR"/>
              </w:rPr>
              <w:t>Ապրանքը Գնորդի կողմից ընդունվելու պահից 5 աշխատանքային օրվա ընթացքում:</w:t>
            </w:r>
          </w:p>
        </w:tc>
        <w:tc>
          <w:tcPr>
            <w:tcW w:w="1085" w:type="dxa"/>
            <w:vAlign w:val="center"/>
          </w:tcPr>
          <w:p w14:paraId="47334F63" w14:textId="77777777" w:rsidR="00C57F2C" w:rsidRPr="006B23D2" w:rsidRDefault="00C57F2C" w:rsidP="00C57F2C">
            <w:pPr>
              <w:jc w:val="center"/>
              <w:rPr>
                <w:rFonts w:ascii="GHEA Grapalat" w:hAnsi="GHEA Grapalat"/>
              </w:rPr>
            </w:pPr>
            <w:r w:rsidRPr="006B23D2">
              <w:rPr>
                <w:rFonts w:ascii="GHEA Grapalat" w:hAnsi="GHEA Grapalat"/>
                <w:sz w:val="22"/>
                <w:szCs w:val="22"/>
                <w:lang w:val="pt-BR"/>
              </w:rPr>
              <w:t>0 %</w:t>
            </w:r>
          </w:p>
        </w:tc>
      </w:tr>
      <w:tr w:rsidR="00C57F2C" w:rsidRPr="003F005B" w14:paraId="78808BF1" w14:textId="77777777" w:rsidTr="00E01084">
        <w:trPr>
          <w:cantSplit/>
          <w:trHeight w:val="1275"/>
          <w:jc w:val="center"/>
        </w:trPr>
        <w:tc>
          <w:tcPr>
            <w:tcW w:w="1868" w:type="dxa"/>
            <w:vAlign w:val="center"/>
          </w:tcPr>
          <w:p w14:paraId="10B10970" w14:textId="46168E19" w:rsidR="00C57F2C" w:rsidRPr="006B23D2" w:rsidRDefault="00C57F2C" w:rsidP="00C57F2C">
            <w:pPr>
              <w:jc w:val="center"/>
              <w:rPr>
                <w:rFonts w:ascii="GHEA Grapalat" w:hAnsi="GHEA Grapalat"/>
              </w:rPr>
            </w:pPr>
            <w:r w:rsidRPr="006B23D2">
              <w:rPr>
                <w:rFonts w:ascii="GHEA Grapalat" w:hAnsi="GHEA Grapalat"/>
              </w:rPr>
              <w:t>2</w:t>
            </w:r>
          </w:p>
        </w:tc>
        <w:tc>
          <w:tcPr>
            <w:tcW w:w="2245" w:type="dxa"/>
            <w:vAlign w:val="center"/>
          </w:tcPr>
          <w:p w14:paraId="72C3D7B7" w14:textId="6A563669" w:rsidR="00C57F2C" w:rsidRPr="006B23D2" w:rsidRDefault="00C57F2C" w:rsidP="00C57F2C">
            <w:pPr>
              <w:jc w:val="center"/>
              <w:rPr>
                <w:rFonts w:ascii="GHEA Grapalat" w:hAnsi="GHEA Grapalat" w:cs="Arial"/>
              </w:rPr>
            </w:pPr>
            <w:r w:rsidRPr="006B23D2">
              <w:rPr>
                <w:rFonts w:ascii="GHEA Grapalat" w:hAnsi="GHEA Grapalat" w:cs="Arial"/>
              </w:rPr>
              <w:t>31531730/1</w:t>
            </w:r>
          </w:p>
        </w:tc>
        <w:tc>
          <w:tcPr>
            <w:tcW w:w="2264" w:type="dxa"/>
            <w:vAlign w:val="center"/>
          </w:tcPr>
          <w:p w14:paraId="5E377300" w14:textId="0872587A" w:rsidR="00C57F2C" w:rsidRPr="006B23D2" w:rsidRDefault="00C57F2C" w:rsidP="00C57F2C">
            <w:pPr>
              <w:jc w:val="center"/>
              <w:rPr>
                <w:rFonts w:ascii="GHEA Grapalat" w:hAnsi="GHEA Grapalat" w:cs="Arial"/>
              </w:rPr>
            </w:pPr>
            <w:r w:rsidRPr="006B23D2">
              <w:rPr>
                <w:rFonts w:ascii="GHEA Grapalat" w:hAnsi="GHEA Grapalat" w:cs="Arial"/>
                <w:color w:val="212529"/>
                <w:szCs w:val="20"/>
                <w:lang w:val="af-ZA"/>
              </w:rPr>
              <w:t>Լուսատու ԼԵԴ 50վտ</w:t>
            </w:r>
            <w:r w:rsidRPr="006B23D2">
              <w:rPr>
                <w:rFonts w:ascii="Calibri" w:hAnsi="Calibri" w:cs="Calibri"/>
                <w:color w:val="212529"/>
                <w:lang w:val="af-ZA"/>
              </w:rPr>
              <w:t>  </w:t>
            </w:r>
            <w:r w:rsidRPr="006B23D2">
              <w:rPr>
                <w:rFonts w:ascii="GHEA Grapalat" w:hAnsi="GHEA Grapalat" w:cs="Arial"/>
                <w:color w:val="212529"/>
                <w:lang w:val="af-ZA"/>
              </w:rPr>
              <w:t xml:space="preserve"> 3000 կելվին</w:t>
            </w:r>
          </w:p>
        </w:tc>
        <w:tc>
          <w:tcPr>
            <w:tcW w:w="3173" w:type="dxa"/>
            <w:vAlign w:val="center"/>
          </w:tcPr>
          <w:p w14:paraId="1043BA05" w14:textId="7DFBF493"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Ապրանքը Գնորդի կողմից ընդունվելու պահից 5 աշխատանքային օրվա ընթացքում:</w:t>
            </w:r>
          </w:p>
        </w:tc>
        <w:tc>
          <w:tcPr>
            <w:tcW w:w="1085" w:type="dxa"/>
            <w:vAlign w:val="center"/>
          </w:tcPr>
          <w:p w14:paraId="1143FE54" w14:textId="7B9A5049"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0 %</w:t>
            </w:r>
          </w:p>
        </w:tc>
      </w:tr>
      <w:tr w:rsidR="00C57F2C" w:rsidRPr="003F005B" w14:paraId="14272095" w14:textId="77777777" w:rsidTr="00E01084">
        <w:trPr>
          <w:cantSplit/>
          <w:trHeight w:val="1275"/>
          <w:jc w:val="center"/>
        </w:trPr>
        <w:tc>
          <w:tcPr>
            <w:tcW w:w="1868" w:type="dxa"/>
            <w:vAlign w:val="center"/>
          </w:tcPr>
          <w:p w14:paraId="5FC6BC34" w14:textId="44D7DA7C" w:rsidR="00C57F2C" w:rsidRPr="006B23D2" w:rsidRDefault="00C57F2C" w:rsidP="00C57F2C">
            <w:pPr>
              <w:jc w:val="center"/>
              <w:rPr>
                <w:rFonts w:ascii="GHEA Grapalat" w:hAnsi="GHEA Grapalat"/>
              </w:rPr>
            </w:pPr>
            <w:r w:rsidRPr="006B23D2">
              <w:rPr>
                <w:rFonts w:ascii="GHEA Grapalat" w:hAnsi="GHEA Grapalat"/>
              </w:rPr>
              <w:t>3</w:t>
            </w:r>
          </w:p>
        </w:tc>
        <w:tc>
          <w:tcPr>
            <w:tcW w:w="2245" w:type="dxa"/>
            <w:vAlign w:val="center"/>
          </w:tcPr>
          <w:p w14:paraId="662EF12D" w14:textId="31F4D822" w:rsidR="00C57F2C" w:rsidRPr="006B23D2" w:rsidRDefault="00C57F2C" w:rsidP="00C57F2C">
            <w:pPr>
              <w:jc w:val="center"/>
              <w:rPr>
                <w:rFonts w:ascii="GHEA Grapalat" w:hAnsi="GHEA Grapalat" w:cs="Arial"/>
              </w:rPr>
            </w:pPr>
            <w:r w:rsidRPr="006B23D2">
              <w:rPr>
                <w:rFonts w:ascii="GHEA Grapalat" w:hAnsi="GHEA Grapalat" w:cs="Arial"/>
              </w:rPr>
              <w:t>31531730</w:t>
            </w:r>
          </w:p>
        </w:tc>
        <w:tc>
          <w:tcPr>
            <w:tcW w:w="2264" w:type="dxa"/>
            <w:vAlign w:val="center"/>
          </w:tcPr>
          <w:p w14:paraId="31E746D5" w14:textId="3F9C6713" w:rsidR="00C57F2C" w:rsidRPr="006B23D2" w:rsidRDefault="00C57F2C" w:rsidP="00C57F2C">
            <w:pPr>
              <w:jc w:val="center"/>
              <w:rPr>
                <w:rFonts w:ascii="GHEA Grapalat" w:hAnsi="GHEA Grapalat" w:cs="Arial"/>
              </w:rPr>
            </w:pPr>
            <w:r w:rsidRPr="006B23D2">
              <w:rPr>
                <w:rFonts w:ascii="GHEA Grapalat" w:hAnsi="GHEA Grapalat" w:cs="Arial"/>
                <w:color w:val="212529"/>
                <w:szCs w:val="20"/>
                <w:lang w:val="af-ZA"/>
              </w:rPr>
              <w:t>Լուսատու ԼԵԴ 100վտ</w:t>
            </w:r>
            <w:r w:rsidRPr="006B23D2">
              <w:rPr>
                <w:rFonts w:ascii="Calibri" w:hAnsi="Calibri" w:cs="Calibri"/>
                <w:color w:val="212529"/>
                <w:lang w:val="af-ZA"/>
              </w:rPr>
              <w:t> </w:t>
            </w:r>
            <w:r w:rsidRPr="006B23D2">
              <w:rPr>
                <w:rFonts w:ascii="GHEA Grapalat" w:hAnsi="GHEA Grapalat" w:cs="Arial"/>
                <w:color w:val="212529"/>
                <w:lang w:val="af-ZA"/>
              </w:rPr>
              <w:t xml:space="preserve"> 3000 կելվին</w:t>
            </w:r>
          </w:p>
        </w:tc>
        <w:tc>
          <w:tcPr>
            <w:tcW w:w="3173" w:type="dxa"/>
            <w:vAlign w:val="center"/>
          </w:tcPr>
          <w:p w14:paraId="10951A0C" w14:textId="5FAABF2B"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Ապրանքը Գնորդի կողմից ընդունվելու պահից 5 աշխատանքային օրվա ընթացքում:</w:t>
            </w:r>
          </w:p>
        </w:tc>
        <w:tc>
          <w:tcPr>
            <w:tcW w:w="1085" w:type="dxa"/>
            <w:vAlign w:val="center"/>
          </w:tcPr>
          <w:p w14:paraId="4314E878" w14:textId="28C87005"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0 %</w:t>
            </w:r>
          </w:p>
        </w:tc>
      </w:tr>
      <w:tr w:rsidR="00C57F2C" w:rsidRPr="003F005B" w14:paraId="7C0E3685" w14:textId="77777777" w:rsidTr="00E01084">
        <w:trPr>
          <w:cantSplit/>
          <w:trHeight w:val="1275"/>
          <w:jc w:val="center"/>
        </w:trPr>
        <w:tc>
          <w:tcPr>
            <w:tcW w:w="1868" w:type="dxa"/>
            <w:vAlign w:val="center"/>
          </w:tcPr>
          <w:p w14:paraId="4CBBA8E2" w14:textId="090F3D74" w:rsidR="00C57F2C" w:rsidRPr="006B23D2" w:rsidRDefault="00C57F2C" w:rsidP="00C57F2C">
            <w:pPr>
              <w:jc w:val="center"/>
              <w:rPr>
                <w:rFonts w:ascii="GHEA Grapalat" w:hAnsi="GHEA Grapalat" w:cs="Arial"/>
                <w:sz w:val="22"/>
                <w:szCs w:val="22"/>
              </w:rPr>
            </w:pPr>
            <w:r w:rsidRPr="006B23D2">
              <w:rPr>
                <w:rFonts w:ascii="GHEA Grapalat" w:hAnsi="GHEA Grapalat"/>
              </w:rPr>
              <w:t>4</w:t>
            </w:r>
          </w:p>
        </w:tc>
        <w:tc>
          <w:tcPr>
            <w:tcW w:w="2245" w:type="dxa"/>
            <w:vAlign w:val="center"/>
          </w:tcPr>
          <w:p w14:paraId="564AC230" w14:textId="4F26E2ED" w:rsidR="00C57F2C" w:rsidRPr="006B23D2" w:rsidRDefault="00C57F2C" w:rsidP="00C57F2C">
            <w:pPr>
              <w:jc w:val="center"/>
              <w:rPr>
                <w:rFonts w:ascii="GHEA Grapalat" w:hAnsi="GHEA Grapalat" w:cs="Arial"/>
                <w:sz w:val="22"/>
                <w:szCs w:val="22"/>
              </w:rPr>
            </w:pPr>
            <w:r w:rsidRPr="006B23D2">
              <w:rPr>
                <w:rFonts w:ascii="GHEA Grapalat" w:hAnsi="GHEA Grapalat" w:cs="Arial"/>
              </w:rPr>
              <w:t>31531730</w:t>
            </w:r>
          </w:p>
        </w:tc>
        <w:tc>
          <w:tcPr>
            <w:tcW w:w="2264" w:type="dxa"/>
            <w:vAlign w:val="center"/>
          </w:tcPr>
          <w:p w14:paraId="0D088E59" w14:textId="258F9A38" w:rsidR="00C57F2C" w:rsidRPr="006B23D2" w:rsidRDefault="00C57F2C" w:rsidP="00C57F2C">
            <w:pPr>
              <w:jc w:val="center"/>
              <w:rPr>
                <w:rFonts w:ascii="GHEA Grapalat" w:hAnsi="GHEA Grapalat" w:cs="Arial"/>
                <w:color w:val="000000"/>
              </w:rPr>
            </w:pPr>
            <w:r w:rsidRPr="006B23D2">
              <w:rPr>
                <w:rFonts w:ascii="GHEA Grapalat" w:hAnsi="GHEA Grapalat" w:cs="Arial"/>
                <w:color w:val="212529"/>
                <w:szCs w:val="20"/>
                <w:lang w:val="af-ZA"/>
              </w:rPr>
              <w:t>Լուսատու ԼԵԴ 150վտ</w:t>
            </w:r>
            <w:r w:rsidRPr="006B23D2">
              <w:rPr>
                <w:rFonts w:ascii="Calibri" w:hAnsi="Calibri" w:cs="Calibri"/>
                <w:color w:val="212529"/>
                <w:lang w:val="af-ZA"/>
              </w:rPr>
              <w:t>  </w:t>
            </w:r>
            <w:r w:rsidRPr="006B23D2">
              <w:rPr>
                <w:rFonts w:ascii="GHEA Grapalat" w:hAnsi="GHEA Grapalat" w:cs="Arial"/>
                <w:color w:val="212529"/>
                <w:lang w:val="af-ZA"/>
              </w:rPr>
              <w:t xml:space="preserve"> 3000 կելվին</w:t>
            </w:r>
          </w:p>
        </w:tc>
        <w:tc>
          <w:tcPr>
            <w:tcW w:w="3173" w:type="dxa"/>
            <w:vAlign w:val="center"/>
          </w:tcPr>
          <w:p w14:paraId="1C4996D2" w14:textId="77777777"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Ապրանքը Գնորդի կողմից ընդունվելու պահից 5 աշխատանքային օրվա ընթացքում:</w:t>
            </w:r>
          </w:p>
        </w:tc>
        <w:tc>
          <w:tcPr>
            <w:tcW w:w="1085" w:type="dxa"/>
            <w:vAlign w:val="center"/>
          </w:tcPr>
          <w:p w14:paraId="4E2BA964" w14:textId="77777777" w:rsidR="00C57F2C" w:rsidRPr="006B23D2" w:rsidRDefault="00C57F2C" w:rsidP="00C57F2C">
            <w:pPr>
              <w:jc w:val="center"/>
              <w:rPr>
                <w:rFonts w:ascii="GHEA Grapalat" w:hAnsi="GHEA Grapalat"/>
                <w:sz w:val="22"/>
                <w:szCs w:val="22"/>
                <w:lang w:val="pt-BR"/>
              </w:rPr>
            </w:pPr>
            <w:r w:rsidRPr="006B23D2">
              <w:rPr>
                <w:rFonts w:ascii="GHEA Grapalat" w:hAnsi="GHEA Grapalat"/>
                <w:sz w:val="22"/>
                <w:szCs w:val="22"/>
                <w:lang w:val="pt-BR"/>
              </w:rPr>
              <w:t>0 %</w:t>
            </w:r>
          </w:p>
        </w:tc>
      </w:tr>
      <w:tr w:rsidR="00132B7E" w:rsidRPr="003F005B" w14:paraId="09ACC0EE" w14:textId="77777777" w:rsidTr="00E01084">
        <w:trPr>
          <w:cantSplit/>
          <w:trHeight w:val="627"/>
          <w:jc w:val="center"/>
        </w:trPr>
        <w:tc>
          <w:tcPr>
            <w:tcW w:w="6377" w:type="dxa"/>
            <w:gridSpan w:val="3"/>
            <w:vAlign w:val="center"/>
          </w:tcPr>
          <w:p w14:paraId="484E7A50" w14:textId="77777777" w:rsidR="00132B7E" w:rsidRPr="006B23D2" w:rsidRDefault="00132B7E" w:rsidP="00E01084">
            <w:pPr>
              <w:rPr>
                <w:rFonts w:ascii="GHEA Grapalat" w:hAnsi="GHEA Grapalat" w:cs="Arial"/>
                <w:b/>
                <w:color w:val="000000"/>
              </w:rPr>
            </w:pPr>
            <w:r w:rsidRPr="006B23D2">
              <w:rPr>
                <w:rFonts w:ascii="GHEA Grapalat" w:hAnsi="GHEA Grapalat" w:cs="Arial"/>
                <w:b/>
                <w:color w:val="000000"/>
              </w:rPr>
              <w:t>Ընդամենը</w:t>
            </w:r>
          </w:p>
        </w:tc>
        <w:tc>
          <w:tcPr>
            <w:tcW w:w="3173" w:type="dxa"/>
            <w:vAlign w:val="center"/>
          </w:tcPr>
          <w:p w14:paraId="05B71B6B" w14:textId="77777777" w:rsidR="00132B7E" w:rsidRPr="006B23D2" w:rsidRDefault="00132B7E" w:rsidP="00E01084">
            <w:pPr>
              <w:jc w:val="center"/>
              <w:rPr>
                <w:rFonts w:ascii="GHEA Grapalat" w:hAnsi="GHEA Grapalat"/>
                <w:sz w:val="22"/>
                <w:szCs w:val="22"/>
                <w:lang w:val="pt-BR"/>
              </w:rPr>
            </w:pPr>
          </w:p>
        </w:tc>
        <w:tc>
          <w:tcPr>
            <w:tcW w:w="1085" w:type="dxa"/>
            <w:vAlign w:val="center"/>
          </w:tcPr>
          <w:p w14:paraId="5CA38EDE" w14:textId="77777777" w:rsidR="00132B7E" w:rsidRPr="006B23D2" w:rsidRDefault="00132B7E" w:rsidP="00E01084">
            <w:pPr>
              <w:jc w:val="center"/>
              <w:rPr>
                <w:rFonts w:ascii="GHEA Grapalat" w:hAnsi="GHEA Grapalat"/>
                <w:sz w:val="22"/>
                <w:szCs w:val="22"/>
                <w:lang w:val="pt-BR"/>
              </w:rPr>
            </w:pPr>
            <w:r w:rsidRPr="006B23D2">
              <w:rPr>
                <w:rFonts w:ascii="GHEA Grapalat" w:hAnsi="GHEA Grapalat"/>
                <w:sz w:val="22"/>
                <w:szCs w:val="22"/>
                <w:lang w:val="pt-BR"/>
              </w:rPr>
              <w:t>0 %</w:t>
            </w:r>
          </w:p>
        </w:tc>
      </w:tr>
    </w:tbl>
    <w:p w14:paraId="43721B9D" w14:textId="77777777" w:rsidR="00132B7E" w:rsidRPr="00752623" w:rsidRDefault="00132B7E" w:rsidP="00132B7E">
      <w:pPr>
        <w:rPr>
          <w:rFonts w:ascii="GHEA Grapalat" w:hAnsi="GHEA Grapalat"/>
          <w:i/>
          <w:sz w:val="18"/>
          <w:szCs w:val="18"/>
        </w:rPr>
      </w:pPr>
    </w:p>
    <w:p w14:paraId="0B9A35DF" w14:textId="77777777" w:rsidR="00132B7E" w:rsidRPr="00AE2768" w:rsidRDefault="00132B7E" w:rsidP="00132B7E">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6116BB4" w14:textId="77777777" w:rsidR="00132B7E" w:rsidRDefault="00132B7E" w:rsidP="00132B7E">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10413" w:type="dxa"/>
        <w:jc w:val="center"/>
        <w:tblLayout w:type="fixed"/>
        <w:tblLook w:val="0000" w:firstRow="0" w:lastRow="0" w:firstColumn="0" w:lastColumn="0" w:noHBand="0" w:noVBand="0"/>
      </w:tblPr>
      <w:tblGrid>
        <w:gridCol w:w="4935"/>
        <w:gridCol w:w="519"/>
        <w:gridCol w:w="4959"/>
      </w:tblGrid>
      <w:tr w:rsidR="00132B7E" w:rsidRPr="00752623" w14:paraId="2F6AD87A" w14:textId="77777777" w:rsidTr="00E01084">
        <w:trPr>
          <w:trHeight w:val="3107"/>
          <w:jc w:val="center"/>
        </w:trPr>
        <w:tc>
          <w:tcPr>
            <w:tcW w:w="4935" w:type="dxa"/>
          </w:tcPr>
          <w:p w14:paraId="555D9B00" w14:textId="77777777" w:rsidR="00132B7E" w:rsidRDefault="00132B7E" w:rsidP="00E01084">
            <w:pPr>
              <w:jc w:val="center"/>
              <w:rPr>
                <w:rFonts w:ascii="Sylfaen" w:hAnsi="Sylfaen" w:cs="Sylfaen"/>
                <w:b/>
                <w:bCs/>
                <w:lang w:val="pt-BR"/>
              </w:rPr>
            </w:pPr>
          </w:p>
          <w:p w14:paraId="03103B33" w14:textId="77777777" w:rsidR="00132B7E" w:rsidRPr="00D05B89" w:rsidRDefault="00132B7E" w:rsidP="00E01084">
            <w:pPr>
              <w:jc w:val="center"/>
              <w:rPr>
                <w:rFonts w:ascii="GHEA Grapalat" w:hAnsi="GHEA Grapalat"/>
                <w:sz w:val="22"/>
                <w:szCs w:val="22"/>
                <w:lang w:val="hy-AM"/>
              </w:rPr>
            </w:pPr>
            <w:r w:rsidRPr="00752623">
              <w:rPr>
                <w:rFonts w:ascii="Sylfaen" w:hAnsi="Sylfaen" w:cs="Sylfaen"/>
                <w:b/>
                <w:bCs/>
                <w:lang w:val="pt-BR"/>
              </w:rPr>
              <w:t>ՎԱՃԱՌՈՂ</w:t>
            </w:r>
          </w:p>
          <w:p w14:paraId="20BBD218" w14:textId="77777777" w:rsidR="00132B7E" w:rsidRPr="00D05B89" w:rsidRDefault="00132B7E" w:rsidP="00E01084">
            <w:pPr>
              <w:jc w:val="center"/>
              <w:rPr>
                <w:rFonts w:ascii="GHEA Grapalat" w:hAnsi="GHEA Grapalat"/>
                <w:lang w:val="hy-AM"/>
              </w:rPr>
            </w:pPr>
          </w:p>
          <w:p w14:paraId="6077AFE5" w14:textId="77777777" w:rsidR="00132B7E" w:rsidRPr="00D05B89" w:rsidRDefault="00132B7E" w:rsidP="00E01084">
            <w:pPr>
              <w:jc w:val="center"/>
              <w:rPr>
                <w:rFonts w:ascii="GHEA Grapalat" w:hAnsi="GHEA Grapalat"/>
                <w:lang w:val="hy-AM"/>
              </w:rPr>
            </w:pPr>
          </w:p>
          <w:p w14:paraId="6AA3D87A" w14:textId="77777777" w:rsidR="00132B7E" w:rsidRPr="00D05B89" w:rsidRDefault="00132B7E" w:rsidP="00E01084">
            <w:pPr>
              <w:jc w:val="center"/>
              <w:rPr>
                <w:rFonts w:ascii="GHEA Grapalat" w:hAnsi="GHEA Grapalat"/>
                <w:lang w:val="hy-AM"/>
              </w:rPr>
            </w:pPr>
          </w:p>
          <w:p w14:paraId="2AB4BCED" w14:textId="77777777" w:rsidR="00132B7E" w:rsidRPr="00E979A6" w:rsidRDefault="00132B7E" w:rsidP="00E01084">
            <w:pPr>
              <w:rPr>
                <w:rFonts w:ascii="Arial" w:hAnsi="Arial" w:cs="Arial"/>
                <w:lang w:val="pt-BR"/>
              </w:rPr>
            </w:pPr>
            <w:r>
              <w:rPr>
                <w:rFonts w:ascii="Arial" w:hAnsi="Arial" w:cs="Arial"/>
                <w:bCs/>
                <w:sz w:val="20"/>
              </w:rPr>
              <w:t>Էլ</w:t>
            </w:r>
            <w:r w:rsidRPr="00E979A6">
              <w:rPr>
                <w:rFonts w:ascii="Arial" w:hAnsi="Arial" w:cs="Arial"/>
                <w:bCs/>
                <w:sz w:val="20"/>
                <w:lang w:val="pt-BR"/>
              </w:rPr>
              <w:t>.</w:t>
            </w:r>
            <w:r>
              <w:rPr>
                <w:rFonts w:ascii="Arial" w:hAnsi="Arial" w:cs="Arial"/>
                <w:bCs/>
                <w:sz w:val="20"/>
              </w:rPr>
              <w:t>փոստ</w:t>
            </w:r>
          </w:p>
          <w:p w14:paraId="72C0AC8E" w14:textId="77777777" w:rsidR="00132B7E" w:rsidRPr="00D05B89" w:rsidRDefault="00132B7E" w:rsidP="00E01084">
            <w:pPr>
              <w:jc w:val="center"/>
              <w:rPr>
                <w:rFonts w:ascii="GHEA Grapalat" w:hAnsi="GHEA Grapalat"/>
                <w:lang w:val="hy-AM"/>
              </w:rPr>
            </w:pPr>
          </w:p>
          <w:p w14:paraId="3A40A48F" w14:textId="77777777" w:rsidR="00132B7E" w:rsidRPr="00D05B89" w:rsidRDefault="00132B7E" w:rsidP="00E01084">
            <w:pPr>
              <w:jc w:val="center"/>
              <w:rPr>
                <w:rFonts w:ascii="GHEA Grapalat" w:hAnsi="GHEA Grapalat"/>
                <w:lang w:val="hy-AM"/>
              </w:rPr>
            </w:pPr>
          </w:p>
          <w:p w14:paraId="5CF5E441"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60427770"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70ECFE1E" w14:textId="77777777" w:rsidR="00132B7E" w:rsidRPr="00D05B89" w:rsidRDefault="00132B7E" w:rsidP="00E01084">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EDDBD75" w14:textId="77777777" w:rsidR="00132B7E" w:rsidRPr="00D05B89" w:rsidRDefault="00132B7E" w:rsidP="00E01084">
            <w:pPr>
              <w:jc w:val="center"/>
              <w:rPr>
                <w:rFonts w:ascii="GHEA Grapalat" w:hAnsi="GHEA Grapalat"/>
                <w:lang w:val="hy-AM"/>
              </w:rPr>
            </w:pPr>
          </w:p>
        </w:tc>
        <w:tc>
          <w:tcPr>
            <w:tcW w:w="4959" w:type="dxa"/>
          </w:tcPr>
          <w:p w14:paraId="2BBA1563" w14:textId="77777777" w:rsidR="00132B7E" w:rsidRDefault="00132B7E" w:rsidP="00E01084">
            <w:pPr>
              <w:jc w:val="center"/>
              <w:rPr>
                <w:rFonts w:ascii="Sylfaen" w:hAnsi="Sylfaen"/>
                <w:b/>
                <w:bCs/>
                <w:color w:val="212529"/>
                <w:sz w:val="18"/>
                <w:szCs w:val="18"/>
                <w:lang w:val="nb-NO"/>
              </w:rPr>
            </w:pPr>
          </w:p>
          <w:p w14:paraId="1CD32F50" w14:textId="77777777" w:rsidR="00132B7E" w:rsidRPr="00E979A6" w:rsidRDefault="00132B7E" w:rsidP="00E01084">
            <w:pPr>
              <w:jc w:val="center"/>
              <w:rPr>
                <w:rFonts w:ascii="Sylfaen" w:hAnsi="Sylfaen"/>
                <w:color w:val="212529"/>
                <w:szCs w:val="18"/>
                <w:lang w:val="nb-NO"/>
              </w:rPr>
            </w:pPr>
            <w:r w:rsidRPr="004D740B">
              <w:rPr>
                <w:rFonts w:ascii="Sylfaen" w:hAnsi="Sylfaen"/>
                <w:b/>
                <w:bCs/>
                <w:color w:val="212529"/>
                <w:szCs w:val="18"/>
                <w:lang w:val="nb-NO"/>
              </w:rPr>
              <w:t>ԳՆՈՐԴ</w:t>
            </w:r>
          </w:p>
          <w:p w14:paraId="6CCADA50" w14:textId="77777777" w:rsidR="00132B7E" w:rsidRPr="00E979A6" w:rsidRDefault="00132B7E" w:rsidP="00E01084">
            <w:pPr>
              <w:jc w:val="center"/>
              <w:rPr>
                <w:rFonts w:ascii="Sylfaen" w:hAnsi="Sylfaen"/>
                <w:color w:val="212529"/>
                <w:sz w:val="18"/>
                <w:szCs w:val="18"/>
                <w:lang w:val="nb-NO"/>
              </w:rPr>
            </w:pPr>
            <w:r>
              <w:rPr>
                <w:rFonts w:ascii="Arial" w:hAnsi="Arial" w:cs="Arial"/>
                <w:b/>
                <w:bCs/>
                <w:color w:val="212529"/>
                <w:sz w:val="20"/>
                <w:szCs w:val="20"/>
                <w:lang w:val="hy-AM"/>
              </w:rPr>
              <w:t>Երքաղլույս</w:t>
            </w:r>
            <w:r>
              <w:rPr>
                <w:rFonts w:ascii="Arial LatArm" w:hAnsi="Arial LatArm" w:cs="Arial LatArm"/>
                <w:b/>
                <w:bCs/>
                <w:color w:val="212529"/>
                <w:sz w:val="20"/>
                <w:szCs w:val="20"/>
                <w:lang w:val="hy-AM"/>
              </w:rPr>
              <w:t xml:space="preserve"> </w:t>
            </w:r>
            <w:r>
              <w:rPr>
                <w:rFonts w:ascii="Arial LatArm" w:hAnsi="Arial LatArm"/>
                <w:b/>
                <w:bCs/>
                <w:color w:val="212529"/>
                <w:sz w:val="20"/>
                <w:szCs w:val="20"/>
                <w:lang w:val="hy-AM"/>
              </w:rPr>
              <w:t xml:space="preserve"> </w:t>
            </w:r>
            <w:r>
              <w:rPr>
                <w:rFonts w:ascii="Arial" w:hAnsi="Arial" w:cs="Arial"/>
                <w:b/>
                <w:bCs/>
                <w:color w:val="212529"/>
                <w:sz w:val="20"/>
                <w:szCs w:val="20"/>
                <w:lang w:val="hy-AM"/>
              </w:rPr>
              <w:t>ՓԲԸ</w:t>
            </w:r>
          </w:p>
          <w:p w14:paraId="3D262F7D" w14:textId="77777777" w:rsidR="00132B7E" w:rsidRPr="001C26FE" w:rsidRDefault="00132B7E" w:rsidP="00E01084">
            <w:pPr>
              <w:jc w:val="center"/>
              <w:rPr>
                <w:rFonts w:ascii="GHEA Grapalat" w:hAnsi="GHEA Grapalat"/>
                <w:color w:val="212529"/>
                <w:sz w:val="18"/>
                <w:szCs w:val="18"/>
                <w:lang w:val="nb-NO"/>
              </w:rPr>
            </w:pPr>
            <w:r w:rsidRPr="001C26FE">
              <w:rPr>
                <w:rFonts w:ascii="GHEA Grapalat" w:hAnsi="GHEA Grapalat" w:cs="Arial"/>
                <w:color w:val="212529"/>
                <w:sz w:val="20"/>
                <w:szCs w:val="20"/>
                <w:lang w:val="hy-AM"/>
              </w:rPr>
              <w:t>ք</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Երևան</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Բուզանդի</w:t>
            </w:r>
            <w:r w:rsidRPr="001C26FE">
              <w:rPr>
                <w:rFonts w:ascii="GHEA Grapalat" w:hAnsi="GHEA Grapalat"/>
                <w:color w:val="212529"/>
                <w:sz w:val="20"/>
                <w:szCs w:val="20"/>
                <w:lang w:val="hy-AM"/>
              </w:rPr>
              <w:t xml:space="preserve"> 1/4, </w:t>
            </w:r>
            <w:r w:rsidRPr="001C26FE">
              <w:rPr>
                <w:rFonts w:ascii="GHEA Grapalat" w:hAnsi="GHEA Grapalat" w:cs="Arial"/>
                <w:color w:val="212529"/>
                <w:sz w:val="20"/>
                <w:szCs w:val="20"/>
                <w:lang w:val="hy-AM"/>
              </w:rPr>
              <w:t>Կոմիտաս</w:t>
            </w:r>
            <w:r w:rsidRPr="001C26FE">
              <w:rPr>
                <w:rFonts w:ascii="GHEA Grapalat" w:hAnsi="GHEA Grapalat"/>
                <w:color w:val="212529"/>
                <w:sz w:val="20"/>
                <w:szCs w:val="20"/>
                <w:lang w:val="hy-AM"/>
              </w:rPr>
              <w:t xml:space="preserve"> 28</w:t>
            </w:r>
          </w:p>
          <w:p w14:paraId="7CF8B522"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 xml:space="preserve">ԱՐԱՐԱՏԲԱՆԿ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ԲԲԸ</w:t>
            </w:r>
          </w:p>
          <w:p w14:paraId="6C49DAAD" w14:textId="77777777" w:rsidR="00132B7E" w:rsidRPr="001C26FE" w:rsidRDefault="00132B7E" w:rsidP="00E01084">
            <w:pPr>
              <w:jc w:val="center"/>
              <w:rPr>
                <w:rFonts w:ascii="GHEA Grapalat" w:hAnsi="GHEA Grapalat"/>
                <w:color w:val="212529"/>
                <w:sz w:val="18"/>
                <w:szCs w:val="18"/>
                <w:lang w:val="hy-AM"/>
              </w:rPr>
            </w:pPr>
            <w:r w:rsidRPr="001C26FE">
              <w:rPr>
                <w:rFonts w:ascii="Calibri" w:hAnsi="Calibri" w:cs="Calibri"/>
                <w:color w:val="212529"/>
                <w:sz w:val="20"/>
                <w:szCs w:val="20"/>
                <w:lang w:val="hy-AM"/>
              </w:rPr>
              <w:t>    </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w:t>
            </w:r>
            <w:r w:rsidRPr="001C26FE">
              <w:rPr>
                <w:rFonts w:ascii="GHEA Grapalat" w:hAnsi="GHEA Grapalat" w:cs="Arial"/>
                <w:color w:val="212529"/>
                <w:sz w:val="20"/>
                <w:szCs w:val="20"/>
                <w:lang w:val="hy-AM"/>
              </w:rPr>
              <w:t>Հ</w:t>
            </w:r>
            <w:r w:rsidRPr="001C26FE">
              <w:rPr>
                <w:rFonts w:ascii="GHEA Grapalat" w:hAnsi="GHEA Grapalat"/>
                <w:color w:val="212529"/>
                <w:sz w:val="20"/>
                <w:szCs w:val="20"/>
                <w:lang w:val="hy-AM"/>
              </w:rPr>
              <w:t xml:space="preserve"> 1510004597930100,  </w:t>
            </w:r>
            <w:r w:rsidRPr="001C26FE">
              <w:rPr>
                <w:rFonts w:ascii="GHEA Grapalat" w:hAnsi="GHEA Grapalat" w:cs="Arial"/>
                <w:color w:val="212529"/>
                <w:sz w:val="20"/>
                <w:szCs w:val="20"/>
                <w:lang w:val="hy-AM"/>
              </w:rPr>
              <w:t>ՀՎՀՀ</w:t>
            </w:r>
            <w:r w:rsidRPr="001C26FE">
              <w:rPr>
                <w:rFonts w:ascii="GHEA Grapalat" w:hAnsi="GHEA Grapalat"/>
                <w:color w:val="212529"/>
                <w:sz w:val="20"/>
                <w:szCs w:val="20"/>
                <w:lang w:val="hy-AM"/>
              </w:rPr>
              <w:t xml:space="preserve"> 02504913</w:t>
            </w:r>
          </w:p>
          <w:p w14:paraId="68570C77" w14:textId="77777777" w:rsidR="00132B7E" w:rsidRPr="001C26FE" w:rsidRDefault="00132B7E" w:rsidP="00E01084">
            <w:pPr>
              <w:jc w:val="center"/>
              <w:rPr>
                <w:rFonts w:ascii="GHEA Grapalat" w:hAnsi="GHEA Grapalat"/>
                <w:color w:val="212529"/>
                <w:szCs w:val="18"/>
                <w:lang w:val="hy-AM"/>
              </w:rPr>
            </w:pPr>
            <w:r w:rsidRPr="001C26FE">
              <w:rPr>
                <w:rFonts w:ascii="GHEA Grapalat" w:hAnsi="GHEA Grapalat" w:cs="Arial"/>
                <w:color w:val="212529"/>
                <w:sz w:val="20"/>
                <w:szCs w:val="20"/>
                <w:lang w:val="hy-AM"/>
              </w:rPr>
              <w:t>Էլ</w:t>
            </w:r>
            <w:r w:rsidRPr="001C26FE">
              <w:rPr>
                <w:rFonts w:ascii="GHEA Grapalat" w:hAnsi="GHEA Grapalat"/>
                <w:color w:val="212529"/>
                <w:sz w:val="20"/>
                <w:szCs w:val="20"/>
                <w:lang w:val="hy-AM"/>
              </w:rPr>
              <w:t xml:space="preserve">. </w:t>
            </w:r>
            <w:r w:rsidRPr="001C26FE">
              <w:rPr>
                <w:rFonts w:ascii="GHEA Grapalat" w:hAnsi="GHEA Grapalat" w:cs="Arial"/>
                <w:color w:val="212529"/>
                <w:sz w:val="20"/>
                <w:szCs w:val="20"/>
                <w:lang w:val="hy-AM"/>
              </w:rPr>
              <w:t>փոստ</w:t>
            </w:r>
            <w:r w:rsidRPr="001C26FE">
              <w:rPr>
                <w:rFonts w:ascii="GHEA Grapalat" w:hAnsi="GHEA Grapalat"/>
                <w:color w:val="212529"/>
                <w:sz w:val="20"/>
                <w:szCs w:val="20"/>
                <w:lang w:val="hy-AM"/>
              </w:rPr>
              <w:t>.</w:t>
            </w:r>
            <w:r w:rsidRPr="001C26FE">
              <w:rPr>
                <w:rFonts w:ascii="Calibri" w:hAnsi="Calibri" w:cs="Calibri"/>
                <w:color w:val="212529"/>
                <w:sz w:val="18"/>
                <w:szCs w:val="18"/>
                <w:lang w:val="hy-AM"/>
              </w:rPr>
              <w:t> </w:t>
            </w:r>
            <w:r w:rsidRPr="001C26FE">
              <w:rPr>
                <w:rFonts w:ascii="GHEA Grapalat" w:hAnsi="GHEA Grapalat"/>
                <w:color w:val="212529"/>
                <w:sz w:val="20"/>
                <w:szCs w:val="20"/>
                <w:lang w:val="hy-AM"/>
              </w:rPr>
              <w:t>y</w:t>
            </w:r>
            <w:hyperlink r:id="rId19" w:history="1">
              <w:r w:rsidRPr="001C26FE">
                <w:rPr>
                  <w:rFonts w:ascii="GHEA Grapalat" w:hAnsi="GHEA Grapalat"/>
                  <w:color w:val="212529"/>
                  <w:sz w:val="20"/>
                  <w:szCs w:val="20"/>
                  <w:lang w:val="hy-AM"/>
                </w:rPr>
                <w:t>erqaxluys@yerevan.am</w:t>
              </w:r>
            </w:hyperlink>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r w:rsidRPr="001C26FE">
              <w:rPr>
                <w:rFonts w:ascii="GHEA Grapalat" w:hAnsi="GHEA Grapalat"/>
                <w:color w:val="212529"/>
                <w:szCs w:val="18"/>
                <w:lang w:val="hy-AM"/>
              </w:rPr>
              <w:t xml:space="preserve"> </w:t>
            </w:r>
            <w:r w:rsidRPr="001C26FE">
              <w:rPr>
                <w:rFonts w:ascii="Calibri" w:hAnsi="Calibri" w:cs="Calibri"/>
                <w:color w:val="212529"/>
                <w:szCs w:val="18"/>
                <w:lang w:val="hy-AM"/>
              </w:rPr>
              <w:t>  </w:t>
            </w:r>
          </w:p>
          <w:p w14:paraId="6E86278A" w14:textId="77777777" w:rsidR="00132B7E" w:rsidRPr="00D05B89" w:rsidRDefault="00132B7E" w:rsidP="00E01084">
            <w:pPr>
              <w:jc w:val="center"/>
              <w:rPr>
                <w:rFonts w:ascii="Arial LatArm" w:hAnsi="Arial LatArm" w:cs="Sylfaen"/>
                <w:bCs/>
                <w:sz w:val="20"/>
                <w:lang w:val="hy-AM"/>
              </w:rPr>
            </w:pPr>
            <w:r w:rsidRPr="00D05B89">
              <w:rPr>
                <w:rFonts w:ascii="Sylfaen" w:hAnsi="Sylfaen"/>
                <w:lang w:val="hy-AM"/>
              </w:rPr>
              <w:t xml:space="preserve">   </w:t>
            </w:r>
          </w:p>
          <w:p w14:paraId="6032B69B" w14:textId="77777777" w:rsidR="00132B7E" w:rsidRDefault="00132B7E" w:rsidP="00E01084">
            <w:pPr>
              <w:jc w:val="center"/>
              <w:rPr>
                <w:rFonts w:asciiTheme="minorHAnsi" w:hAnsiTheme="minorHAnsi" w:cs="Sylfaen"/>
                <w:bCs/>
                <w:sz w:val="20"/>
                <w:lang w:val="hy-AM"/>
              </w:rPr>
            </w:pPr>
          </w:p>
          <w:p w14:paraId="14944FBF" w14:textId="77777777" w:rsidR="00132B7E" w:rsidRPr="004D740B" w:rsidRDefault="00132B7E" w:rsidP="00E01084">
            <w:pPr>
              <w:jc w:val="center"/>
              <w:rPr>
                <w:rFonts w:asciiTheme="minorHAnsi" w:hAnsiTheme="minorHAnsi" w:cs="Sylfaen"/>
                <w:bCs/>
                <w:sz w:val="20"/>
                <w:lang w:val="hy-AM"/>
              </w:rPr>
            </w:pPr>
          </w:p>
          <w:p w14:paraId="18C41A65" w14:textId="77777777" w:rsidR="00132B7E" w:rsidRPr="00D05B89" w:rsidRDefault="00132B7E" w:rsidP="00E01084">
            <w:pPr>
              <w:jc w:val="center"/>
              <w:rPr>
                <w:rFonts w:ascii="GHEA Grapalat" w:hAnsi="GHEA Grapalat"/>
                <w:lang w:val="hy-AM"/>
              </w:rPr>
            </w:pPr>
            <w:r w:rsidRPr="00D05B89">
              <w:rPr>
                <w:rFonts w:ascii="GHEA Grapalat" w:hAnsi="GHEA Grapalat"/>
                <w:lang w:val="hy-AM"/>
              </w:rPr>
              <w:t>---------------------------------</w:t>
            </w:r>
          </w:p>
          <w:p w14:paraId="36355D86" w14:textId="77777777" w:rsidR="00132B7E" w:rsidRPr="00D05B89" w:rsidRDefault="00132B7E" w:rsidP="00E01084">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3851A670" w14:textId="77777777" w:rsidR="00132B7E" w:rsidRPr="00752623" w:rsidRDefault="00132B7E" w:rsidP="00E01084">
            <w:pPr>
              <w:jc w:val="center"/>
              <w:rPr>
                <w:rFonts w:ascii="GHEA Grapalat" w:hAnsi="GHEA Grapalat"/>
                <w:sz w:val="22"/>
                <w:szCs w:val="22"/>
                <w:lang w:val="ru-RU"/>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r w:rsidRPr="00752623">
              <w:rPr>
                <w:rFonts w:ascii="GHEA Grapalat" w:hAnsi="GHEA Grapalat"/>
                <w:sz w:val="22"/>
                <w:szCs w:val="22"/>
                <w:lang w:val="ru-RU"/>
              </w:rPr>
              <w:t xml:space="preserve"> </w:t>
            </w:r>
          </w:p>
        </w:tc>
      </w:tr>
    </w:tbl>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73B87183" w14:textId="25209EED" w:rsidR="00071D1C" w:rsidRPr="00A71D81" w:rsidRDefault="00292BE1" w:rsidP="00EF3662">
      <w:pPr>
        <w:jc w:val="right"/>
        <w:rPr>
          <w:rFonts w:ascii="GHEA Grapalat" w:hAnsi="GHEA Grapalat"/>
          <w:i/>
          <w:sz w:val="18"/>
          <w:lang w:val="hy-AM"/>
        </w:rPr>
      </w:pPr>
      <w:r>
        <w:rPr>
          <w:rFonts w:ascii="GHEA Grapalat" w:hAnsi="GHEA Grapalat"/>
          <w:i/>
          <w:sz w:val="18"/>
          <w:lang w:val="hy-AM"/>
        </w:rPr>
        <w:t>«         »              20</w:t>
      </w:r>
      <w:r>
        <w:rPr>
          <w:rFonts w:ascii="GHEA Grapalat" w:hAnsi="GHEA Grapalat"/>
          <w:i/>
          <w:sz w:val="18"/>
        </w:rPr>
        <w:t>26</w:t>
      </w:r>
      <w:r w:rsidR="00071D1C" w:rsidRPr="00A71D81">
        <w:rPr>
          <w:rFonts w:ascii="GHEA Grapalat" w:hAnsi="GHEA Grapalat"/>
          <w:i/>
          <w:sz w:val="18"/>
          <w:lang w:val="hy-AM"/>
        </w:rPr>
        <w:t xml:space="preserve"> թ. կնքված </w:t>
      </w:r>
    </w:p>
    <w:p w14:paraId="05E79CBD" w14:textId="1969F93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292BE1" w:rsidRPr="003E6576">
        <w:rPr>
          <w:rFonts w:ascii="GHEA Grapalat" w:hAnsi="GHEA Grapalat" w:cs="Sylfaen"/>
          <w:b/>
          <w:lang w:val="hy-AM"/>
        </w:rPr>
        <w:t>ԵՔԼ-ԲՄԱՊՁԲ</w:t>
      </w:r>
      <w:r w:rsidR="00292BE1" w:rsidRPr="003E6576">
        <w:rPr>
          <w:rFonts w:ascii="GHEA Grapalat" w:hAnsi="GHEA Grapalat"/>
          <w:b/>
          <w:lang w:val="es-ES"/>
        </w:rPr>
        <w:t>-2</w:t>
      </w:r>
      <w:r w:rsidR="00292BE1">
        <w:rPr>
          <w:rFonts w:ascii="GHEA Grapalat" w:hAnsi="GHEA Grapalat"/>
          <w:b/>
          <w:lang w:val="es-ES"/>
        </w:rPr>
        <w:t>6</w:t>
      </w:r>
      <w:r w:rsidR="00292BE1" w:rsidRPr="003E6576">
        <w:rPr>
          <w:rFonts w:ascii="GHEA Grapalat" w:hAnsi="GHEA Grapalat"/>
          <w:b/>
          <w:lang w:val="es-ES"/>
        </w:rPr>
        <w:t>/</w:t>
      </w:r>
      <w:r w:rsidR="00292BE1">
        <w:rPr>
          <w:rFonts w:ascii="GHEA Grapalat" w:hAnsi="GHEA Grapalat"/>
          <w:b/>
          <w:lang w:val="es-ES"/>
        </w:rPr>
        <w:t>1</w:t>
      </w:r>
      <w:r w:rsidR="00292BE1" w:rsidRPr="003E6576">
        <w:rPr>
          <w:rFonts w:ascii="GHEA Grapalat" w:hAnsi="GHEA Grapalat"/>
          <w:lang w:val="es-ES"/>
        </w:rPr>
        <w:t>»</w:t>
      </w:r>
      <w:r w:rsidR="00292BE1" w:rsidRPr="003E6576">
        <w:rPr>
          <w:rFonts w:ascii="GHEA Grapalat" w:hAnsi="GHEA Grapalat"/>
          <w:b/>
          <w:lang w:val="es-ES"/>
        </w:rPr>
        <w:t xml:space="preserve"> </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96926"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AF511E8" w14:textId="77777777" w:rsidR="00292BE1" w:rsidRPr="00A71D81" w:rsidRDefault="00292BE1" w:rsidP="00292BE1">
      <w:pPr>
        <w:jc w:val="right"/>
        <w:rPr>
          <w:rFonts w:ascii="GHEA Grapalat" w:hAnsi="GHEA Grapalat"/>
          <w:i/>
          <w:sz w:val="18"/>
          <w:lang w:val="hy-AM"/>
        </w:rPr>
      </w:pPr>
      <w:r>
        <w:rPr>
          <w:rFonts w:ascii="GHEA Grapalat" w:hAnsi="GHEA Grapalat"/>
          <w:i/>
          <w:sz w:val="18"/>
          <w:lang w:val="hy-AM"/>
        </w:rPr>
        <w:t>«         »              20</w:t>
      </w:r>
      <w:r>
        <w:rPr>
          <w:rFonts w:ascii="GHEA Grapalat" w:hAnsi="GHEA Grapalat"/>
          <w:i/>
          <w:sz w:val="18"/>
        </w:rPr>
        <w:t>26</w:t>
      </w:r>
      <w:r w:rsidRPr="00A71D81">
        <w:rPr>
          <w:rFonts w:ascii="GHEA Grapalat" w:hAnsi="GHEA Grapalat"/>
          <w:i/>
          <w:sz w:val="18"/>
          <w:lang w:val="hy-AM"/>
        </w:rPr>
        <w:t xml:space="preserve"> թ. կնքված </w:t>
      </w:r>
    </w:p>
    <w:p w14:paraId="46BCB7F0" w14:textId="77777777" w:rsidR="00292BE1" w:rsidRPr="00A71D81" w:rsidRDefault="00292BE1" w:rsidP="00292BE1">
      <w:pPr>
        <w:jc w:val="right"/>
        <w:rPr>
          <w:rFonts w:ascii="GHEA Grapalat" w:hAnsi="GHEA Grapalat"/>
          <w:i/>
          <w:sz w:val="18"/>
          <w:lang w:val="hy-AM"/>
        </w:rPr>
      </w:pPr>
      <w:r w:rsidRPr="00A71D81">
        <w:rPr>
          <w:rFonts w:ascii="GHEA Grapalat" w:hAnsi="GHEA Grapalat"/>
          <w:i/>
          <w:sz w:val="18"/>
          <w:lang w:val="hy-AM"/>
        </w:rPr>
        <w:t xml:space="preserve">                     </w:t>
      </w:r>
      <w:r w:rsidRPr="003E6576">
        <w:rPr>
          <w:rFonts w:ascii="GHEA Grapalat" w:hAnsi="GHEA Grapalat" w:cs="Sylfaen"/>
          <w:b/>
          <w:lang w:val="hy-AM"/>
        </w:rPr>
        <w:t>ԵՔԼ-ԲՄԱՊՁԲ</w:t>
      </w:r>
      <w:r w:rsidRPr="003E6576">
        <w:rPr>
          <w:rFonts w:ascii="GHEA Grapalat" w:hAnsi="GHEA Grapalat"/>
          <w:b/>
          <w:lang w:val="es-ES"/>
        </w:rPr>
        <w:t>-2</w:t>
      </w:r>
      <w:r>
        <w:rPr>
          <w:rFonts w:ascii="GHEA Grapalat" w:hAnsi="GHEA Grapalat"/>
          <w:b/>
          <w:lang w:val="es-ES"/>
        </w:rPr>
        <w:t>6</w:t>
      </w:r>
      <w:r w:rsidRPr="003E6576">
        <w:rPr>
          <w:rFonts w:ascii="GHEA Grapalat" w:hAnsi="GHEA Grapalat"/>
          <w:b/>
          <w:lang w:val="es-ES"/>
        </w:rPr>
        <w:t>/</w:t>
      </w:r>
      <w:r>
        <w:rPr>
          <w:rFonts w:ascii="GHEA Grapalat" w:hAnsi="GHEA Grapalat"/>
          <w:b/>
          <w:lang w:val="es-ES"/>
        </w:rPr>
        <w:t>1</w:t>
      </w:r>
      <w:r w:rsidRPr="003E6576">
        <w:rPr>
          <w:rFonts w:ascii="GHEA Grapalat" w:hAnsi="GHEA Grapalat"/>
          <w:lang w:val="es-ES"/>
        </w:rPr>
        <w:t>»</w:t>
      </w:r>
      <w:r w:rsidRPr="003E6576">
        <w:rPr>
          <w:rFonts w:ascii="GHEA Grapalat" w:hAnsi="GHEA Grapalat"/>
          <w:b/>
          <w:lang w:val="es-ES"/>
        </w:rPr>
        <w:t xml:space="preserve"> </w:t>
      </w:r>
      <w:r w:rsidRPr="00A71D81">
        <w:rPr>
          <w:rFonts w:ascii="GHEA Grapalat" w:hAnsi="GHEA Grapalat"/>
          <w:i/>
          <w:sz w:val="18"/>
          <w:lang w:val="hy-AM"/>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0ADC6D0C" w14:textId="77777777" w:rsidR="0059609C" w:rsidRDefault="0059609C"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7"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0E9570A" w14:textId="77777777" w:rsidR="00292BE1" w:rsidRPr="00A71D81" w:rsidRDefault="00292BE1" w:rsidP="00292BE1">
      <w:pPr>
        <w:jc w:val="right"/>
        <w:rPr>
          <w:rFonts w:ascii="GHEA Grapalat" w:hAnsi="GHEA Grapalat"/>
          <w:i/>
          <w:sz w:val="18"/>
          <w:lang w:val="hy-AM"/>
        </w:rPr>
      </w:pPr>
      <w:r>
        <w:rPr>
          <w:rFonts w:ascii="GHEA Grapalat" w:hAnsi="GHEA Grapalat"/>
          <w:i/>
          <w:sz w:val="18"/>
          <w:lang w:val="hy-AM"/>
        </w:rPr>
        <w:t>«         »              20</w:t>
      </w:r>
      <w:r>
        <w:rPr>
          <w:rFonts w:ascii="GHEA Grapalat" w:hAnsi="GHEA Grapalat"/>
          <w:i/>
          <w:sz w:val="18"/>
        </w:rPr>
        <w:t>26</w:t>
      </w:r>
      <w:r w:rsidRPr="00A71D81">
        <w:rPr>
          <w:rFonts w:ascii="GHEA Grapalat" w:hAnsi="GHEA Grapalat"/>
          <w:i/>
          <w:sz w:val="18"/>
          <w:lang w:val="hy-AM"/>
        </w:rPr>
        <w:t xml:space="preserve"> թ. կնքված </w:t>
      </w:r>
    </w:p>
    <w:p w14:paraId="22BD0735" w14:textId="77777777" w:rsidR="00292BE1" w:rsidRPr="00A71D81" w:rsidRDefault="00292BE1" w:rsidP="00292BE1">
      <w:pPr>
        <w:jc w:val="right"/>
        <w:rPr>
          <w:rFonts w:ascii="GHEA Grapalat" w:hAnsi="GHEA Grapalat"/>
          <w:i/>
          <w:sz w:val="18"/>
          <w:lang w:val="hy-AM"/>
        </w:rPr>
      </w:pPr>
      <w:r w:rsidRPr="00A71D81">
        <w:rPr>
          <w:rFonts w:ascii="GHEA Grapalat" w:hAnsi="GHEA Grapalat"/>
          <w:i/>
          <w:sz w:val="18"/>
          <w:lang w:val="hy-AM"/>
        </w:rPr>
        <w:t xml:space="preserve">                     </w:t>
      </w:r>
      <w:r w:rsidRPr="003E6576">
        <w:rPr>
          <w:rFonts w:ascii="GHEA Grapalat" w:hAnsi="GHEA Grapalat" w:cs="Sylfaen"/>
          <w:b/>
          <w:lang w:val="hy-AM"/>
        </w:rPr>
        <w:t>ԵՔԼ-ԲՄԱՊՁԲ</w:t>
      </w:r>
      <w:r w:rsidRPr="003E6576">
        <w:rPr>
          <w:rFonts w:ascii="GHEA Grapalat" w:hAnsi="GHEA Grapalat"/>
          <w:b/>
          <w:lang w:val="es-ES"/>
        </w:rPr>
        <w:t>-2</w:t>
      </w:r>
      <w:r>
        <w:rPr>
          <w:rFonts w:ascii="GHEA Grapalat" w:hAnsi="GHEA Grapalat"/>
          <w:b/>
          <w:lang w:val="es-ES"/>
        </w:rPr>
        <w:t>6</w:t>
      </w:r>
      <w:r w:rsidRPr="003E6576">
        <w:rPr>
          <w:rFonts w:ascii="GHEA Grapalat" w:hAnsi="GHEA Grapalat"/>
          <w:b/>
          <w:lang w:val="es-ES"/>
        </w:rPr>
        <w:t>/</w:t>
      </w:r>
      <w:r>
        <w:rPr>
          <w:rFonts w:ascii="GHEA Grapalat" w:hAnsi="GHEA Grapalat"/>
          <w:b/>
          <w:lang w:val="es-ES"/>
        </w:rPr>
        <w:t>1</w:t>
      </w:r>
      <w:r w:rsidRPr="003E6576">
        <w:rPr>
          <w:rFonts w:ascii="GHEA Grapalat" w:hAnsi="GHEA Grapalat"/>
          <w:lang w:val="es-ES"/>
        </w:rPr>
        <w:t>»</w:t>
      </w:r>
      <w:r w:rsidRPr="003E6576">
        <w:rPr>
          <w:rFonts w:ascii="GHEA Grapalat" w:hAnsi="GHEA Grapalat"/>
          <w:b/>
          <w:lang w:val="es-ES"/>
        </w:rPr>
        <w:t xml:space="preserve"> </w:t>
      </w:r>
      <w:r w:rsidRPr="00A71D81">
        <w:rPr>
          <w:rFonts w:ascii="GHEA Grapalat" w:hAnsi="GHEA Grapalat"/>
          <w:i/>
          <w:sz w:val="18"/>
          <w:lang w:val="hy-AM"/>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7D12F146" w14:textId="77777777" w:rsidR="00E456FF" w:rsidRDefault="00E456FF" w:rsidP="00E456FF">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7"/>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E01084">
      <w:pgSz w:w="11906" w:h="16838" w:code="9"/>
      <w:pgMar w:top="720" w:right="663" w:bottom="533" w:left="1140"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05E5C" w14:textId="77777777" w:rsidR="00407211" w:rsidRDefault="00407211">
      <w:r>
        <w:separator/>
      </w:r>
    </w:p>
  </w:endnote>
  <w:endnote w:type="continuationSeparator" w:id="0">
    <w:p w14:paraId="52143A37" w14:textId="77777777" w:rsidR="00407211" w:rsidRDefault="0040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57A36" w14:textId="77777777" w:rsidR="00407211" w:rsidRDefault="00407211">
      <w:r>
        <w:separator/>
      </w:r>
    </w:p>
  </w:footnote>
  <w:footnote w:type="continuationSeparator" w:id="0">
    <w:p w14:paraId="7DDF425B" w14:textId="77777777" w:rsidR="00407211" w:rsidRDefault="00407211">
      <w:r>
        <w:continuationSeparator/>
      </w:r>
    </w:p>
  </w:footnote>
  <w:footnote w:id="1">
    <w:p w14:paraId="25D7C28F" w14:textId="77777777" w:rsidR="00115DF0" w:rsidRPr="006D2E03" w:rsidRDefault="00115DF0"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115DF0" w:rsidRPr="008C7473" w:rsidRDefault="00115DF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115DF0" w:rsidRPr="008C7473" w:rsidRDefault="00115DF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115DF0" w:rsidRPr="008C7473" w:rsidRDefault="00115DF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115DF0" w:rsidRPr="008C7473" w:rsidRDefault="00115DF0"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0479151E" w14:textId="23568D36" w:rsidR="00115DF0" w:rsidRPr="00AE74A0" w:rsidRDefault="00115DF0"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115DF0" w:rsidRPr="006265F4" w:rsidRDefault="00115DF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115DF0" w:rsidRPr="006265F4" w:rsidRDefault="00115DF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115DF0" w:rsidRPr="006265F4" w:rsidRDefault="00115DF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115DF0" w:rsidRPr="00D45BA2" w:rsidRDefault="00115DF0">
      <w:pPr>
        <w:pStyle w:val="FootnoteText"/>
      </w:pPr>
    </w:p>
  </w:footnote>
  <w:footnote w:id="3">
    <w:p w14:paraId="5BDAD4EB" w14:textId="2D2151B3" w:rsidR="00115DF0" w:rsidRPr="006265F4" w:rsidRDefault="00115DF0"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115DF0" w:rsidRPr="006265F4" w:rsidRDefault="00115DF0"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115DF0" w:rsidRPr="00D45BA2" w:rsidRDefault="00115DF0"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115DF0" w:rsidRPr="006F2A6C" w:rsidRDefault="00115DF0"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115DF0" w:rsidRPr="00D45BA2" w:rsidRDefault="00115DF0"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115DF0" w:rsidRPr="008A2E7F" w:rsidRDefault="00115DF0"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115DF0" w:rsidRPr="00D45BA2" w:rsidRDefault="00115DF0">
      <w:pPr>
        <w:pStyle w:val="FootnoteText"/>
        <w:rPr>
          <w:lang w:val="hy-AM"/>
        </w:rPr>
      </w:pPr>
    </w:p>
  </w:footnote>
  <w:footnote w:id="7">
    <w:p w14:paraId="267561A5" w14:textId="67A7E989" w:rsidR="00115DF0" w:rsidRPr="004F5893" w:rsidRDefault="00115DF0"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115DF0" w:rsidRPr="004F5893" w:rsidRDefault="00115DF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115DF0" w:rsidRPr="004F5893" w:rsidRDefault="00115DF0"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4BBBCD3C" w14:textId="43E7C133" w:rsidR="00115DF0" w:rsidRPr="001258CE" w:rsidRDefault="00115DF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429F25CC" w14:textId="4EA89872" w:rsidR="00115DF0" w:rsidRPr="00BF249E" w:rsidRDefault="00115DF0" w:rsidP="003934A9">
      <w:pPr>
        <w:pStyle w:val="FootnoteText"/>
        <w:jc w:val="both"/>
        <w:rPr>
          <w:rFonts w:ascii="GHEA Grapalat" w:hAnsi="GHEA Grapalat" w:cs="Sylfaen"/>
          <w:i/>
          <w:sz w:val="16"/>
          <w:szCs w:val="16"/>
          <w:lang w:val="hy-AM"/>
        </w:rPr>
      </w:pPr>
      <w:r>
        <w:rPr>
          <w:rStyle w:val="FootnoteReference"/>
        </w:rPr>
        <w:footnoteRef/>
      </w:r>
      <w:r>
        <w:t xml:space="preserve"> </w:t>
      </w:r>
      <w:r w:rsidRPr="00C03EE7">
        <w:rPr>
          <w:rFonts w:ascii="Times New Roman" w:hAnsi="Times New Roman"/>
          <w:sz w:val="18"/>
          <w:szCs w:val="18"/>
          <w:lang w:val="hy-AM"/>
        </w:rPr>
        <w:t>ա</w:t>
      </w:r>
      <w:r w:rsidRPr="00BF249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w:t>
      </w:r>
      <w:r w:rsidRPr="00BF249E">
        <w:rPr>
          <w:rFonts w:ascii="GHEA Grapalat" w:hAnsi="GHEA Grapalat" w:cs="Sylfaen"/>
          <w:i/>
          <w:sz w:val="16"/>
          <w:szCs w:val="16"/>
          <w:lang w:val="hy-AM"/>
        </w:rPr>
        <w:t xml:space="preserve"> և չի կարող պակաս լինել 10 աշխատանքային օրվանից,</w:t>
      </w:r>
    </w:p>
    <w:p w14:paraId="6521600A" w14:textId="4CA1F513" w:rsidR="00115DF0" w:rsidRPr="004B72E3" w:rsidRDefault="00115DF0" w:rsidP="003934A9">
      <w:pPr>
        <w:pStyle w:val="FootnoteText"/>
        <w:jc w:val="both"/>
        <w:rPr>
          <w:rFonts w:ascii="GHEA Grapalat" w:hAnsi="GHEA Grapalat" w:cs="Sylfaen"/>
          <w:i/>
          <w:sz w:val="16"/>
          <w:szCs w:val="16"/>
          <w:lang w:val="hy-AM"/>
        </w:rPr>
      </w:pPr>
      <w:r>
        <w:rPr>
          <w:rFonts w:asciiTheme="minorHAnsi" w:hAnsiTheme="minorHAnsi"/>
          <w:lang w:val="hy-AM"/>
        </w:rPr>
        <w:t xml:space="preserve">     բ</w:t>
      </w:r>
      <w:r w:rsidRPr="00C05C12">
        <w:rPr>
          <w:rFonts w:asciiTheme="minorHAnsi" w:hAnsiTheme="minorHAnsi"/>
          <w:lang w:val="hy-AM"/>
        </w:rPr>
        <w:t>)</w:t>
      </w:r>
      <w:r>
        <w:rPr>
          <w:rFonts w:asciiTheme="minorHAnsi" w:hAnsiTheme="minorHAnsi"/>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 xml:space="preserve">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4C6E4888" w14:textId="77777777" w:rsidR="00115DF0" w:rsidRPr="004B72E3" w:rsidRDefault="00115DF0"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115DF0" w:rsidRPr="00084034" w:rsidRDefault="00115DF0"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45C99E3" w14:textId="77777777" w:rsidR="00115DF0" w:rsidRPr="000B7538" w:rsidRDefault="00115DF0"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115DF0" w:rsidRPr="000B7538" w:rsidRDefault="00115DF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115DF0" w:rsidRPr="000B7538" w:rsidRDefault="00115DF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115DF0" w:rsidRPr="006F2A6C" w:rsidRDefault="00115DF0">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49D2588E" w14:textId="1B608D7D" w:rsidR="00115DF0" w:rsidRPr="000B7538" w:rsidRDefault="00115DF0"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115DF0" w:rsidRPr="00F913EC" w:rsidRDefault="00115DF0"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115DF0" w:rsidRPr="006F2A6C" w:rsidRDefault="00115DF0"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4">
    <w:p w14:paraId="12F6E0EF" w14:textId="7498EA06" w:rsidR="00115DF0" w:rsidRPr="00084034" w:rsidRDefault="00115DF0"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115DF0" w:rsidRPr="00084034" w:rsidRDefault="00115DF0">
      <w:pPr>
        <w:pStyle w:val="FootnoteText"/>
        <w:rPr>
          <w:rFonts w:asciiTheme="minorHAnsi" w:hAnsiTheme="minorHAnsi"/>
          <w:lang w:val="hy-AM"/>
        </w:rPr>
      </w:pPr>
    </w:p>
  </w:footnote>
  <w:footnote w:id="15">
    <w:p w14:paraId="422AF998" w14:textId="0DB20754" w:rsidR="00115DF0" w:rsidRPr="00FD4E69" w:rsidRDefault="00115DF0"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115DF0" w:rsidRPr="00FD4E69" w:rsidRDefault="00115DF0"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115DF0" w:rsidRPr="00AB6289" w:rsidRDefault="00115DF0"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115DF0" w:rsidRPr="00FD4E69" w:rsidRDefault="00115DF0">
      <w:pPr>
        <w:pStyle w:val="FootnoteText"/>
        <w:rPr>
          <w:rFonts w:asciiTheme="minorHAnsi" w:hAnsiTheme="minorHAnsi"/>
          <w:lang w:val="af-ZA"/>
        </w:rPr>
      </w:pPr>
    </w:p>
  </w:footnote>
  <w:footnote w:id="18">
    <w:p w14:paraId="40326818" w14:textId="77777777" w:rsidR="00115DF0" w:rsidRPr="000B7538" w:rsidRDefault="00115DF0"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15DF0" w:rsidRPr="000B7538" w:rsidRDefault="00115DF0"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15DF0" w:rsidRPr="00523B4A" w:rsidRDefault="00115DF0">
      <w:pPr>
        <w:pStyle w:val="FootnoteText"/>
        <w:rPr>
          <w:rFonts w:asciiTheme="minorHAnsi" w:hAnsiTheme="minorHAnsi"/>
        </w:rPr>
      </w:pPr>
    </w:p>
  </w:footnote>
  <w:footnote w:id="19">
    <w:p w14:paraId="3FC1D526" w14:textId="77777777" w:rsidR="00115DF0" w:rsidRDefault="00115DF0" w:rsidP="00132B7E">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0A1AF078" w14:textId="77777777" w:rsidR="00115DF0" w:rsidRDefault="00115DF0" w:rsidP="00132B7E">
      <w:pPr>
        <w:pStyle w:val="FootnoteText"/>
        <w:rPr>
          <w:del w:id="11"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4687E104" w14:textId="77777777" w:rsidR="00115DF0" w:rsidRDefault="00115DF0" w:rsidP="00132B7E">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65D043D9" w14:textId="77777777" w:rsidR="00115DF0" w:rsidRPr="00C86C56" w:rsidRDefault="00115DF0" w:rsidP="00132B7E">
      <w:pPr>
        <w:pStyle w:val="FootnoteText"/>
        <w:jc w:val="both"/>
        <w:rPr>
          <w:del w:id="12"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1CFEBE1E" w14:textId="77777777" w:rsidR="00115DF0" w:rsidRPr="00151EB5" w:rsidRDefault="00115DF0" w:rsidP="008775AE">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73D03E84" w14:textId="77777777" w:rsidR="00115DF0" w:rsidRPr="00151EB5" w:rsidRDefault="00115DF0" w:rsidP="008775AE">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6FB41F2" w14:textId="77777777" w:rsidR="00115DF0" w:rsidRPr="00E34F95" w:rsidRDefault="00115DF0" w:rsidP="008775AE">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5">
    <w:p w14:paraId="401D9B49" w14:textId="77777777" w:rsidR="00115DF0" w:rsidRDefault="00115DF0" w:rsidP="008775AE">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4ADB061A" w14:textId="77777777" w:rsidR="00115DF0" w:rsidRPr="00265BC4" w:rsidRDefault="00115DF0" w:rsidP="008775AE">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4F85F154" w14:textId="77777777" w:rsidR="00115DF0" w:rsidRPr="00BE68BB" w:rsidRDefault="00115DF0" w:rsidP="008775A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4F13B4"/>
    <w:multiLevelType w:val="hybridMultilevel"/>
    <w:tmpl w:val="95742866"/>
    <w:lvl w:ilvl="0" w:tplc="58CAC062">
      <w:start w:val="1"/>
      <w:numFmt w:val="decimal"/>
      <w:lvlText w:val="%1."/>
      <w:lvlJc w:val="left"/>
      <w:pPr>
        <w:ind w:left="786" w:hanging="360"/>
      </w:pPr>
      <w:rPr>
        <w:rFonts w:eastAsia="GHEA Grapalat" w:cs="GHEA Grapalat"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DC2D43"/>
    <w:multiLevelType w:val="hybridMultilevel"/>
    <w:tmpl w:val="37D2C7FA"/>
    <w:lvl w:ilvl="0" w:tplc="E1CAAF00">
      <w:start w:val="1"/>
      <w:numFmt w:val="decimal"/>
      <w:lvlText w:val="%1."/>
      <w:lvlJc w:val="left"/>
      <w:pPr>
        <w:ind w:left="786" w:hanging="360"/>
      </w:pPr>
      <w:rPr>
        <w:rFonts w:eastAsia="GHEA Grapalat" w:cs="GHEA Grapalat"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nsid w:val="5D6D6162"/>
    <w:multiLevelType w:val="hybridMultilevel"/>
    <w:tmpl w:val="95742866"/>
    <w:lvl w:ilvl="0" w:tplc="58CAC062">
      <w:start w:val="1"/>
      <w:numFmt w:val="decimal"/>
      <w:lvlText w:val="%1."/>
      <w:lvlJc w:val="left"/>
      <w:pPr>
        <w:ind w:left="786" w:hanging="360"/>
      </w:pPr>
      <w:rPr>
        <w:rFonts w:eastAsia="GHEA Grapalat" w:cs="GHEA Grapalat"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AC09D3"/>
    <w:multiLevelType w:val="hybridMultilevel"/>
    <w:tmpl w:val="37D2C7FA"/>
    <w:lvl w:ilvl="0" w:tplc="E1CAAF00">
      <w:start w:val="1"/>
      <w:numFmt w:val="decimal"/>
      <w:lvlText w:val="%1."/>
      <w:lvlJc w:val="left"/>
      <w:pPr>
        <w:ind w:left="786" w:hanging="360"/>
      </w:pPr>
      <w:rPr>
        <w:rFonts w:eastAsia="GHEA Grapalat" w:cs="GHEA Grapalat"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87D30C4"/>
    <w:multiLevelType w:val="hybridMultilevel"/>
    <w:tmpl w:val="37D2C7FA"/>
    <w:lvl w:ilvl="0" w:tplc="E1CAAF00">
      <w:start w:val="1"/>
      <w:numFmt w:val="decimal"/>
      <w:lvlText w:val="%1."/>
      <w:lvlJc w:val="left"/>
      <w:pPr>
        <w:ind w:left="786" w:hanging="360"/>
      </w:pPr>
      <w:rPr>
        <w:rFonts w:eastAsia="GHEA Grapalat" w:cs="GHEA Grapalat"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1"/>
  </w:num>
  <w:num w:numId="3">
    <w:abstractNumId w:val="21"/>
  </w:num>
  <w:num w:numId="4">
    <w:abstractNumId w:val="18"/>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5"/>
  </w:num>
  <w:num w:numId="13">
    <w:abstractNumId w:val="30"/>
  </w:num>
  <w:num w:numId="14">
    <w:abstractNumId w:val="13"/>
  </w:num>
  <w:num w:numId="15">
    <w:abstractNumId w:val="32"/>
  </w:num>
  <w:num w:numId="16">
    <w:abstractNumId w:val="16"/>
  </w:num>
  <w:num w:numId="17">
    <w:abstractNumId w:val="7"/>
  </w:num>
  <w:num w:numId="18">
    <w:abstractNumId w:val="1"/>
  </w:num>
  <w:num w:numId="19">
    <w:abstractNumId w:val="5"/>
  </w:num>
  <w:num w:numId="20">
    <w:abstractNumId w:val="3"/>
  </w:num>
  <w:num w:numId="21">
    <w:abstractNumId w:val="36"/>
  </w:num>
  <w:num w:numId="22">
    <w:abstractNumId w:val="34"/>
  </w:num>
  <w:num w:numId="23">
    <w:abstractNumId w:val="26"/>
  </w:num>
  <w:num w:numId="24">
    <w:abstractNumId w:val="0"/>
  </w:num>
  <w:num w:numId="25">
    <w:abstractNumId w:val="15"/>
  </w:num>
  <w:num w:numId="26">
    <w:abstractNumId w:val="19"/>
  </w:num>
  <w:num w:numId="27">
    <w:abstractNumId w:val="17"/>
  </w:num>
  <w:num w:numId="28">
    <w:abstractNumId w:val="12"/>
  </w:num>
  <w:num w:numId="29">
    <w:abstractNumId w:val="14"/>
  </w:num>
  <w:num w:numId="30">
    <w:abstractNumId w:val="22"/>
  </w:num>
  <w:num w:numId="31">
    <w:abstractNumId w:val="2"/>
  </w:num>
  <w:num w:numId="32">
    <w:abstractNumId w:val="31"/>
  </w:num>
  <w:num w:numId="33">
    <w:abstractNumId w:val="24"/>
  </w:num>
  <w:num w:numId="34">
    <w:abstractNumId w:val="9"/>
  </w:num>
  <w:num w:numId="35">
    <w:abstractNumId w:val="27"/>
  </w:num>
  <w:num w:numId="36">
    <w:abstractNumId w:val="25"/>
  </w:num>
  <w:num w:numId="37">
    <w:abstractNumId w:val="4"/>
  </w:num>
  <w:num w:numId="38">
    <w:abstractNumId w:val="33"/>
  </w:num>
  <w:num w:numId="39">
    <w:abstractNumId w:val="10"/>
  </w:num>
  <w:num w:numId="40">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0F8"/>
    <w:rsid w:val="00085405"/>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BD2"/>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0892"/>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5DF0"/>
    <w:rsid w:val="0011611E"/>
    <w:rsid w:val="00116E47"/>
    <w:rsid w:val="00117020"/>
    <w:rsid w:val="00117964"/>
    <w:rsid w:val="00117DAA"/>
    <w:rsid w:val="0012128B"/>
    <w:rsid w:val="00122684"/>
    <w:rsid w:val="001241F6"/>
    <w:rsid w:val="001242C4"/>
    <w:rsid w:val="00124461"/>
    <w:rsid w:val="0012529A"/>
    <w:rsid w:val="001258CE"/>
    <w:rsid w:val="001276C9"/>
    <w:rsid w:val="00130202"/>
    <w:rsid w:val="001305C6"/>
    <w:rsid w:val="0013139F"/>
    <w:rsid w:val="00131E9C"/>
    <w:rsid w:val="00132B7E"/>
    <w:rsid w:val="00132FA8"/>
    <w:rsid w:val="00133A5A"/>
    <w:rsid w:val="00133A7E"/>
    <w:rsid w:val="00133CE4"/>
    <w:rsid w:val="00134D6E"/>
    <w:rsid w:val="00134DC5"/>
    <w:rsid w:val="001355F9"/>
    <w:rsid w:val="00135840"/>
    <w:rsid w:val="00135F39"/>
    <w:rsid w:val="001369CB"/>
    <w:rsid w:val="001377BA"/>
    <w:rsid w:val="00137A5C"/>
    <w:rsid w:val="001404FA"/>
    <w:rsid w:val="00140600"/>
    <w:rsid w:val="00142496"/>
    <w:rsid w:val="00142EA4"/>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A3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4AC5"/>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EF6"/>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F79"/>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2BE1"/>
    <w:rsid w:val="00293A25"/>
    <w:rsid w:val="00293A76"/>
    <w:rsid w:val="002941F2"/>
    <w:rsid w:val="00294BD5"/>
    <w:rsid w:val="00294FFF"/>
    <w:rsid w:val="0029515A"/>
    <w:rsid w:val="00296466"/>
    <w:rsid w:val="00296A9F"/>
    <w:rsid w:val="00296F9E"/>
    <w:rsid w:val="0029794C"/>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A11"/>
    <w:rsid w:val="002B4FD9"/>
    <w:rsid w:val="002B50DB"/>
    <w:rsid w:val="002B5F87"/>
    <w:rsid w:val="002B65F0"/>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53D"/>
    <w:rsid w:val="002D3C61"/>
    <w:rsid w:val="002D4250"/>
    <w:rsid w:val="002D4575"/>
    <w:rsid w:val="002D5CF0"/>
    <w:rsid w:val="002D601F"/>
    <w:rsid w:val="002D7685"/>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6CE7"/>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30"/>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61"/>
    <w:rsid w:val="00357AA2"/>
    <w:rsid w:val="00357D48"/>
    <w:rsid w:val="00357E1B"/>
    <w:rsid w:val="00361308"/>
    <w:rsid w:val="00362238"/>
    <w:rsid w:val="0036230B"/>
    <w:rsid w:val="00363298"/>
    <w:rsid w:val="00363335"/>
    <w:rsid w:val="00363627"/>
    <w:rsid w:val="00363E98"/>
    <w:rsid w:val="00364E7A"/>
    <w:rsid w:val="003650C5"/>
    <w:rsid w:val="00365F76"/>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80D"/>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0EFA"/>
    <w:rsid w:val="003D14E9"/>
    <w:rsid w:val="003D1CF4"/>
    <w:rsid w:val="003D1FE3"/>
    <w:rsid w:val="003D2EF0"/>
    <w:rsid w:val="003D3352"/>
    <w:rsid w:val="003D39F7"/>
    <w:rsid w:val="003D4374"/>
    <w:rsid w:val="003D56A5"/>
    <w:rsid w:val="003D7720"/>
    <w:rsid w:val="003D7804"/>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11"/>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5673"/>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099"/>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1842"/>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C7D95"/>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1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9C"/>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137"/>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3F"/>
    <w:rsid w:val="006A134C"/>
    <w:rsid w:val="006A14B3"/>
    <w:rsid w:val="006A1922"/>
    <w:rsid w:val="006A1F61"/>
    <w:rsid w:val="006A200B"/>
    <w:rsid w:val="006A26BE"/>
    <w:rsid w:val="006A2D46"/>
    <w:rsid w:val="006A475C"/>
    <w:rsid w:val="006A6D19"/>
    <w:rsid w:val="006A7B7A"/>
    <w:rsid w:val="006B0116"/>
    <w:rsid w:val="006B0566"/>
    <w:rsid w:val="006B19C5"/>
    <w:rsid w:val="006B23D2"/>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1375"/>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82A"/>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CBC"/>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681"/>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856"/>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36BC"/>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2D1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5AE"/>
    <w:rsid w:val="008777E0"/>
    <w:rsid w:val="00877D94"/>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8797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2650"/>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D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764"/>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17FC0"/>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7DB"/>
    <w:rsid w:val="00B83A45"/>
    <w:rsid w:val="00B83C84"/>
    <w:rsid w:val="00B84059"/>
    <w:rsid w:val="00B84F37"/>
    <w:rsid w:val="00B85339"/>
    <w:rsid w:val="00B853BF"/>
    <w:rsid w:val="00B8636F"/>
    <w:rsid w:val="00B86BCB"/>
    <w:rsid w:val="00B9100A"/>
    <w:rsid w:val="00B925B0"/>
    <w:rsid w:val="00B92A2B"/>
    <w:rsid w:val="00B941D0"/>
    <w:rsid w:val="00B95FE0"/>
    <w:rsid w:val="00B96926"/>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D69"/>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2D"/>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06FA6"/>
    <w:rsid w:val="00C105F6"/>
    <w:rsid w:val="00C11929"/>
    <w:rsid w:val="00C122A6"/>
    <w:rsid w:val="00C132F1"/>
    <w:rsid w:val="00C13729"/>
    <w:rsid w:val="00C14561"/>
    <w:rsid w:val="00C14F1A"/>
    <w:rsid w:val="00C156C3"/>
    <w:rsid w:val="00C15BC3"/>
    <w:rsid w:val="00C16602"/>
    <w:rsid w:val="00C16F3F"/>
    <w:rsid w:val="00C17414"/>
    <w:rsid w:val="00C207A1"/>
    <w:rsid w:val="00C2151D"/>
    <w:rsid w:val="00C22421"/>
    <w:rsid w:val="00C22970"/>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57F2C"/>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1D7"/>
    <w:rsid w:val="00C84419"/>
    <w:rsid w:val="00C84D2D"/>
    <w:rsid w:val="00C85FFA"/>
    <w:rsid w:val="00C864DC"/>
    <w:rsid w:val="00C91F69"/>
    <w:rsid w:val="00C92051"/>
    <w:rsid w:val="00C946A0"/>
    <w:rsid w:val="00C94E55"/>
    <w:rsid w:val="00C95B0F"/>
    <w:rsid w:val="00C95EC3"/>
    <w:rsid w:val="00C978AF"/>
    <w:rsid w:val="00C97DC4"/>
    <w:rsid w:val="00CA0015"/>
    <w:rsid w:val="00CA169D"/>
    <w:rsid w:val="00CA1747"/>
    <w:rsid w:val="00CA1C11"/>
    <w:rsid w:val="00CA217B"/>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C3F"/>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B91"/>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824"/>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81C"/>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2892"/>
    <w:rsid w:val="00DC3470"/>
    <w:rsid w:val="00DC5233"/>
    <w:rsid w:val="00DC5332"/>
    <w:rsid w:val="00DC567F"/>
    <w:rsid w:val="00DC59F5"/>
    <w:rsid w:val="00DC6663"/>
    <w:rsid w:val="00DC6FEB"/>
    <w:rsid w:val="00DC769E"/>
    <w:rsid w:val="00DC7A3F"/>
    <w:rsid w:val="00DC7E2A"/>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3872"/>
    <w:rsid w:val="00DF5182"/>
    <w:rsid w:val="00DF68A6"/>
    <w:rsid w:val="00DF6CE0"/>
    <w:rsid w:val="00DF7255"/>
    <w:rsid w:val="00E01084"/>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30D"/>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6F1"/>
    <w:rsid w:val="00EE7A99"/>
    <w:rsid w:val="00EE7C82"/>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0E91"/>
    <w:rsid w:val="00F61898"/>
    <w:rsid w:val="00F61A9D"/>
    <w:rsid w:val="00F61D7A"/>
    <w:rsid w:val="00F63223"/>
    <w:rsid w:val="00F64BF8"/>
    <w:rsid w:val="00F64DF9"/>
    <w:rsid w:val="00F658BF"/>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72B"/>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1535"/>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FontStyle42">
    <w:name w:val="Font Style42"/>
    <w:basedOn w:val="DefaultParagraphFont"/>
    <w:uiPriority w:val="99"/>
    <w:rsid w:val="007D28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http://www.procurement.am" TargetMode="External"/><Relationship Id="rId18" Type="http://schemas.openxmlformats.org/officeDocument/2006/relationships/hyperlink" Target="mailto:erqaxluys@yerevan.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rine.abrahamyan@yerevan.am" TargetMode="External"/><Relationship Id="rId17" Type="http://schemas.openxmlformats.org/officeDocument/2006/relationships/hyperlink" Target="mailto:erqaxluys@yerevan.am" TargetMode="External"/><Relationship Id="rId2" Type="http://schemas.openxmlformats.org/officeDocument/2006/relationships/numbering" Target="numbering.xml"/><Relationship Id="rId16" Type="http://schemas.openxmlformats.org/officeDocument/2006/relationships/hyperlink" Target="mailto:erqaxluys@yerevan.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ne.abrahamyan@yerevan.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s://ru.wikipedia.org/wiki/Standard_%26_Poor%E2%80%99s" TargetMode="External"/><Relationship Id="rId19"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04F05-52A4-463D-A374-76C74D26C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79</Pages>
  <Words>18603</Words>
  <Characters>144550</Characters>
  <Application>Microsoft Office Word</Application>
  <DocSecurity>0</DocSecurity>
  <Lines>1204</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162828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Armenfin</cp:lastModifiedBy>
  <cp:revision>103</cp:revision>
  <cp:lastPrinted>2018-02-16T07:12:00Z</cp:lastPrinted>
  <dcterms:created xsi:type="dcterms:W3CDTF">2025-03-04T12:44:00Z</dcterms:created>
  <dcterms:modified xsi:type="dcterms:W3CDTF">2026-02-27T06:04:00Z</dcterms:modified>
</cp:coreProperties>
</file>